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31396D83"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661E14BD"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r w:rsidR="00596A2B">
        <w:rPr>
          <w:rFonts w:ascii="Arial" w:hAnsi="Arial" w:cs="Arial"/>
          <w:sz w:val="32"/>
          <w:szCs w:val="32"/>
        </w:rPr>
        <w:t>10</w:t>
      </w:r>
      <w:r>
        <w:rPr>
          <w:rFonts w:ascii="Arial" w:hAnsi="Arial" w:cs="Arial"/>
          <w:sz w:val="32"/>
          <w:szCs w:val="32"/>
        </w:rPr>
        <w:br/>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rsidSect="007772EC">
          <w:headerReference w:type="default" r:id="rId11"/>
          <w:footerReference w:type="default" r:id="rId12"/>
          <w:footerReference w:type="first" r:id="rId13"/>
          <w:pgSz w:w="11904" w:h="16834"/>
          <w:pgMar w:top="3400" w:right="1459" w:bottom="508" w:left="1450" w:header="720" w:footer="720" w:gutter="0"/>
          <w:cols w:space="720"/>
          <w:noEndnote/>
          <w:titlePg/>
          <w:docGrid w:linePitch="272"/>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lastRenderedPageBreak/>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5843"/>
        <w:gridCol w:w="1052"/>
      </w:tblGrid>
      <w:tr w:rsidR="00EF004B" w14:paraId="2748B96E" w14:textId="77777777" w:rsidTr="00DD78D5">
        <w:tc>
          <w:tcPr>
            <w:tcW w:w="1946" w:type="dxa"/>
          </w:tcPr>
          <w:p w14:paraId="52900F85"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BB03023" w14:textId="3449245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Introduction</w:t>
            </w:r>
          </w:p>
        </w:tc>
        <w:tc>
          <w:tcPr>
            <w:tcW w:w="1052" w:type="dxa"/>
          </w:tcPr>
          <w:p w14:paraId="3133B237" w14:textId="7504DDD9"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w:t>
            </w:r>
          </w:p>
        </w:tc>
      </w:tr>
      <w:tr w:rsidR="00EF004B" w14:paraId="6597CFD0" w14:textId="77777777" w:rsidTr="00DD78D5">
        <w:tc>
          <w:tcPr>
            <w:tcW w:w="1946" w:type="dxa"/>
          </w:tcPr>
          <w:p w14:paraId="2BFE7572"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BEC7100" w14:textId="201B7BE3"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8A4CB9">
              <w:rPr>
                <w:rFonts w:ascii="Arial" w:hAnsi="Arial" w:cs="Arial"/>
                <w:b/>
                <w:bCs/>
                <w:sz w:val="28"/>
                <w:szCs w:val="28"/>
              </w:rPr>
              <w:t xml:space="preserve"> </w:t>
            </w:r>
            <w:r w:rsidR="008A4CB9">
              <w:rPr>
                <w:rFonts w:ascii="Arial" w:hAnsi="Arial" w:cs="Arial"/>
                <w:b/>
                <w:bCs/>
                <w:spacing w:val="-3"/>
                <w:sz w:val="29"/>
                <w:szCs w:val="29"/>
              </w:rPr>
              <w:t xml:space="preserve">to the </w:t>
            </w:r>
            <w:r w:rsidR="008A4CB9">
              <w:rPr>
                <w:rFonts w:ascii="Arial" w:hAnsi="Arial" w:cs="Arial"/>
                <w:b/>
                <w:bCs/>
                <w:i/>
                <w:iCs/>
                <w:spacing w:val="-3"/>
                <w:sz w:val="29"/>
                <w:szCs w:val="29"/>
              </w:rPr>
              <w:t>Onshore Transmission System</w:t>
            </w:r>
          </w:p>
        </w:tc>
        <w:tc>
          <w:tcPr>
            <w:tcW w:w="1052" w:type="dxa"/>
          </w:tcPr>
          <w:p w14:paraId="18B7FDFF" w14:textId="4E1B5FC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12</w:t>
            </w:r>
          </w:p>
        </w:tc>
      </w:tr>
      <w:tr w:rsidR="00EF004B" w14:paraId="2DB35024" w14:textId="77777777" w:rsidTr="00DD78D5">
        <w:tc>
          <w:tcPr>
            <w:tcW w:w="1946" w:type="dxa"/>
          </w:tcPr>
          <w:p w14:paraId="0C0C56E7"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06E8474" w14:textId="51BB6EF1" w:rsidR="00847E42" w:rsidRPr="007772EC" w:rsidRDefault="00847E42" w:rsidP="007772EC">
            <w:pPr>
              <w:kinsoku w:val="0"/>
              <w:overflowPunct w:val="0"/>
              <w:autoSpaceDE/>
              <w:autoSpaceDN/>
              <w:adjustRightInd/>
              <w:spacing w:before="8" w:line="323" w:lineRule="exact"/>
              <w:textAlignment w:val="baseline"/>
              <w:rPr>
                <w:rFonts w:ascii="Arial" w:hAnsi="Arial" w:cs="Arial"/>
                <w:b/>
                <w:bCs/>
                <w:sz w:val="28"/>
                <w:szCs w:val="28"/>
              </w:rPr>
            </w:pPr>
            <w:r w:rsidRPr="007772EC">
              <w:rPr>
                <w:rFonts w:ascii="Arial" w:hAnsi="Arial" w:cs="Arial"/>
                <w:b/>
                <w:bCs/>
                <w:sz w:val="28"/>
                <w:szCs w:val="28"/>
              </w:rPr>
              <w:t>Demand Connection Criteria Applicable to</w:t>
            </w:r>
            <w:r w:rsidR="00A84979">
              <w:rPr>
                <w:rFonts w:ascii="Arial" w:hAnsi="Arial" w:cs="Arial"/>
                <w:b/>
                <w:bCs/>
                <w:sz w:val="28"/>
                <w:szCs w:val="28"/>
              </w:rPr>
              <w:t xml:space="preserve"> </w:t>
            </w:r>
            <w:r w:rsidR="00A84979">
              <w:rPr>
                <w:rFonts w:ascii="Arial" w:hAnsi="Arial" w:cs="Arial"/>
                <w:b/>
                <w:bCs/>
                <w:i/>
                <w:iCs/>
                <w:spacing w:val="-3"/>
                <w:sz w:val="29"/>
                <w:szCs w:val="29"/>
              </w:rPr>
              <w:t xml:space="preserve">Onshore Transmission System </w:t>
            </w:r>
            <w:r w:rsidR="00A84979">
              <w:rPr>
                <w:rFonts w:ascii="Arial" w:hAnsi="Arial" w:cs="Arial"/>
                <w:b/>
                <w:bCs/>
                <w:sz w:val="28"/>
                <w:szCs w:val="28"/>
              </w:rPr>
              <w:t xml:space="preserve"> </w:t>
            </w:r>
          </w:p>
        </w:tc>
        <w:tc>
          <w:tcPr>
            <w:tcW w:w="1052" w:type="dxa"/>
          </w:tcPr>
          <w:p w14:paraId="3ADC3A3F" w14:textId="07CD0C6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18</w:t>
            </w:r>
          </w:p>
        </w:tc>
      </w:tr>
      <w:tr w:rsidR="00EF004B" w14:paraId="24C4828F" w14:textId="77777777" w:rsidTr="00DD78D5">
        <w:tc>
          <w:tcPr>
            <w:tcW w:w="1946" w:type="dxa"/>
          </w:tcPr>
          <w:p w14:paraId="531632F8"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5AE2F49" w14:textId="68C0A0FA" w:rsidR="00847E42" w:rsidRPr="007772EC" w:rsidRDefault="009C178E" w:rsidP="007772EC">
            <w:pPr>
              <w:pStyle w:val="NoSpacing"/>
              <w:spacing w:before="120" w:after="60"/>
              <w:rPr>
                <w:rFonts w:ascii="Arial" w:hAnsi="Arial" w:cs="Arial"/>
                <w:b/>
                <w:bCs/>
                <w:sz w:val="28"/>
                <w:szCs w:val="28"/>
              </w:rPr>
            </w:pPr>
            <w:r>
              <w:rPr>
                <w:rFonts w:ascii="Arial" w:hAnsi="Arial" w:cs="Arial"/>
                <w:b/>
                <w:bCs/>
                <w:sz w:val="29"/>
                <w:szCs w:val="29"/>
              </w:rPr>
              <w:t xml:space="preserve">Design of the </w:t>
            </w:r>
            <w:r>
              <w:rPr>
                <w:rFonts w:ascii="Arial" w:hAnsi="Arial" w:cs="Arial"/>
                <w:b/>
                <w:bCs/>
                <w:i/>
                <w:iCs/>
                <w:sz w:val="29"/>
                <w:szCs w:val="29"/>
              </w:rPr>
              <w:t>Main Interconnected</w:t>
            </w:r>
            <w:r w:rsidRPr="009C178E">
              <w:rPr>
                <w:rFonts w:ascii="Arial" w:hAnsi="Arial" w:cs="Arial"/>
                <w:b/>
                <w:bCs/>
                <w:i/>
                <w:iCs/>
                <w:spacing w:val="-4"/>
                <w:sz w:val="28"/>
                <w:szCs w:val="28"/>
              </w:rPr>
              <w:t xml:space="preserve"> </w:t>
            </w:r>
            <w:r>
              <w:rPr>
                <w:rFonts w:ascii="Arial" w:hAnsi="Arial" w:cs="Arial"/>
                <w:b/>
                <w:bCs/>
                <w:i/>
                <w:iCs/>
                <w:spacing w:val="-4"/>
                <w:sz w:val="28"/>
                <w:szCs w:val="28"/>
              </w:rPr>
              <w:t>T</w:t>
            </w:r>
            <w:r w:rsidR="00847E42" w:rsidRPr="007772EC">
              <w:rPr>
                <w:rFonts w:ascii="Arial" w:hAnsi="Arial" w:cs="Arial"/>
                <w:b/>
                <w:bCs/>
                <w:i/>
                <w:iCs/>
                <w:spacing w:val="-4"/>
                <w:sz w:val="28"/>
                <w:szCs w:val="28"/>
              </w:rPr>
              <w:t>ransmission System</w:t>
            </w:r>
          </w:p>
        </w:tc>
        <w:tc>
          <w:tcPr>
            <w:tcW w:w="1052" w:type="dxa"/>
          </w:tcPr>
          <w:p w14:paraId="5658B92B" w14:textId="7C0449B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24</w:t>
            </w:r>
          </w:p>
        </w:tc>
      </w:tr>
      <w:tr w:rsidR="00EF004B" w14:paraId="47C8375E" w14:textId="77777777" w:rsidTr="00DD78D5">
        <w:tc>
          <w:tcPr>
            <w:tcW w:w="1946" w:type="dxa"/>
          </w:tcPr>
          <w:p w14:paraId="21D17CEC"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CB21C75" w14:textId="61294E7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the </w:t>
            </w:r>
            <w:r w:rsidRPr="007772EC">
              <w:rPr>
                <w:rFonts w:ascii="Arial" w:hAnsi="Arial" w:cs="Arial"/>
                <w:b/>
                <w:bCs/>
                <w:i/>
                <w:iCs/>
                <w:sz w:val="28"/>
                <w:szCs w:val="28"/>
              </w:rPr>
              <w:t>Onshore Transmission</w:t>
            </w:r>
            <w:r w:rsidR="004F4902">
              <w:rPr>
                <w:rFonts w:ascii="Arial" w:hAnsi="Arial" w:cs="Arial"/>
                <w:b/>
                <w:bCs/>
                <w:i/>
                <w:iCs/>
                <w:sz w:val="28"/>
                <w:szCs w:val="28"/>
              </w:rPr>
              <w:t xml:space="preserve"> System</w:t>
            </w:r>
          </w:p>
        </w:tc>
        <w:tc>
          <w:tcPr>
            <w:tcW w:w="1052" w:type="dxa"/>
          </w:tcPr>
          <w:p w14:paraId="57FAB395" w14:textId="78BDBB4E"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27</w:t>
            </w:r>
          </w:p>
        </w:tc>
      </w:tr>
      <w:tr w:rsidR="00EF004B" w14:paraId="773240F9" w14:textId="77777777" w:rsidTr="00DD78D5">
        <w:tc>
          <w:tcPr>
            <w:tcW w:w="1946" w:type="dxa"/>
          </w:tcPr>
          <w:p w14:paraId="6700DBA0"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26F67818" w14:textId="030C81A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w:t>
            </w:r>
            <w:r w:rsidR="004F4902">
              <w:rPr>
                <w:rFonts w:ascii="Arial" w:hAnsi="Arial" w:cs="Arial"/>
                <w:b/>
                <w:bCs/>
                <w:sz w:val="28"/>
                <w:szCs w:val="28"/>
              </w:rPr>
              <w:t xml:space="preserve"> </w:t>
            </w:r>
            <w:r w:rsidR="0020526B">
              <w:rPr>
                <w:rFonts w:ascii="Arial" w:hAnsi="Arial" w:cs="Arial"/>
                <w:b/>
                <w:bCs/>
                <w:sz w:val="28"/>
                <w:szCs w:val="28"/>
              </w:rPr>
              <w:t xml:space="preserve">the </w:t>
            </w:r>
            <w:r w:rsidR="0020526B" w:rsidRPr="007772EC">
              <w:rPr>
                <w:rFonts w:ascii="Arial" w:hAnsi="Arial" w:cs="Arial"/>
                <w:b/>
                <w:bCs/>
                <w:i/>
                <w:iCs/>
                <w:sz w:val="28"/>
                <w:szCs w:val="28"/>
              </w:rPr>
              <w:t>Onshore Transmission System</w:t>
            </w:r>
          </w:p>
        </w:tc>
        <w:tc>
          <w:tcPr>
            <w:tcW w:w="1052" w:type="dxa"/>
          </w:tcPr>
          <w:p w14:paraId="586A0AEE" w14:textId="2D84AAE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32</w:t>
            </w:r>
          </w:p>
        </w:tc>
      </w:tr>
      <w:tr w:rsidR="00EF004B" w14:paraId="5A06E1B4" w14:textId="77777777" w:rsidTr="00DD78D5">
        <w:trPr>
          <w:trHeight w:val="1199"/>
        </w:trPr>
        <w:tc>
          <w:tcPr>
            <w:tcW w:w="1946" w:type="dxa"/>
          </w:tcPr>
          <w:p w14:paraId="5DF37B9A"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0D9B98E" w14:textId="0127A94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D5303B">
              <w:rPr>
                <w:rFonts w:ascii="Arial" w:hAnsi="Arial" w:cs="Arial"/>
                <w:b/>
                <w:bCs/>
                <w:sz w:val="28"/>
                <w:szCs w:val="28"/>
              </w:rPr>
              <w:t xml:space="preserve"> to an </w:t>
            </w:r>
            <w:r w:rsidR="004E21D3" w:rsidRPr="007772EC">
              <w:rPr>
                <w:rFonts w:ascii="Arial" w:hAnsi="Arial" w:cs="Arial"/>
                <w:b/>
                <w:bCs/>
                <w:i/>
                <w:iCs/>
                <w:sz w:val="28"/>
                <w:szCs w:val="28"/>
              </w:rPr>
              <w:t>Offshore Transmission System</w:t>
            </w:r>
          </w:p>
        </w:tc>
        <w:tc>
          <w:tcPr>
            <w:tcW w:w="1052" w:type="dxa"/>
          </w:tcPr>
          <w:p w14:paraId="1BB06B08" w14:textId="605D2602"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40</w:t>
            </w:r>
          </w:p>
        </w:tc>
      </w:tr>
      <w:tr w:rsidR="00EF004B" w14:paraId="3003E330" w14:textId="77777777" w:rsidTr="00DD78D5">
        <w:tc>
          <w:tcPr>
            <w:tcW w:w="1946" w:type="dxa"/>
          </w:tcPr>
          <w:p w14:paraId="550DA163"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06F53B7E" w14:textId="3095B9E6" w:rsidR="00847E42" w:rsidRPr="007772EC" w:rsidRDefault="00847E42" w:rsidP="007772EC">
            <w:pPr>
              <w:pStyle w:val="NoSpacing"/>
              <w:spacing w:before="120" w:after="60"/>
              <w:rPr>
                <w:rFonts w:ascii="Arial" w:hAnsi="Arial" w:cs="Arial"/>
                <w:b/>
                <w:bCs/>
                <w:i/>
                <w:iCs/>
                <w:sz w:val="28"/>
                <w:szCs w:val="28"/>
              </w:rPr>
            </w:pPr>
            <w:r w:rsidRPr="007772EC">
              <w:rPr>
                <w:rFonts w:ascii="Arial" w:hAnsi="Arial" w:cs="Arial"/>
                <w:b/>
                <w:bCs/>
                <w:sz w:val="28"/>
                <w:szCs w:val="28"/>
              </w:rPr>
              <w:t>Demand Connection Criteria Applicable to</w:t>
            </w:r>
            <w:r w:rsidR="006856FD">
              <w:rPr>
                <w:rFonts w:ascii="Arial" w:hAnsi="Arial" w:cs="Arial"/>
                <w:b/>
                <w:bCs/>
                <w:sz w:val="28"/>
                <w:szCs w:val="28"/>
              </w:rPr>
              <w:t xml:space="preserve"> an </w:t>
            </w:r>
            <w:r w:rsidR="006856FD">
              <w:rPr>
                <w:rFonts w:ascii="Arial" w:hAnsi="Arial" w:cs="Arial"/>
                <w:b/>
                <w:bCs/>
                <w:i/>
                <w:iCs/>
                <w:sz w:val="28"/>
                <w:szCs w:val="28"/>
              </w:rPr>
              <w:t>Offshore Transmission System</w:t>
            </w:r>
          </w:p>
        </w:tc>
        <w:tc>
          <w:tcPr>
            <w:tcW w:w="1052" w:type="dxa"/>
          </w:tcPr>
          <w:p w14:paraId="08F8132A" w14:textId="1F437CB6"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49</w:t>
            </w:r>
          </w:p>
        </w:tc>
      </w:tr>
      <w:tr w:rsidR="00847E42" w14:paraId="4326EF45" w14:textId="77777777" w:rsidTr="00DD78D5">
        <w:tc>
          <w:tcPr>
            <w:tcW w:w="1946" w:type="dxa"/>
          </w:tcPr>
          <w:p w14:paraId="288869AE"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44AF475" w14:textId="10DB590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an </w:t>
            </w:r>
            <w:r w:rsidRPr="007772EC">
              <w:rPr>
                <w:rFonts w:ascii="Arial" w:hAnsi="Arial" w:cs="Arial"/>
                <w:b/>
                <w:bCs/>
                <w:i/>
                <w:iCs/>
                <w:sz w:val="28"/>
                <w:szCs w:val="28"/>
              </w:rPr>
              <w:t>Offshore Transmission</w:t>
            </w:r>
            <w:r w:rsidR="002D04C8">
              <w:rPr>
                <w:rFonts w:ascii="Arial" w:hAnsi="Arial" w:cs="Arial"/>
                <w:b/>
                <w:bCs/>
                <w:i/>
                <w:iCs/>
                <w:sz w:val="28"/>
                <w:szCs w:val="28"/>
              </w:rPr>
              <w:t xml:space="preserve"> System</w:t>
            </w:r>
          </w:p>
        </w:tc>
        <w:tc>
          <w:tcPr>
            <w:tcW w:w="1052" w:type="dxa"/>
          </w:tcPr>
          <w:p w14:paraId="1A90E17B" w14:textId="1123503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53</w:t>
            </w:r>
          </w:p>
        </w:tc>
      </w:tr>
      <w:tr w:rsidR="00847E42" w14:paraId="406096F1" w14:textId="77777777" w:rsidTr="00DD78D5">
        <w:tc>
          <w:tcPr>
            <w:tcW w:w="1946" w:type="dxa"/>
          </w:tcPr>
          <w:p w14:paraId="35993E52"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2F8ADF9" w14:textId="4F8CBB7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 an</w:t>
            </w:r>
            <w:r w:rsidR="00EF229D">
              <w:rPr>
                <w:rFonts w:ascii="Arial" w:hAnsi="Arial" w:cs="Arial"/>
                <w:b/>
                <w:bCs/>
                <w:sz w:val="28"/>
                <w:szCs w:val="28"/>
              </w:rPr>
              <w:t xml:space="preserve"> </w:t>
            </w:r>
            <w:r w:rsidR="00EF229D">
              <w:rPr>
                <w:rFonts w:ascii="Arial" w:hAnsi="Arial" w:cs="Arial"/>
                <w:b/>
                <w:bCs/>
                <w:i/>
                <w:iCs/>
                <w:spacing w:val="-3"/>
                <w:sz w:val="29"/>
                <w:szCs w:val="29"/>
              </w:rPr>
              <w:t>Offshore Transmission System</w:t>
            </w:r>
          </w:p>
        </w:tc>
        <w:tc>
          <w:tcPr>
            <w:tcW w:w="1052" w:type="dxa"/>
          </w:tcPr>
          <w:p w14:paraId="29370FA9" w14:textId="2A36DC1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55</w:t>
            </w:r>
          </w:p>
        </w:tc>
      </w:tr>
      <w:tr w:rsidR="00847E42" w14:paraId="53BF036A" w14:textId="77777777" w:rsidTr="00DD78D5">
        <w:tc>
          <w:tcPr>
            <w:tcW w:w="1946" w:type="dxa"/>
          </w:tcPr>
          <w:p w14:paraId="5B76772A"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AC66F3B" w14:textId="765A619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Terms and Definitions</w:t>
            </w:r>
          </w:p>
        </w:tc>
        <w:tc>
          <w:tcPr>
            <w:tcW w:w="1052" w:type="dxa"/>
          </w:tcPr>
          <w:p w14:paraId="59A616A1" w14:textId="045FC763"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56</w:t>
            </w:r>
          </w:p>
        </w:tc>
      </w:tr>
      <w:tr w:rsidR="00A24DEA" w14:paraId="5A91BFD0" w14:textId="77777777" w:rsidTr="00DD78D5">
        <w:tc>
          <w:tcPr>
            <w:tcW w:w="1946" w:type="dxa"/>
          </w:tcPr>
          <w:p w14:paraId="50FF20B7" w14:textId="26503203" w:rsidR="00A24DEA"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A</w:t>
            </w:r>
          </w:p>
        </w:tc>
        <w:tc>
          <w:tcPr>
            <w:tcW w:w="5843" w:type="dxa"/>
          </w:tcPr>
          <w:p w14:paraId="6696F920" w14:textId="326E6336" w:rsidR="00A24DEA" w:rsidRPr="007772EC" w:rsidRDefault="00A24DEA"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Recommended Substation Configuration </w:t>
            </w:r>
            <w:r w:rsidRPr="007772EC">
              <w:rPr>
                <w:rFonts w:ascii="Arial" w:hAnsi="Arial" w:cs="Arial"/>
                <w:b/>
                <w:bCs/>
                <w:spacing w:val="2"/>
                <w:sz w:val="28"/>
                <w:szCs w:val="28"/>
              </w:rPr>
              <w:t>and Switching Arrangements</w:t>
            </w:r>
          </w:p>
        </w:tc>
        <w:tc>
          <w:tcPr>
            <w:tcW w:w="1052" w:type="dxa"/>
          </w:tcPr>
          <w:p w14:paraId="48E02900" w14:textId="4FE0CD8E" w:rsidR="00A24DEA" w:rsidRPr="007772EC" w:rsidRDefault="00A24DEA" w:rsidP="007772EC">
            <w:pPr>
              <w:pStyle w:val="NoSpacing"/>
              <w:spacing w:before="120" w:after="60"/>
              <w:jc w:val="right"/>
              <w:rPr>
                <w:rFonts w:ascii="Arial" w:hAnsi="Arial" w:cs="Arial"/>
                <w:b/>
                <w:bCs/>
                <w:sz w:val="28"/>
                <w:szCs w:val="28"/>
              </w:rPr>
            </w:pPr>
            <w:r w:rsidRPr="007772EC">
              <w:rPr>
                <w:rFonts w:ascii="Arial" w:hAnsi="Arial" w:cs="Arial"/>
                <w:b/>
                <w:bCs/>
                <w:spacing w:val="2"/>
                <w:sz w:val="28"/>
                <w:szCs w:val="28"/>
              </w:rPr>
              <w:t>77</w:t>
            </w:r>
          </w:p>
        </w:tc>
      </w:tr>
      <w:tr w:rsidR="005D59B9" w14:paraId="6419DF2B" w14:textId="77777777" w:rsidTr="00DD78D5">
        <w:tc>
          <w:tcPr>
            <w:tcW w:w="1946" w:type="dxa"/>
          </w:tcPr>
          <w:p w14:paraId="5F9522EC" w14:textId="182375A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B</w:t>
            </w:r>
          </w:p>
        </w:tc>
        <w:tc>
          <w:tcPr>
            <w:tcW w:w="5843" w:type="dxa"/>
          </w:tcPr>
          <w:p w14:paraId="77699BFC" w14:textId="2BEC50F0"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Circuit Complexity on the </w:t>
            </w:r>
            <w:r w:rsidRPr="007772EC">
              <w:rPr>
                <w:rFonts w:ascii="Arial" w:hAnsi="Arial" w:cs="Arial"/>
                <w:b/>
                <w:bCs/>
                <w:i/>
                <w:iCs/>
                <w:sz w:val="28"/>
                <w:szCs w:val="28"/>
              </w:rPr>
              <w:t xml:space="preserve">Onshore </w:t>
            </w:r>
            <w:r w:rsidRPr="007772EC">
              <w:rPr>
                <w:rFonts w:ascii="Arial" w:hAnsi="Arial" w:cs="Arial"/>
                <w:b/>
                <w:bCs/>
                <w:i/>
                <w:iCs/>
                <w:spacing w:val="-4"/>
                <w:sz w:val="28"/>
                <w:szCs w:val="28"/>
              </w:rPr>
              <w:t>Transmission System</w:t>
            </w:r>
          </w:p>
        </w:tc>
        <w:tc>
          <w:tcPr>
            <w:tcW w:w="1052" w:type="dxa"/>
          </w:tcPr>
          <w:p w14:paraId="29921419" w14:textId="5998C722"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82</w:t>
            </w:r>
          </w:p>
        </w:tc>
      </w:tr>
      <w:tr w:rsidR="005D59B9" w14:paraId="60CFEDA1" w14:textId="77777777" w:rsidTr="00DD78D5">
        <w:tc>
          <w:tcPr>
            <w:tcW w:w="1946" w:type="dxa"/>
          </w:tcPr>
          <w:p w14:paraId="21C100B9" w14:textId="398383C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C</w:t>
            </w:r>
          </w:p>
        </w:tc>
        <w:tc>
          <w:tcPr>
            <w:tcW w:w="5843" w:type="dxa"/>
          </w:tcPr>
          <w:p w14:paraId="0445851D" w14:textId="23E9C142"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Security Planned Transfer</w:t>
            </w:r>
          </w:p>
        </w:tc>
        <w:tc>
          <w:tcPr>
            <w:tcW w:w="1052" w:type="dxa"/>
          </w:tcPr>
          <w:p w14:paraId="7A105D15" w14:textId="551C55C4"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85</w:t>
            </w:r>
          </w:p>
        </w:tc>
      </w:tr>
      <w:tr w:rsidR="00DC3F60" w14:paraId="2C634F9E" w14:textId="77777777" w:rsidTr="00DD78D5">
        <w:tc>
          <w:tcPr>
            <w:tcW w:w="1946" w:type="dxa"/>
          </w:tcPr>
          <w:p w14:paraId="55F0F221" w14:textId="4B8EF788" w:rsidR="00DC3F60" w:rsidRPr="007772EC" w:rsidRDefault="00DC3F60"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D</w:t>
            </w:r>
          </w:p>
        </w:tc>
        <w:tc>
          <w:tcPr>
            <w:tcW w:w="5843" w:type="dxa"/>
          </w:tcPr>
          <w:p w14:paraId="1785C6C4" w14:textId="0A8EE5FE" w:rsidR="00DC3F60" w:rsidRPr="007772EC" w:rsidRDefault="00DC3F60"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of the </w:t>
            </w:r>
            <w:r w:rsidRPr="007772EC">
              <w:rPr>
                <w:rFonts w:ascii="Arial" w:hAnsi="Arial" w:cs="Arial"/>
                <w:b/>
                <w:bCs/>
                <w:i/>
                <w:iCs/>
                <w:sz w:val="28"/>
                <w:szCs w:val="28"/>
              </w:rPr>
              <w:t>Interconnection Allowance</w:t>
            </w:r>
          </w:p>
        </w:tc>
        <w:tc>
          <w:tcPr>
            <w:tcW w:w="1052" w:type="dxa"/>
          </w:tcPr>
          <w:p w14:paraId="0226FA77" w14:textId="6832B0B3" w:rsidR="00DC3F60"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87</w:t>
            </w:r>
          </w:p>
        </w:tc>
      </w:tr>
      <w:tr w:rsidR="00847E42" w14:paraId="40BA6201" w14:textId="77777777" w:rsidTr="00DD78D5">
        <w:tc>
          <w:tcPr>
            <w:tcW w:w="1946" w:type="dxa"/>
          </w:tcPr>
          <w:p w14:paraId="3C4C3821" w14:textId="662CF4EE"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E</w:t>
            </w:r>
          </w:p>
        </w:tc>
        <w:tc>
          <w:tcPr>
            <w:tcW w:w="5843" w:type="dxa"/>
          </w:tcPr>
          <w:p w14:paraId="53122DA4" w14:textId="306ABFAD" w:rsidR="00847E42" w:rsidRPr="007772EC" w:rsidRDefault="008448E1"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Economy Planned Transfer</w:t>
            </w:r>
          </w:p>
        </w:tc>
        <w:tc>
          <w:tcPr>
            <w:tcW w:w="1052" w:type="dxa"/>
          </w:tcPr>
          <w:p w14:paraId="7B6DDCBE" w14:textId="07881FBA" w:rsidR="00847E42"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90</w:t>
            </w:r>
          </w:p>
        </w:tc>
      </w:tr>
      <w:tr w:rsidR="00847E42" w14:paraId="0A67C8F3" w14:textId="77777777" w:rsidTr="00DD78D5">
        <w:tc>
          <w:tcPr>
            <w:tcW w:w="1946" w:type="dxa"/>
          </w:tcPr>
          <w:p w14:paraId="7F20AA34" w14:textId="211FB741"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lastRenderedPageBreak/>
              <w:t>Appendix F</w:t>
            </w:r>
          </w:p>
        </w:tc>
        <w:tc>
          <w:tcPr>
            <w:tcW w:w="5843" w:type="dxa"/>
          </w:tcPr>
          <w:p w14:paraId="232E939D" w14:textId="666CFE69" w:rsidR="00847E42" w:rsidRPr="007772EC" w:rsidRDefault="000E15DB"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of the </w:t>
            </w:r>
            <w:r w:rsidRPr="007772EC">
              <w:rPr>
                <w:rFonts w:ascii="Arial" w:hAnsi="Arial" w:cs="Arial"/>
                <w:b/>
                <w:bCs/>
                <w:i/>
                <w:iCs/>
                <w:sz w:val="28"/>
                <w:szCs w:val="28"/>
              </w:rPr>
              <w:t>Boundary Allowance</w:t>
            </w:r>
          </w:p>
        </w:tc>
        <w:tc>
          <w:tcPr>
            <w:tcW w:w="1052" w:type="dxa"/>
          </w:tcPr>
          <w:p w14:paraId="4CE1B84A" w14:textId="6C1A1E84" w:rsidR="00847E42" w:rsidRPr="007772EC" w:rsidRDefault="00CB29FE"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92</w:t>
            </w:r>
          </w:p>
        </w:tc>
      </w:tr>
      <w:tr w:rsidR="00847E42" w14:paraId="350F5058" w14:textId="77777777" w:rsidTr="00DD78D5">
        <w:tc>
          <w:tcPr>
            <w:tcW w:w="1946" w:type="dxa"/>
          </w:tcPr>
          <w:p w14:paraId="685D4FA2" w14:textId="70523D83" w:rsidR="00847E42"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G</w:t>
            </w:r>
          </w:p>
        </w:tc>
        <w:tc>
          <w:tcPr>
            <w:tcW w:w="5843" w:type="dxa"/>
          </w:tcPr>
          <w:p w14:paraId="5EC4ED64" w14:textId="1533E397" w:rsidR="00847E42" w:rsidRPr="007772EC" w:rsidRDefault="00F92FF5" w:rsidP="007772EC">
            <w:pPr>
              <w:pStyle w:val="NoSpacing"/>
              <w:spacing w:before="120" w:after="60"/>
              <w:rPr>
                <w:rFonts w:ascii="Arial" w:hAnsi="Arial" w:cs="Arial"/>
                <w:b/>
                <w:bCs/>
                <w:sz w:val="28"/>
                <w:szCs w:val="28"/>
              </w:rPr>
            </w:pPr>
            <w:r w:rsidRPr="007772EC">
              <w:rPr>
                <w:rFonts w:ascii="Arial" w:hAnsi="Arial" w:cs="Arial"/>
                <w:b/>
                <w:bCs/>
                <w:sz w:val="28"/>
                <w:szCs w:val="28"/>
              </w:rPr>
              <w:t>Guidance on Economic Justification</w:t>
            </w:r>
          </w:p>
        </w:tc>
        <w:tc>
          <w:tcPr>
            <w:tcW w:w="1052" w:type="dxa"/>
          </w:tcPr>
          <w:p w14:paraId="43D3F29D" w14:textId="1EAFAC35" w:rsidR="00847E42" w:rsidRPr="007772EC" w:rsidRDefault="00F92FF5"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94</w:t>
            </w:r>
          </w:p>
        </w:tc>
      </w:tr>
      <w:tr w:rsidR="00A24DEA" w14:paraId="2DEE9BFC" w14:textId="77777777" w:rsidTr="00DD78D5">
        <w:tc>
          <w:tcPr>
            <w:tcW w:w="1946" w:type="dxa"/>
          </w:tcPr>
          <w:p w14:paraId="4E67BAF4" w14:textId="0D847F70"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H</w:t>
            </w:r>
          </w:p>
        </w:tc>
        <w:tc>
          <w:tcPr>
            <w:tcW w:w="5843" w:type="dxa"/>
          </w:tcPr>
          <w:p w14:paraId="7C7C0671" w14:textId="02D145AE" w:rsidR="00A24DEA" w:rsidRPr="007772EC" w:rsidRDefault="00C44E79" w:rsidP="007772EC">
            <w:pPr>
              <w:pStyle w:val="NoSpacing"/>
              <w:spacing w:before="120" w:after="60"/>
              <w:rPr>
                <w:rFonts w:ascii="Arial" w:hAnsi="Arial" w:cs="Arial"/>
                <w:b/>
                <w:bCs/>
                <w:spacing w:val="-4"/>
                <w:sz w:val="28"/>
                <w:szCs w:val="28"/>
              </w:rPr>
            </w:pPr>
            <w:r w:rsidRPr="007772EC">
              <w:rPr>
                <w:rFonts w:ascii="Arial" w:hAnsi="Arial" w:cs="Arial"/>
                <w:b/>
                <w:bCs/>
                <w:sz w:val="28"/>
                <w:szCs w:val="28"/>
              </w:rPr>
              <w:t>Frequency Risk and Control Report</w:t>
            </w:r>
            <w:r w:rsidR="00E875A0">
              <w:rPr>
                <w:rFonts w:ascii="Arial" w:hAnsi="Arial" w:cs="Arial"/>
                <w:b/>
                <w:bCs/>
                <w:sz w:val="28"/>
                <w:szCs w:val="28"/>
              </w:rPr>
              <w:t xml:space="preserve"> </w:t>
            </w:r>
            <w:r w:rsidRPr="007772EC">
              <w:rPr>
                <w:rFonts w:ascii="Arial" w:hAnsi="Arial" w:cs="Arial"/>
                <w:b/>
                <w:bCs/>
                <w:spacing w:val="-4"/>
                <w:sz w:val="28"/>
                <w:szCs w:val="28"/>
              </w:rPr>
              <w:t>Methodology and Application</w:t>
            </w:r>
          </w:p>
        </w:tc>
        <w:tc>
          <w:tcPr>
            <w:tcW w:w="1052" w:type="dxa"/>
          </w:tcPr>
          <w:p w14:paraId="3D101B28" w14:textId="4722D37B" w:rsidR="00A24DEA" w:rsidRPr="007772EC" w:rsidRDefault="00EF04F1"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96</w:t>
            </w:r>
          </w:p>
        </w:tc>
      </w:tr>
      <w:tr w:rsidR="00A24DEA" w14:paraId="723103DC" w14:textId="77777777" w:rsidTr="00DD78D5">
        <w:tc>
          <w:tcPr>
            <w:tcW w:w="1946" w:type="dxa"/>
          </w:tcPr>
          <w:p w14:paraId="2C26F592" w14:textId="778719D8"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I</w:t>
            </w:r>
          </w:p>
        </w:tc>
        <w:tc>
          <w:tcPr>
            <w:tcW w:w="5843" w:type="dxa"/>
          </w:tcPr>
          <w:p w14:paraId="6DA7A732" w14:textId="2BA5AD26" w:rsidR="00A24DEA" w:rsidRPr="007772EC" w:rsidRDefault="00E14583" w:rsidP="007772EC">
            <w:pPr>
              <w:pStyle w:val="NoSpacing"/>
              <w:spacing w:before="120" w:after="60"/>
              <w:rPr>
                <w:rFonts w:ascii="Arial" w:hAnsi="Arial" w:cs="Arial"/>
                <w:b/>
                <w:bCs/>
                <w:sz w:val="28"/>
                <w:szCs w:val="28"/>
              </w:rPr>
            </w:pPr>
            <w:r w:rsidRPr="007772EC">
              <w:rPr>
                <w:rFonts w:ascii="Arial" w:hAnsi="Arial" w:cs="Arial"/>
                <w:b/>
                <w:bCs/>
                <w:sz w:val="28"/>
                <w:szCs w:val="28"/>
              </w:rPr>
              <w:t>System Restoration Requirements</w:t>
            </w:r>
          </w:p>
        </w:tc>
        <w:tc>
          <w:tcPr>
            <w:tcW w:w="1052" w:type="dxa"/>
          </w:tcPr>
          <w:p w14:paraId="53C61C1A" w14:textId="2696B38B" w:rsidR="00A24DEA" w:rsidRPr="007772EC" w:rsidRDefault="00E14583"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101</w:t>
            </w:r>
          </w:p>
        </w:tc>
      </w:tr>
      <w:tr w:rsidR="00E14583" w14:paraId="1BAD8285" w14:textId="77777777" w:rsidTr="00DD78D5">
        <w:tc>
          <w:tcPr>
            <w:tcW w:w="1946" w:type="dxa"/>
          </w:tcPr>
          <w:p w14:paraId="5BA3297A" w14:textId="1BF16B25" w:rsidR="00E14583" w:rsidRDefault="00E14583">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J</w:t>
            </w:r>
          </w:p>
        </w:tc>
        <w:tc>
          <w:tcPr>
            <w:tcW w:w="5843" w:type="dxa"/>
          </w:tcPr>
          <w:p w14:paraId="1D7B0789" w14:textId="11FD868F" w:rsidR="00E14583" w:rsidRPr="007772EC" w:rsidRDefault="00CD302F" w:rsidP="007772EC">
            <w:pPr>
              <w:pStyle w:val="NoSpacing"/>
              <w:spacing w:before="120" w:after="60"/>
              <w:rPr>
                <w:rFonts w:ascii="Arial" w:hAnsi="Arial" w:cs="Arial"/>
                <w:b/>
                <w:bCs/>
                <w:sz w:val="28"/>
                <w:szCs w:val="28"/>
              </w:rPr>
            </w:pPr>
            <w:r w:rsidRPr="007772EC">
              <w:rPr>
                <w:rFonts w:ascii="Arial" w:hAnsi="Arial" w:cs="Arial"/>
                <w:b/>
                <w:i/>
                <w:sz w:val="28"/>
                <w:szCs w:val="28"/>
              </w:rPr>
              <w:t>Governance Framework</w:t>
            </w:r>
          </w:p>
        </w:tc>
        <w:tc>
          <w:tcPr>
            <w:tcW w:w="1052" w:type="dxa"/>
          </w:tcPr>
          <w:p w14:paraId="13DCE0EC" w14:textId="7E206B07" w:rsidR="00E14583" w:rsidRPr="007772EC" w:rsidRDefault="009A2EB7" w:rsidP="007772EC">
            <w:pPr>
              <w:pStyle w:val="NoSpacing"/>
              <w:spacing w:before="120" w:after="60"/>
              <w:jc w:val="right"/>
              <w:rPr>
                <w:rFonts w:ascii="Arial" w:hAnsi="Arial" w:cs="Arial"/>
                <w:b/>
                <w:bCs/>
                <w:sz w:val="28"/>
                <w:szCs w:val="28"/>
              </w:rPr>
            </w:pPr>
            <w:r>
              <w:rPr>
                <w:rFonts w:ascii="Arial" w:hAnsi="Arial" w:cs="Arial"/>
                <w:b/>
                <w:bCs/>
                <w:sz w:val="28"/>
                <w:szCs w:val="28"/>
              </w:rPr>
              <w:t>103</w:t>
            </w:r>
          </w:p>
        </w:tc>
      </w:tr>
    </w:tbl>
    <w:p w14:paraId="1B35E4D9" w14:textId="0C219389" w:rsidR="00E875A0" w:rsidRDefault="00E875A0">
      <w:pPr>
        <w:tabs>
          <w:tab w:val="left" w:pos="1944"/>
          <w:tab w:val="left" w:pos="8424"/>
        </w:tabs>
        <w:kinsoku w:val="0"/>
        <w:overflowPunct w:val="0"/>
        <w:autoSpaceDE/>
        <w:autoSpaceDN/>
        <w:adjustRightInd/>
        <w:spacing w:before="323" w:line="329" w:lineRule="exact"/>
        <w:ind w:left="144"/>
        <w:textAlignment w:val="baseline"/>
        <w:rPr>
          <w:rFonts w:ascii="Arial" w:hAnsi="Arial" w:cs="Arial"/>
          <w:b/>
          <w:bCs/>
          <w:spacing w:val="6"/>
          <w:sz w:val="29"/>
          <w:szCs w:val="29"/>
        </w:rPr>
      </w:pPr>
    </w:p>
    <w:p w14:paraId="7F2594D4" w14:textId="77777777" w:rsidR="00E875A0" w:rsidRDefault="00E875A0">
      <w:pPr>
        <w:widowControl/>
        <w:autoSpaceDE/>
        <w:autoSpaceDN/>
        <w:adjustRightInd/>
        <w:spacing w:after="160" w:line="259" w:lineRule="auto"/>
        <w:rPr>
          <w:rFonts w:ascii="Arial" w:hAnsi="Arial" w:cs="Arial"/>
          <w:b/>
          <w:bCs/>
          <w:spacing w:val="6"/>
          <w:sz w:val="29"/>
          <w:szCs w:val="29"/>
        </w:rPr>
      </w:pPr>
      <w:r>
        <w:rPr>
          <w:rFonts w:ascii="Arial" w:hAnsi="Arial" w:cs="Arial"/>
          <w:b/>
          <w:bCs/>
          <w:spacing w:val="6"/>
          <w:sz w:val="29"/>
          <w:szCs w:val="29"/>
        </w:rPr>
        <w:br w:type="page"/>
      </w:r>
    </w:p>
    <w:p w14:paraId="720DDB2E" w14:textId="40272AB3" w:rsidR="001E1072" w:rsidRPr="007772EC" w:rsidRDefault="00C6386D" w:rsidP="00FC1C2C">
      <w:pPr>
        <w:pStyle w:val="ListParagraph"/>
        <w:numPr>
          <w:ilvl w:val="0"/>
          <w:numId w:val="105"/>
        </w:numPr>
        <w:kinsoku w:val="0"/>
        <w:overflowPunct w:val="0"/>
        <w:autoSpaceDE/>
        <w:autoSpaceDN/>
        <w:adjustRightInd/>
        <w:spacing w:line="496" w:lineRule="exact"/>
        <w:ind w:right="-32"/>
        <w:textAlignment w:val="baseline"/>
        <w:rPr>
          <w:rFonts w:ascii="Arial" w:hAnsi="Arial" w:cs="Arial"/>
          <w:b/>
          <w:bCs/>
          <w:spacing w:val="-3"/>
          <w:sz w:val="24"/>
          <w:szCs w:val="24"/>
        </w:rPr>
      </w:pPr>
      <w:r w:rsidRPr="007772EC">
        <w:rPr>
          <w:rFonts w:ascii="Arial" w:hAnsi="Arial" w:cs="Arial"/>
          <w:b/>
          <w:bCs/>
          <w:spacing w:val="-3"/>
          <w:sz w:val="29"/>
          <w:szCs w:val="29"/>
        </w:rPr>
        <w:lastRenderedPageBreak/>
        <w:t>Introduct</w:t>
      </w:r>
      <w:r w:rsidR="00AE7C8A">
        <w:rPr>
          <w:rFonts w:ascii="Arial" w:hAnsi="Arial" w:cs="Arial"/>
          <w:b/>
          <w:bCs/>
          <w:spacing w:val="-3"/>
          <w:sz w:val="29"/>
          <w:szCs w:val="29"/>
        </w:rPr>
        <w:t>ion</w:t>
      </w:r>
      <w:r w:rsidRPr="007772EC">
        <w:rPr>
          <w:rFonts w:ascii="Arial" w:hAnsi="Arial" w:cs="Arial"/>
          <w:b/>
          <w:bCs/>
          <w:spacing w:val="-3"/>
          <w:sz w:val="29"/>
          <w:szCs w:val="29"/>
        </w:rPr>
        <w:t xml:space="preserve"> </w:t>
      </w:r>
    </w:p>
    <w:p w14:paraId="5C6EA292" w14:textId="5C9F9B18" w:rsidR="009C1403" w:rsidRPr="00F4569A" w:rsidRDefault="00C6386D" w:rsidP="007772EC">
      <w:pPr>
        <w:kinsoku w:val="0"/>
        <w:overflowPunct w:val="0"/>
        <w:autoSpaceDE/>
        <w:autoSpaceDN/>
        <w:adjustRightInd/>
        <w:spacing w:line="496" w:lineRule="exact"/>
        <w:ind w:right="-32"/>
        <w:textAlignment w:val="baseline"/>
        <w:rPr>
          <w:rFonts w:ascii="Arial" w:hAnsi="Arial" w:cs="Arial"/>
          <w:b/>
          <w:spacing w:val="-3"/>
          <w:sz w:val="24"/>
          <w:szCs w:val="24"/>
        </w:rPr>
      </w:pPr>
      <w:r w:rsidRPr="00F4569A">
        <w:rPr>
          <w:rFonts w:ascii="Arial" w:hAnsi="Arial" w:cs="Arial"/>
          <w:b/>
          <w:spacing w:val="-3"/>
          <w:sz w:val="24"/>
          <w:szCs w:val="24"/>
        </w:rPr>
        <w:t>Role and Scope</w:t>
      </w:r>
      <w:r w:rsidR="00173456" w:rsidRPr="00F4569A">
        <w:rPr>
          <w:rFonts w:ascii="Arial" w:hAnsi="Arial" w:cs="Arial"/>
          <w:b/>
          <w:spacing w:val="-3"/>
          <w:sz w:val="24"/>
          <w:szCs w:val="24"/>
        </w:rPr>
        <w:t xml:space="preserve"> </w:t>
      </w:r>
    </w:p>
    <w:p w14:paraId="3CC84E72" w14:textId="1B653FE9" w:rsidR="009C1403" w:rsidRDefault="00C6386D" w:rsidP="00513229">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r>
      <w:r w:rsidR="00513229">
        <w:rPr>
          <w:rFonts w:ascii="Arial" w:hAnsi="Arial" w:cs="Arial"/>
          <w:sz w:val="24"/>
          <w:szCs w:val="24"/>
        </w:rPr>
        <w:tab/>
      </w:r>
      <w:r>
        <w:rPr>
          <w:rFonts w:ascii="Arial" w:hAnsi="Arial" w:cs="Arial"/>
          <w:sz w:val="24"/>
          <w:szCs w:val="24"/>
        </w:rPr>
        <w:t xml:space="preserve">Pursuant to conditions, D3 and E16 of the </w:t>
      </w:r>
      <w:r w:rsidRPr="007772EC">
        <w:rPr>
          <w:rFonts w:ascii="Arial" w:hAnsi="Arial" w:cs="Arial"/>
          <w:i/>
          <w:sz w:val="24"/>
          <w:szCs w:val="24"/>
        </w:rPr>
        <w:t>Transmission Licences</w:t>
      </w:r>
      <w:r w:rsidR="00722DD3">
        <w:rPr>
          <w:rFonts w:ascii="Arial" w:hAnsi="Arial" w:cs="Arial"/>
          <w:sz w:val="24"/>
          <w:szCs w:val="24"/>
        </w:rPr>
        <w:t xml:space="preserve"> and condition E7 of the </w:t>
      </w:r>
      <w:r w:rsidR="00362AAE" w:rsidRPr="00362AAE">
        <w:rPr>
          <w:rFonts w:ascii="Arial" w:hAnsi="Arial" w:cs="Arial"/>
          <w:i/>
          <w:iCs/>
          <w:sz w:val="24"/>
          <w:szCs w:val="24"/>
        </w:rPr>
        <w:t xml:space="preserve">ESO </w:t>
      </w:r>
      <w:r w:rsidR="0008667D">
        <w:rPr>
          <w:rFonts w:ascii="Arial" w:hAnsi="Arial" w:cs="Arial"/>
          <w:i/>
          <w:iCs/>
          <w:sz w:val="24"/>
          <w:szCs w:val="24"/>
        </w:rPr>
        <w:t>l</w:t>
      </w:r>
      <w:r w:rsidR="00362AAE" w:rsidRPr="00362AAE">
        <w:rPr>
          <w:rFonts w:ascii="Arial" w:hAnsi="Arial" w:cs="Arial"/>
          <w:i/>
          <w:iCs/>
          <w:sz w:val="24"/>
          <w:szCs w:val="24"/>
        </w:rPr>
        <w:t>icence</w:t>
      </w:r>
      <w:r>
        <w:rPr>
          <w:rFonts w:ascii="Arial" w:hAnsi="Arial" w:cs="Arial"/>
          <w:sz w:val="24"/>
          <w:szCs w:val="24"/>
        </w:rPr>
        <w:t>, this</w:t>
      </w:r>
      <w:r w:rsidR="000C0C47">
        <w:rPr>
          <w:rFonts w:ascii="Arial" w:hAnsi="Arial" w:cs="Arial"/>
          <w:sz w:val="24"/>
          <w:szCs w:val="24"/>
        </w:rPr>
        <w:t xml:space="preserve"> Security and Quality of Su</w:t>
      </w:r>
      <w:r w:rsidR="00B77356">
        <w:rPr>
          <w:rFonts w:ascii="Arial" w:hAnsi="Arial" w:cs="Arial"/>
          <w:sz w:val="24"/>
          <w:szCs w:val="24"/>
        </w:rPr>
        <w:t>pply</w:t>
      </w:r>
      <w:r w:rsidR="005B274F">
        <w:rPr>
          <w:rFonts w:ascii="Arial" w:hAnsi="Arial" w:cs="Arial"/>
          <w:sz w:val="24"/>
          <w:szCs w:val="24"/>
        </w:rPr>
        <w:t xml:space="preserve"> </w:t>
      </w:r>
      <w:r w:rsidR="002B2B2B">
        <w:rPr>
          <w:rFonts w:ascii="Arial" w:hAnsi="Arial" w:cs="Arial"/>
          <w:sz w:val="24"/>
          <w:szCs w:val="24"/>
        </w:rPr>
        <w:t>S</w:t>
      </w:r>
      <w:r w:rsidR="00120F70" w:rsidRPr="002B2B2B">
        <w:rPr>
          <w:rFonts w:ascii="Arial" w:hAnsi="Arial" w:cs="Arial"/>
          <w:sz w:val="24"/>
          <w:szCs w:val="24"/>
        </w:rPr>
        <w:t>tandard</w:t>
      </w:r>
      <w:r w:rsidR="00B77356">
        <w:rPr>
          <w:rFonts w:ascii="Arial" w:hAnsi="Arial" w:cs="Arial"/>
          <w:sz w:val="24"/>
          <w:szCs w:val="24"/>
        </w:rPr>
        <w:t xml:space="preserve"> (</w:t>
      </w:r>
      <w:r w:rsidR="00F104AA">
        <w:rPr>
          <w:rFonts w:ascii="Arial" w:hAnsi="Arial" w:cs="Arial"/>
          <w:sz w:val="24"/>
          <w:szCs w:val="24"/>
        </w:rPr>
        <w:t>the “Standard”)</w:t>
      </w:r>
      <w:r w:rsidR="00120F70">
        <w:rPr>
          <w:rFonts w:ascii="Arial" w:hAnsi="Arial" w:cs="Arial"/>
          <w:sz w:val="24"/>
          <w:szCs w:val="24"/>
        </w:rPr>
        <w:t xml:space="preserve"> </w:t>
      </w:r>
      <w:r>
        <w:rPr>
          <w:rFonts w:ascii="Arial" w:hAnsi="Arial" w:cs="Arial"/>
          <w:sz w:val="24"/>
          <w:szCs w:val="24"/>
        </w:rPr>
        <w:t xml:space="preserve">sets out a coordinated set of criteria and methodologies (for example cost-benefit techniques and weather related operation) that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r w:rsidR="00B2064C">
        <w:rPr>
          <w:rFonts w:ascii="Arial" w:hAnsi="Arial" w:cs="Arial"/>
          <w:sz w:val="24"/>
          <w:szCs w:val="24"/>
        </w:rPr>
        <w:t xml:space="preserve">. </w:t>
      </w:r>
      <w:r w:rsidR="00B2064C" w:rsidRPr="00B2064C">
        <w:rPr>
          <w:rFonts w:ascii="Arial" w:hAnsi="Arial" w:cs="Arial"/>
          <w:sz w:val="24"/>
          <w:szCs w:val="24"/>
        </w:rPr>
        <w:t xml:space="preserve">This </w:t>
      </w:r>
      <w:r w:rsidR="002B2B2B">
        <w:rPr>
          <w:rFonts w:ascii="Arial" w:hAnsi="Arial" w:cs="Arial"/>
          <w:sz w:val="24"/>
          <w:szCs w:val="24"/>
        </w:rPr>
        <w:t>S</w:t>
      </w:r>
      <w:r w:rsidR="006D18DB" w:rsidRPr="002B2B2B">
        <w:rPr>
          <w:rFonts w:ascii="Arial" w:hAnsi="Arial" w:cs="Arial"/>
          <w:sz w:val="24"/>
          <w:szCs w:val="24"/>
        </w:rPr>
        <w:t>tandard</w:t>
      </w:r>
      <w:r w:rsidR="00B2064C" w:rsidRPr="00B2064C">
        <w:rPr>
          <w:rFonts w:ascii="Arial" w:hAnsi="Arial" w:cs="Arial"/>
          <w:sz w:val="24"/>
          <w:szCs w:val="24"/>
        </w:rPr>
        <w:t xml:space="preserve"> is administered by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who will consider, develop, and submit to </w:t>
      </w:r>
      <w:r w:rsidR="00B2064C" w:rsidRPr="00B2064C">
        <w:rPr>
          <w:rFonts w:ascii="Arial" w:hAnsi="Arial" w:cs="Arial"/>
          <w:i/>
          <w:iCs/>
          <w:sz w:val="24"/>
          <w:szCs w:val="24"/>
        </w:rPr>
        <w:t>the authority,</w:t>
      </w:r>
      <w:r w:rsidR="00B2064C" w:rsidRPr="00B2064C">
        <w:rPr>
          <w:rFonts w:ascii="Arial" w:hAnsi="Arial" w:cs="Arial"/>
          <w:sz w:val="24"/>
          <w:szCs w:val="24"/>
        </w:rPr>
        <w:t xml:space="preserve"> proposals to modify the contents of the documents as required to ensure its objectives, as defined in </w:t>
      </w:r>
      <w:r w:rsidR="00E85922">
        <w:rPr>
          <w:rFonts w:ascii="Arial" w:hAnsi="Arial" w:cs="Arial"/>
          <w:sz w:val="24"/>
          <w:szCs w:val="24"/>
        </w:rPr>
        <w:t xml:space="preserve">licence </w:t>
      </w:r>
      <w:r w:rsidR="00B2064C" w:rsidRPr="00B2064C">
        <w:rPr>
          <w:rFonts w:ascii="Arial" w:hAnsi="Arial" w:cs="Arial"/>
          <w:sz w:val="24"/>
          <w:szCs w:val="24"/>
        </w:rPr>
        <w:t xml:space="preserve">condition </w:t>
      </w:r>
      <w:r w:rsidR="00417A60">
        <w:rPr>
          <w:rFonts w:ascii="Arial" w:hAnsi="Arial" w:cs="Arial"/>
          <w:sz w:val="24"/>
          <w:szCs w:val="24"/>
        </w:rPr>
        <w:t>E7</w:t>
      </w:r>
      <w:r w:rsidR="00540115">
        <w:rPr>
          <w:rFonts w:ascii="Arial" w:hAnsi="Arial" w:cs="Arial"/>
          <w:sz w:val="24"/>
          <w:szCs w:val="24"/>
        </w:rPr>
        <w:t xml:space="preserve"> of the </w:t>
      </w:r>
      <w:r w:rsidR="00A216F8">
        <w:rPr>
          <w:rFonts w:ascii="Arial" w:hAnsi="Arial" w:cs="Arial"/>
          <w:i/>
          <w:iCs/>
          <w:sz w:val="24"/>
          <w:szCs w:val="24"/>
        </w:rPr>
        <w:t>ESO licence</w:t>
      </w:r>
      <w:r w:rsidR="00B2064C" w:rsidRPr="00B2064C">
        <w:rPr>
          <w:rFonts w:ascii="Arial" w:hAnsi="Arial" w:cs="Arial"/>
          <w:sz w:val="24"/>
          <w:szCs w:val="24"/>
        </w:rPr>
        <w:t xml:space="preserve">, are met at all times. In developing such proposals,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will ensure industry participation. The constitution of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and its procedures are set out in Appendix J of this </w:t>
      </w:r>
      <w:r w:rsidR="002B2B2B">
        <w:rPr>
          <w:rFonts w:ascii="Arial" w:hAnsi="Arial" w:cs="Arial"/>
          <w:sz w:val="24"/>
          <w:szCs w:val="24"/>
        </w:rPr>
        <w:t>Standard</w:t>
      </w:r>
      <w:r w:rsidR="00B2064C" w:rsidRPr="00B2064C">
        <w:rPr>
          <w:rFonts w:ascii="Arial" w:hAnsi="Arial" w:cs="Arial"/>
          <w:sz w:val="24"/>
          <w:szCs w:val="24"/>
        </w:rPr>
        <w:t>.</w:t>
      </w:r>
      <w:r w:rsidR="00B2064C">
        <w:rPr>
          <w:rFonts w:ascii="Arial" w:hAnsi="Arial" w:cs="Arial"/>
          <w:sz w:val="24"/>
          <w:szCs w:val="24"/>
        </w:rPr>
        <w:t xml:space="preserve"> </w:t>
      </w:r>
      <w:r>
        <w:rPr>
          <w:rFonts w:ascii="Arial" w:hAnsi="Arial" w:cs="Arial"/>
          <w:sz w:val="24"/>
          <w:szCs w:val="24"/>
        </w:rPr>
        <w:t xml:space="preserve">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326B6A60" w14:textId="3F51FC1D" w:rsidR="009C1403" w:rsidRDefault="00C6386D" w:rsidP="007772EC">
      <w:pPr>
        <w:tabs>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t>1.2</w:t>
      </w:r>
      <w:r>
        <w:rPr>
          <w:rFonts w:ascii="Arial" w:hAnsi="Arial" w:cs="Arial"/>
          <w:spacing w:val="-2"/>
          <w:sz w:val="24"/>
          <w:szCs w:val="24"/>
        </w:rPr>
        <w:tab/>
      </w:r>
      <w:r w:rsidR="00513229">
        <w:rPr>
          <w:rFonts w:ascii="Arial" w:hAnsi="Arial" w:cs="Arial"/>
          <w:spacing w:val="-2"/>
          <w:sz w:val="24"/>
          <w:szCs w:val="24"/>
        </w:rPr>
        <w:tab/>
      </w:r>
      <w:r>
        <w:rPr>
          <w:rFonts w:ascii="Arial" w:hAnsi="Arial" w:cs="Arial"/>
          <w:spacing w:val="-2"/>
          <w:sz w:val="24"/>
          <w:szCs w:val="24"/>
        </w:rPr>
        <w:t>Both planning and operational criteria are set out in this Standard and these will</w:t>
      </w:r>
      <w:r w:rsidR="00AE7C8A">
        <w:rPr>
          <w:rFonts w:ascii="Arial" w:hAnsi="Arial" w:cs="Arial"/>
          <w:spacing w:val="-2"/>
          <w:sz w:val="24"/>
          <w:szCs w:val="24"/>
        </w:rPr>
        <w:t xml:space="preserve"> </w:t>
      </w:r>
      <w:r>
        <w:rPr>
          <w:rFonts w:ascii="Arial" w:hAnsi="Arial" w:cs="Arial"/>
          <w:spacing w:val="-2"/>
          <w:sz w:val="24"/>
          <w:szCs w:val="24"/>
        </w:rPr>
        <w:t xml:space="preserve">determine the need for services provided to the relevant </w:t>
      </w:r>
      <w:r w:rsidR="00E652B9" w:rsidRPr="00E652B9">
        <w:rPr>
          <w:rFonts w:ascii="Arial" w:hAnsi="Arial" w:cs="Arial"/>
          <w:i/>
          <w:iCs/>
          <w:spacing w:val="-2"/>
          <w:sz w:val="24"/>
          <w:szCs w:val="24"/>
        </w:rPr>
        <w:t>Licensee</w:t>
      </w:r>
      <w:r>
        <w:rPr>
          <w:rFonts w:ascii="Arial" w:hAnsi="Arial" w:cs="Arial"/>
          <w:i/>
          <w:iCs/>
          <w:spacing w:val="-2"/>
          <w:sz w:val="24"/>
          <w:szCs w:val="24"/>
        </w:rPr>
        <w:t>s</w:t>
      </w:r>
      <w:r>
        <w:rPr>
          <w:rFonts w:ascii="Arial" w:hAnsi="Arial" w:cs="Arial"/>
          <w:spacing w:val="-2"/>
          <w:sz w:val="24"/>
          <w:szCs w:val="24"/>
        </w:rPr>
        <w:t>, e.g.</w:t>
      </w:r>
      <w:r w:rsidR="001E1072">
        <w:rPr>
          <w:rFonts w:ascii="Arial" w:hAnsi="Arial" w:cs="Arial"/>
          <w:spacing w:val="-2"/>
          <w:sz w:val="24"/>
          <w:szCs w:val="24"/>
        </w:rPr>
        <w:t xml:space="preserve"> </w:t>
      </w:r>
      <w:r>
        <w:rPr>
          <w:rFonts w:ascii="Arial" w:hAnsi="Arial" w:cs="Arial"/>
          <w:spacing w:val="-2"/>
          <w:sz w:val="24"/>
          <w:szCs w:val="24"/>
        </w:rPr>
        <w:t xml:space="preserve">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 xml:space="preserve">national </w:t>
      </w:r>
      <w:r w:rsidRPr="007772EC">
        <w:rPr>
          <w:rFonts w:ascii="Arial" w:hAnsi="Arial" w:cs="Arial"/>
          <w:sz w:val="24"/>
          <w:szCs w:val="24"/>
        </w:rPr>
        <w:t xml:space="preserve">electricity transmission system. </w:t>
      </w:r>
      <w:r w:rsidR="004C655F">
        <w:rPr>
          <w:rFonts w:ascii="Arial" w:hAnsi="Arial" w:cs="Arial"/>
          <w:spacing w:val="-2"/>
          <w:sz w:val="24"/>
          <w:szCs w:val="24"/>
        </w:rPr>
        <w:t xml:space="preserve">The planning criteria set out the requirements for the </w:t>
      </w:r>
      <w:r w:rsidR="004C655F">
        <w:rPr>
          <w:rFonts w:ascii="Arial" w:hAnsi="Arial" w:cs="Arial"/>
          <w:i/>
          <w:iCs/>
          <w:spacing w:val="-2"/>
          <w:sz w:val="24"/>
          <w:szCs w:val="24"/>
        </w:rPr>
        <w:t xml:space="preserve">transmission capacity </w:t>
      </w:r>
      <w:r w:rsidR="004C655F">
        <w:rPr>
          <w:rFonts w:ascii="Arial" w:hAnsi="Arial" w:cs="Arial"/>
          <w:spacing w:val="-2"/>
          <w:sz w:val="24"/>
          <w:szCs w:val="24"/>
        </w:rPr>
        <w:t xml:space="preserve">(either investment or purchase of services) for the </w:t>
      </w:r>
      <w:r w:rsidR="004C655F">
        <w:rPr>
          <w:rFonts w:ascii="Arial" w:hAnsi="Arial" w:cs="Arial"/>
          <w:i/>
          <w:iCs/>
          <w:spacing w:val="-2"/>
          <w:sz w:val="24"/>
          <w:szCs w:val="24"/>
        </w:rPr>
        <w:t>national electricity transmission system</w:t>
      </w:r>
      <w:r w:rsidR="004C655F">
        <w:rPr>
          <w:rFonts w:ascii="Arial" w:hAnsi="Arial" w:cs="Arial"/>
          <w:spacing w:val="-2"/>
          <w:sz w:val="24"/>
          <w:szCs w:val="24"/>
        </w:rPr>
        <w:t xml:space="preserve">. The planning criteria also require consideration to be given to the operation and maintenance of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to permit satisfactory operation.</w:t>
      </w:r>
    </w:p>
    <w:p w14:paraId="74E9EE0D" w14:textId="7DA4DB2D" w:rsidR="009C1403" w:rsidRDefault="00C6386D" w:rsidP="007772EC">
      <w:pPr>
        <w:tabs>
          <w:tab w:val="left" w:pos="0"/>
          <w:tab w:val="left" w:pos="648"/>
        </w:tabs>
        <w:kinsoku w:val="0"/>
        <w:overflowPunct w:val="0"/>
        <w:autoSpaceDE/>
        <w:autoSpaceDN/>
        <w:adjustRightInd/>
        <w:spacing w:before="202" w:line="277" w:lineRule="exact"/>
        <w:ind w:left="709" w:hanging="709"/>
        <w:jc w:val="both"/>
        <w:textAlignment w:val="baseline"/>
        <w:rPr>
          <w:rFonts w:ascii="Arial" w:hAnsi="Arial" w:cs="Arial"/>
          <w:sz w:val="24"/>
          <w:szCs w:val="24"/>
        </w:rPr>
      </w:pPr>
      <w:r>
        <w:rPr>
          <w:rFonts w:ascii="Arial" w:hAnsi="Arial" w:cs="Arial"/>
          <w:sz w:val="24"/>
          <w:szCs w:val="24"/>
        </w:rPr>
        <w:t>1.3</w:t>
      </w:r>
      <w:r>
        <w:rPr>
          <w:rFonts w:ascii="Arial" w:hAnsi="Arial" w:cs="Arial"/>
          <w:sz w:val="24"/>
          <w:szCs w:val="24"/>
        </w:rPr>
        <w:tab/>
      </w:r>
      <w:r w:rsidR="00513229">
        <w:rPr>
          <w:rFonts w:ascii="Arial" w:hAnsi="Arial" w:cs="Arial"/>
          <w:sz w:val="24"/>
          <w:szCs w:val="24"/>
        </w:rPr>
        <w:tab/>
      </w:r>
      <w:r>
        <w:rPr>
          <w:rFonts w:ascii="Arial" w:hAnsi="Arial" w:cs="Arial"/>
          <w:sz w:val="24"/>
          <w:szCs w:val="24"/>
        </w:rPr>
        <w:t>Additional criteria, for example covering more detailed and other aspects of</w:t>
      </w:r>
      <w:r w:rsidR="001E1072">
        <w:rPr>
          <w:rFonts w:ascii="Arial" w:hAnsi="Arial" w:cs="Arial"/>
          <w:sz w:val="24"/>
          <w:szCs w:val="24"/>
        </w:rPr>
        <w:t xml:space="preserve"> </w:t>
      </w:r>
      <w:r>
        <w:rPr>
          <w:rFonts w:ascii="Arial" w:hAnsi="Arial" w:cs="Arial"/>
          <w:sz w:val="24"/>
          <w:szCs w:val="24"/>
        </w:rPr>
        <w:t>quality of supply, are contained in the Grid Code and the SO-TO Code, which should be read in conjunction with this document.</w:t>
      </w:r>
    </w:p>
    <w:p w14:paraId="4D5E60FB" w14:textId="59F7A3B2" w:rsidR="009C1403" w:rsidRDefault="00C6386D" w:rsidP="007772EC">
      <w:pPr>
        <w:tabs>
          <w:tab w:val="left" w:pos="648"/>
        </w:tabs>
        <w:kinsoku w:val="0"/>
        <w:overflowPunct w:val="0"/>
        <w:autoSpaceDE/>
        <w:autoSpaceDN/>
        <w:adjustRightInd/>
        <w:spacing w:before="204" w:line="277" w:lineRule="exact"/>
        <w:ind w:left="648" w:hanging="709"/>
        <w:jc w:val="both"/>
        <w:textAlignment w:val="baseline"/>
        <w:rPr>
          <w:rFonts w:ascii="Arial" w:hAnsi="Arial" w:cs="Arial"/>
          <w:sz w:val="24"/>
          <w:szCs w:val="24"/>
        </w:rPr>
      </w:pPr>
      <w:r>
        <w:rPr>
          <w:rFonts w:ascii="Arial" w:hAnsi="Arial" w:cs="Arial"/>
          <w:sz w:val="24"/>
          <w:szCs w:val="24"/>
        </w:rPr>
        <w:t xml:space="preserve">1.4 </w:t>
      </w:r>
      <w:r w:rsidR="0057127E">
        <w:rPr>
          <w:rFonts w:ascii="Arial" w:hAnsi="Arial" w:cs="Arial"/>
          <w:sz w:val="24"/>
          <w:szCs w:val="24"/>
        </w:rPr>
        <w:tab/>
      </w:r>
      <w:r w:rsidR="00513229">
        <w:rPr>
          <w:rFonts w:ascii="Arial" w:hAnsi="Arial" w:cs="Arial"/>
          <w:sz w:val="24"/>
          <w:szCs w:val="24"/>
        </w:rPr>
        <w:tab/>
      </w:r>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 xml:space="preserve">(e.g. in Ireland &amp; France) are covered by separate </w:t>
      </w:r>
      <w:r w:rsidR="001412C3">
        <w:rPr>
          <w:rFonts w:ascii="Arial" w:hAnsi="Arial" w:cs="Arial"/>
          <w:i/>
          <w:iCs/>
          <w:sz w:val="24"/>
          <w:szCs w:val="24"/>
        </w:rPr>
        <w:t xml:space="preserve"> </w:t>
      </w:r>
      <w:r>
        <w:rPr>
          <w:rFonts w:ascii="Arial" w:hAnsi="Arial" w:cs="Arial"/>
          <w:sz w:val="24"/>
          <w:szCs w:val="24"/>
        </w:rPr>
        <w:t>agreements, which will normally be consistent with this Standard. This Standard may be specifically referenced in the relevant agreements and shall apply to the extent of that reference.</w:t>
      </w:r>
    </w:p>
    <w:p w14:paraId="0919EF6B" w14:textId="0CA22370" w:rsidR="009C1403" w:rsidRDefault="00C6386D" w:rsidP="007772EC">
      <w:pPr>
        <w:tabs>
          <w:tab w:val="decimal" w:pos="144"/>
          <w:tab w:val="left" w:pos="648"/>
        </w:tabs>
        <w:kinsoku w:val="0"/>
        <w:overflowPunct w:val="0"/>
        <w:autoSpaceDE/>
        <w:autoSpaceDN/>
        <w:adjustRightInd/>
        <w:spacing w:before="204" w:line="277" w:lineRule="exact"/>
        <w:ind w:left="709" w:hanging="709"/>
        <w:jc w:val="both"/>
        <w:textAlignment w:val="baseline"/>
        <w:rPr>
          <w:rFonts w:ascii="Arial" w:hAnsi="Arial" w:cs="Arial"/>
          <w:spacing w:val="-2"/>
          <w:sz w:val="24"/>
          <w:szCs w:val="24"/>
        </w:rPr>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r w:rsidR="001E1072">
        <w:rPr>
          <w:rFonts w:ascii="Arial" w:hAnsi="Arial" w:cs="Arial"/>
          <w:spacing w:val="-2"/>
          <w:sz w:val="24"/>
          <w:szCs w:val="24"/>
        </w:rPr>
        <w:t xml:space="preserve"> </w:t>
      </w:r>
      <w:r w:rsidR="479F96F1">
        <w:rPr>
          <w:rFonts w:ascii="Arial" w:hAnsi="Arial" w:cs="Arial"/>
          <w:spacing w:val="-2"/>
          <w:sz w:val="24"/>
          <w:szCs w:val="24"/>
        </w:rPr>
        <w:t xml:space="preserve">the identification of inadequate capability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(for example, the overloading of lower voltage connections between </w:t>
      </w:r>
      <w:r w:rsidR="479F96F1" w:rsidRPr="5D9186BE">
        <w:rPr>
          <w:rFonts w:ascii="Arial" w:hAnsi="Arial" w:cs="Arial"/>
          <w:i/>
          <w:iCs/>
          <w:spacing w:val="-2"/>
          <w:sz w:val="24"/>
          <w:szCs w:val="24"/>
        </w:rPr>
        <w:t>grid supply points</w:t>
      </w:r>
      <w:r w:rsidR="479F96F1">
        <w:rPr>
          <w:rFonts w:ascii="Arial" w:hAnsi="Arial" w:cs="Arial"/>
          <w:spacing w:val="-2"/>
          <w:sz w:val="24"/>
          <w:szCs w:val="24"/>
        </w:rPr>
        <w:t xml:space="preserve">). In such cases the </w:t>
      </w:r>
      <w:r w:rsidR="00E652B9" w:rsidRPr="00E652B9">
        <w:rPr>
          <w:rFonts w:ascii="Arial" w:hAnsi="Arial" w:cs="Arial"/>
          <w:i/>
          <w:iCs/>
          <w:spacing w:val="-2"/>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will notify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Reinforcement or alternative operation of the </w:t>
      </w:r>
      <w:r w:rsidR="479F96F1" w:rsidRPr="5D9186BE">
        <w:rPr>
          <w:rFonts w:ascii="Arial" w:hAnsi="Arial" w:cs="Arial"/>
          <w:i/>
          <w:iCs/>
          <w:spacing w:val="-2"/>
          <w:sz w:val="24"/>
          <w:szCs w:val="24"/>
        </w:rPr>
        <w:t xml:space="preserve">national electricity transmission system </w:t>
      </w:r>
      <w:r w:rsidR="479F96F1">
        <w:rPr>
          <w:rFonts w:ascii="Arial" w:hAnsi="Arial" w:cs="Arial"/>
          <w:spacing w:val="-2"/>
          <w:sz w:val="24"/>
          <w:szCs w:val="24"/>
        </w:rPr>
        <w:t xml:space="preserve">to alleviate inadequacies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would be undertaken where it is agreed by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and the relevant </w:t>
      </w:r>
      <w:r w:rsidR="00E652B9" w:rsidRPr="00E652B9">
        <w:rPr>
          <w:rFonts w:ascii="Arial" w:hAnsi="Arial" w:cs="Arial"/>
          <w:i/>
          <w:iCs/>
          <w:sz w:val="24"/>
          <w:szCs w:val="24"/>
        </w:rPr>
        <w:t>Licensee</w:t>
      </w:r>
      <w:r w:rsidR="479F96F1" w:rsidRPr="5D9186BE">
        <w:rPr>
          <w:rFonts w:ascii="Arial" w:hAnsi="Arial" w:cs="Arial"/>
          <w:i/>
          <w:iCs/>
          <w:spacing w:val="-2"/>
          <w:sz w:val="24"/>
          <w:szCs w:val="24"/>
        </w:rPr>
        <w:t>s</w:t>
      </w:r>
      <w:r w:rsidR="479F96F1">
        <w:rPr>
          <w:rFonts w:ascii="Arial" w:hAnsi="Arial" w:cs="Arial"/>
          <w:spacing w:val="-2"/>
          <w:sz w:val="24"/>
          <w:szCs w:val="24"/>
        </w:rPr>
        <w:t>.</w:t>
      </w:r>
    </w:p>
    <w:p w14:paraId="57727646" w14:textId="0FE1CF4A" w:rsidR="009C1403" w:rsidRDefault="00C6386D" w:rsidP="007772EC">
      <w:pPr>
        <w:tabs>
          <w:tab w:val="decimal" w:pos="144"/>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lastRenderedPageBreak/>
        <w:tab/>
        <w:t>1.6</w:t>
      </w:r>
      <w:r>
        <w:rPr>
          <w:rFonts w:ascii="Arial" w:hAnsi="Arial" w:cs="Arial"/>
          <w:spacing w:val="-2"/>
          <w:sz w:val="24"/>
          <w:szCs w:val="24"/>
        </w:rPr>
        <w:tab/>
        <w:t>The criteria presented in this Standard represent the minimum requirements for</w:t>
      </w:r>
      <w:r w:rsidR="001E1072">
        <w:rPr>
          <w:rFonts w:ascii="Arial" w:hAnsi="Arial" w:cs="Arial"/>
          <w:spacing w:val="-2"/>
          <w:sz w:val="24"/>
          <w:szCs w:val="24"/>
        </w:rPr>
        <w:t xml:space="preserve"> </w:t>
      </w:r>
      <w:r w:rsidR="479F96F1">
        <w:rPr>
          <w:rFonts w:ascii="Arial" w:hAnsi="Arial" w:cs="Arial"/>
          <w:spacing w:val="-2"/>
          <w:sz w:val="24"/>
          <w:szCs w:val="24"/>
        </w:rPr>
        <w:t xml:space="preserve">the planning and operation of the </w:t>
      </w:r>
      <w:r w:rsidR="479F96F1" w:rsidRPr="5D9186BE">
        <w:rPr>
          <w:rFonts w:ascii="Arial" w:hAnsi="Arial" w:cs="Arial"/>
          <w:i/>
          <w:iCs/>
          <w:spacing w:val="-2"/>
          <w:sz w:val="24"/>
          <w:szCs w:val="24"/>
        </w:rPr>
        <w:t>national electricity transmission system</w:t>
      </w:r>
      <w:r w:rsidR="479F96F1">
        <w:rPr>
          <w:rFonts w:ascii="Arial" w:hAnsi="Arial" w:cs="Arial"/>
          <w:spacing w:val="-2"/>
          <w:sz w:val="24"/>
          <w:szCs w:val="24"/>
        </w:rPr>
        <w:t xml:space="preserve">. While it is a requirement for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 xml:space="preserve">to meet the planning criteria, it does not follow that the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rsidP="007772EC">
      <w:pPr>
        <w:widowControl/>
        <w:tabs>
          <w:tab w:val="left" w:pos="648"/>
        </w:tabs>
        <w:ind w:hanging="709"/>
        <w:rPr>
          <w:sz w:val="24"/>
          <w:szCs w:val="24"/>
        </w:rPr>
        <w:sectPr w:rsidR="009C1403">
          <w:headerReference w:type="default" r:id="rId14"/>
          <w:pgSz w:w="11904" w:h="16834"/>
          <w:pgMar w:top="1420" w:right="1410" w:bottom="508" w:left="1454" w:header="720" w:footer="720" w:gutter="0"/>
          <w:cols w:space="720"/>
          <w:noEndnote/>
        </w:sectPr>
      </w:pPr>
    </w:p>
    <w:p w14:paraId="203B89ED" w14:textId="4D4ADC9D" w:rsidR="009C1403" w:rsidRDefault="00C6386D" w:rsidP="007772EC">
      <w:pPr>
        <w:tabs>
          <w:tab w:val="left" w:pos="648"/>
        </w:tabs>
        <w:kinsoku w:val="0"/>
        <w:overflowPunct w:val="0"/>
        <w:autoSpaceDE/>
        <w:autoSpaceDN/>
        <w:adjustRightInd/>
        <w:spacing w:before="5" w:line="276" w:lineRule="exact"/>
        <w:ind w:left="709" w:hanging="709"/>
        <w:textAlignment w:val="baseline"/>
        <w:rPr>
          <w:rFonts w:ascii="Arial" w:hAnsi="Arial" w:cs="Arial"/>
          <w:b/>
          <w:bCs/>
          <w:sz w:val="24"/>
          <w:szCs w:val="24"/>
        </w:rPr>
      </w:pPr>
      <w:r>
        <w:rPr>
          <w:rFonts w:ascii="Arial" w:hAnsi="Arial" w:cs="Arial"/>
          <w:b/>
          <w:bCs/>
          <w:sz w:val="24"/>
          <w:szCs w:val="24"/>
        </w:rPr>
        <w:lastRenderedPageBreak/>
        <w:t>Document Structure</w:t>
      </w:r>
    </w:p>
    <w:p w14:paraId="20F03FD5" w14:textId="1D464B68" w:rsidR="009C1403" w:rsidRDefault="00C6386D" w:rsidP="007772EC">
      <w:pPr>
        <w:tabs>
          <w:tab w:val="decimal" w:pos="144"/>
          <w:tab w:val="left" w:pos="648"/>
        </w:tabs>
        <w:kinsoku w:val="0"/>
        <w:overflowPunct w:val="0"/>
        <w:autoSpaceDE/>
        <w:autoSpaceDN/>
        <w:adjustRightInd/>
        <w:spacing w:before="192" w:line="277" w:lineRule="exact"/>
        <w:ind w:left="709" w:hanging="709"/>
        <w:jc w:val="both"/>
        <w:textAlignment w:val="baseline"/>
        <w:rPr>
          <w:rFonts w:ascii="Arial" w:hAnsi="Arial" w:cs="Arial"/>
          <w:spacing w:val="-2"/>
          <w:sz w:val="24"/>
          <w:szCs w:val="24"/>
        </w:rPr>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r w:rsidR="001E1072">
        <w:rPr>
          <w:rFonts w:ascii="Arial" w:hAnsi="Arial" w:cs="Arial"/>
          <w:i/>
          <w:iCs/>
          <w:spacing w:val="-2"/>
          <w:sz w:val="24"/>
          <w:szCs w:val="24"/>
        </w:rPr>
        <w:t xml:space="preserve"> </w:t>
      </w: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reason a ‘Terms and Definitions’ has been included as Section 11 to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56463CDE" w14:textId="571ADB25" w:rsidR="009C1403" w:rsidRDefault="00C6386D" w:rsidP="007772EC">
      <w:pPr>
        <w:tabs>
          <w:tab w:val="decimal" w:pos="144"/>
          <w:tab w:val="left" w:pos="648"/>
        </w:tabs>
        <w:kinsoku w:val="0"/>
        <w:overflowPunct w:val="0"/>
        <w:autoSpaceDE/>
        <w:autoSpaceDN/>
        <w:adjustRightInd/>
        <w:spacing w:before="188" w:line="277" w:lineRule="exact"/>
        <w:ind w:left="709" w:hanging="709"/>
        <w:jc w:val="both"/>
        <w:textAlignment w:val="baseline"/>
        <w:rPr>
          <w:rFonts w:ascii="Arial" w:hAnsi="Arial" w:cs="Arial"/>
          <w:sz w:val="24"/>
          <w:szCs w:val="24"/>
        </w:rPr>
      </w:pPr>
      <w:r>
        <w:rPr>
          <w:rFonts w:ascii="Arial" w:hAnsi="Arial" w:cs="Arial"/>
          <w:spacing w:val="-1"/>
          <w:sz w:val="24"/>
          <w:szCs w:val="24"/>
        </w:rPr>
        <w:tab/>
        <w:t>1.8</w:t>
      </w:r>
      <w:r>
        <w:rPr>
          <w:rFonts w:ascii="Arial" w:hAnsi="Arial" w:cs="Arial"/>
          <w:spacing w:val="-1"/>
          <w:sz w:val="24"/>
          <w:szCs w:val="24"/>
        </w:rPr>
        <w:tab/>
      </w:r>
      <w:r w:rsidR="00513229">
        <w:rPr>
          <w:rFonts w:ascii="Arial" w:hAnsi="Arial" w:cs="Arial"/>
          <w:spacing w:val="-1"/>
          <w:sz w:val="24"/>
          <w:szCs w:val="24"/>
        </w:rPr>
        <w:tab/>
      </w:r>
      <w:r>
        <w:rPr>
          <w:rFonts w:ascii="Arial" w:hAnsi="Arial" w:cs="Arial"/>
          <w:spacing w:val="-1"/>
          <w:sz w:val="24"/>
          <w:szCs w:val="24"/>
        </w:rPr>
        <w:t xml:space="preserve">The criteria and methodologies applicable to the </w:t>
      </w:r>
      <w:r>
        <w:rPr>
          <w:rFonts w:ascii="Arial" w:hAnsi="Arial" w:cs="Arial"/>
          <w:i/>
          <w:iCs/>
          <w:spacing w:val="-1"/>
          <w:sz w:val="24"/>
          <w:szCs w:val="24"/>
        </w:rPr>
        <w:t>onshore transmission system</w:t>
      </w:r>
      <w:r w:rsidR="001E1072">
        <w:rPr>
          <w:rFonts w:ascii="Arial" w:hAnsi="Arial" w:cs="Arial"/>
          <w:sz w:val="24"/>
          <w:szCs w:val="24"/>
        </w:rPr>
        <w:t xml:space="preserve"> </w:t>
      </w: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315972B9" w:rsidR="009C1403" w:rsidRDefault="00C6386D" w:rsidP="007772EC">
      <w:pPr>
        <w:tabs>
          <w:tab w:val="left" w:pos="648"/>
        </w:tabs>
        <w:kinsoku w:val="0"/>
        <w:overflowPunct w:val="0"/>
        <w:autoSpaceDE/>
        <w:autoSpaceDN/>
        <w:adjustRightInd/>
        <w:spacing w:before="204" w:line="276" w:lineRule="exact"/>
        <w:ind w:left="709" w:hanging="709"/>
        <w:textAlignment w:val="baseline"/>
        <w:rPr>
          <w:rFonts w:ascii="Arial" w:hAnsi="Arial" w:cs="Arial"/>
          <w:b/>
          <w:bCs/>
          <w:spacing w:val="-1"/>
          <w:sz w:val="24"/>
          <w:szCs w:val="24"/>
        </w:rPr>
      </w:pPr>
      <w:r>
        <w:rPr>
          <w:rFonts w:ascii="Arial" w:hAnsi="Arial" w:cs="Arial"/>
          <w:b/>
          <w:bCs/>
          <w:spacing w:val="-1"/>
          <w:sz w:val="24"/>
          <w:szCs w:val="24"/>
        </w:rPr>
        <w:t>Onshore Criteria and Methodologies</w:t>
      </w:r>
    </w:p>
    <w:p w14:paraId="7F904F15" w14:textId="351F4DFC" w:rsidR="009C1403" w:rsidRDefault="00C6386D"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Pr>
          <w:rFonts w:ascii="Arial" w:hAnsi="Arial" w:cs="Arial"/>
          <w:sz w:val="24"/>
          <w:szCs w:val="24"/>
        </w:rPr>
        <w:tab/>
        <w:t>1.9</w:t>
      </w:r>
      <w:r>
        <w:rPr>
          <w:rFonts w:ascii="Arial" w:hAnsi="Arial" w:cs="Arial"/>
          <w:sz w:val="24"/>
          <w:szCs w:val="24"/>
        </w:rPr>
        <w:tab/>
        <w:t>For ease of use, the criteria and methodologies relating to the planning of the</w:t>
      </w:r>
      <w:r w:rsidR="001E1072">
        <w:rPr>
          <w:rFonts w:ascii="Arial" w:hAnsi="Arial" w:cs="Arial"/>
          <w:i/>
          <w:iCs/>
          <w:sz w:val="24"/>
          <w:szCs w:val="24"/>
        </w:rPr>
        <w:t xml:space="preserve"> </w:t>
      </w: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w:t>
      </w:r>
      <w:r w:rsidR="00D5450D">
        <w:rPr>
          <w:rFonts w:ascii="Arial" w:hAnsi="Arial" w:cs="Arial"/>
          <w:sz w:val="24"/>
          <w:szCs w:val="24"/>
        </w:rPr>
        <w:t>.</w:t>
      </w:r>
      <w:r w:rsidR="004342B4">
        <w:rPr>
          <w:rFonts w:ascii="Arial" w:hAnsi="Arial" w:cs="Arial"/>
          <w:sz w:val="24"/>
          <w:szCs w:val="24"/>
        </w:rPr>
        <w:t xml:space="preserve"> </w:t>
      </w:r>
      <w:r w:rsidR="005057FB">
        <w:rPr>
          <w:rFonts w:ascii="Arial" w:hAnsi="Arial" w:cs="Arial"/>
          <w:sz w:val="24"/>
          <w:szCs w:val="24"/>
        </w:rPr>
        <w:t>These parts are illustrated schematically in Figure 1.1.</w:t>
      </w:r>
      <w:r>
        <w:rPr>
          <w:rFonts w:ascii="Arial" w:hAnsi="Arial" w:cs="Arial"/>
          <w:sz w:val="24"/>
          <w:szCs w:val="24"/>
        </w:rPr>
        <w:t xml:space="preserve">. </w:t>
      </w:r>
    </w:p>
    <w:p w14:paraId="04C30AE0" w14:textId="77777777" w:rsidR="00710D3E" w:rsidRDefault="00710D3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5F7C9093" w14:textId="64484162" w:rsidR="00B408EE" w:rsidRDefault="00B408E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sidRPr="00087373">
        <w:rPr>
          <w:noProof/>
        </w:rPr>
        <mc:AlternateContent>
          <mc:Choice Requires="wpc">
            <w:drawing>
              <wp:anchor distT="0" distB="0" distL="114300" distR="114300" simplePos="0" relativeHeight="251658280" behindDoc="0" locked="0" layoutInCell="1" allowOverlap="1" wp14:anchorId="6539150F" wp14:editId="63B2BB96">
                <wp:simplePos x="0" y="0"/>
                <wp:positionH relativeFrom="column">
                  <wp:posOffset>191135</wp:posOffset>
                </wp:positionH>
                <wp:positionV relativeFrom="paragraph">
                  <wp:posOffset>103505</wp:posOffset>
                </wp:positionV>
                <wp:extent cx="5740400" cy="3892550"/>
                <wp:effectExtent l="0" t="0" r="0" b="0"/>
                <wp:wrapNone/>
                <wp:docPr id="739074643"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056990313" name="Group 20"/>
                        <wpg:cNvGrpSpPr>
                          <a:grpSpLocks/>
                        </wpg:cNvGrpSpPr>
                        <wpg:grpSpPr bwMode="auto">
                          <a:xfrm>
                            <a:off x="1449705" y="3109595"/>
                            <a:ext cx="205740" cy="668020"/>
                            <a:chOff x="5163" y="13129"/>
                            <a:chExt cx="324" cy="1052"/>
                          </a:xfrm>
                        </wpg:grpSpPr>
                        <wps:wsp>
                          <wps:cNvPr id="1843411444" name="Oval 21"/>
                          <wps:cNvSpPr>
                            <a:spLocks noChangeArrowheads="1"/>
                          </wps:cNvSpPr>
                          <wps:spPr bwMode="auto">
                            <a:xfrm>
                              <a:off x="5163"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243907" name="Freeform 22"/>
                          <wps:cNvSpPr>
                            <a:spLocks/>
                          </wps:cNvSpPr>
                          <wps:spPr bwMode="auto">
                            <a:xfrm>
                              <a:off x="5308" y="13347"/>
                              <a:ext cx="179" cy="460"/>
                            </a:xfrm>
                            <a:custGeom>
                              <a:avLst/>
                              <a:gdLst>
                                <a:gd name="T0" fmla="*/ 148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3 w 179"/>
                                <a:gd name="T15" fmla="*/ 188 h 460"/>
                                <a:gd name="T16" fmla="*/ 165 w 179"/>
                                <a:gd name="T17" fmla="*/ 155 h 460"/>
                                <a:gd name="T18" fmla="*/ 154 w 179"/>
                                <a:gd name="T19" fmla="*/ 131 h 460"/>
                                <a:gd name="T20" fmla="*/ 151 w 179"/>
                                <a:gd name="T21" fmla="*/ 125 h 460"/>
                                <a:gd name="T22" fmla="*/ 137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7 w 179"/>
                                <a:gd name="T53" fmla="*/ 139 h 460"/>
                                <a:gd name="T54" fmla="*/ 144 w 179"/>
                                <a:gd name="T55" fmla="*/ 131 h 460"/>
                                <a:gd name="T56" fmla="*/ 135 w 179"/>
                                <a:gd name="T57" fmla="*/ 131 h 460"/>
                                <a:gd name="T58" fmla="*/ 148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8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8" y="459"/>
                                  </a:moveTo>
                                  <a:lnTo>
                                    <a:pt x="165" y="460"/>
                                  </a:lnTo>
                                  <a:lnTo>
                                    <a:pt x="174" y="374"/>
                                  </a:lnTo>
                                  <a:lnTo>
                                    <a:pt x="177" y="333"/>
                                  </a:lnTo>
                                  <a:lnTo>
                                    <a:pt x="179" y="294"/>
                                  </a:lnTo>
                                  <a:lnTo>
                                    <a:pt x="179" y="257"/>
                                  </a:lnTo>
                                  <a:lnTo>
                                    <a:pt x="177" y="221"/>
                                  </a:lnTo>
                                  <a:lnTo>
                                    <a:pt x="173" y="188"/>
                                  </a:lnTo>
                                  <a:lnTo>
                                    <a:pt x="165" y="155"/>
                                  </a:lnTo>
                                  <a:lnTo>
                                    <a:pt x="154" y="131"/>
                                  </a:lnTo>
                                  <a:lnTo>
                                    <a:pt x="151" y="125"/>
                                  </a:lnTo>
                                  <a:lnTo>
                                    <a:pt x="137"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7" y="139"/>
                                  </a:lnTo>
                                  <a:lnTo>
                                    <a:pt x="144" y="131"/>
                                  </a:lnTo>
                                  <a:lnTo>
                                    <a:pt x="135" y="131"/>
                                  </a:lnTo>
                                  <a:lnTo>
                                    <a:pt x="148" y="161"/>
                                  </a:lnTo>
                                  <a:lnTo>
                                    <a:pt x="154" y="188"/>
                                  </a:lnTo>
                                  <a:lnTo>
                                    <a:pt x="158" y="221"/>
                                  </a:lnTo>
                                  <a:lnTo>
                                    <a:pt x="160" y="257"/>
                                  </a:lnTo>
                                  <a:lnTo>
                                    <a:pt x="160" y="294"/>
                                  </a:lnTo>
                                  <a:lnTo>
                                    <a:pt x="158" y="333"/>
                                  </a:lnTo>
                                  <a:lnTo>
                                    <a:pt x="155" y="374"/>
                                  </a:lnTo>
                                  <a:lnTo>
                                    <a:pt x="148"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340673" name="Rectangle 23"/>
                          <wps:cNvSpPr>
                            <a:spLocks noChangeArrowheads="1"/>
                          </wps:cNvSpPr>
                          <wps:spPr bwMode="auto">
                            <a:xfrm>
                              <a:off x="5304" y="13956"/>
                              <a:ext cx="18"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15195" name="Rectangle 24"/>
                          <wps:cNvSpPr>
                            <a:spLocks noChangeArrowheads="1"/>
                          </wps:cNvSpPr>
                          <wps:spPr bwMode="auto">
                            <a:xfrm>
                              <a:off x="5304" y="13129"/>
                              <a:ext cx="1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02709628" name="Group 25"/>
                        <wpg:cNvGrpSpPr>
                          <a:grpSpLocks/>
                        </wpg:cNvGrpSpPr>
                        <wpg:grpSpPr bwMode="auto">
                          <a:xfrm>
                            <a:off x="1497330" y="294005"/>
                            <a:ext cx="191770" cy="620395"/>
                            <a:chOff x="5238" y="8695"/>
                            <a:chExt cx="302" cy="977"/>
                          </a:xfrm>
                        </wpg:grpSpPr>
                        <wps:wsp>
                          <wps:cNvPr id="427103352" name="Oval 26"/>
                          <wps:cNvSpPr>
                            <a:spLocks noChangeArrowheads="1"/>
                          </wps:cNvSpPr>
                          <wps:spPr bwMode="auto">
                            <a:xfrm>
                              <a:off x="5238"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2278295" name="Oval 27"/>
                          <wps:cNvSpPr>
                            <a:spLocks noChangeArrowheads="1"/>
                          </wps:cNvSpPr>
                          <wps:spPr bwMode="auto">
                            <a:xfrm>
                              <a:off x="5238"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5470590" name="Rectangle 28"/>
                          <wps:cNvSpPr>
                            <a:spLocks noChangeArrowheads="1"/>
                          </wps:cNvSpPr>
                          <wps:spPr bwMode="auto">
                            <a:xfrm>
                              <a:off x="5379"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9964746" name="Rectangle 29"/>
                          <wps:cNvSpPr>
                            <a:spLocks noChangeArrowheads="1"/>
                          </wps:cNvSpPr>
                          <wps:spPr bwMode="auto">
                            <a:xfrm>
                              <a:off x="5379"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535833577" name="Group 30"/>
                        <wpg:cNvGrpSpPr>
                          <a:grpSpLocks/>
                        </wpg:cNvGrpSpPr>
                        <wpg:grpSpPr bwMode="auto">
                          <a:xfrm>
                            <a:off x="1449705" y="8255"/>
                            <a:ext cx="287020" cy="287020"/>
                            <a:chOff x="5163" y="8245"/>
                            <a:chExt cx="452" cy="452"/>
                          </a:xfrm>
                        </wpg:grpSpPr>
                        <wps:wsp>
                          <wps:cNvPr id="1271444962" name="Oval 31"/>
                          <wps:cNvSpPr>
                            <a:spLocks noChangeArrowheads="1"/>
                          </wps:cNvSpPr>
                          <wps:spPr bwMode="auto">
                            <a:xfrm>
                              <a:off x="5163" y="8245"/>
                              <a:ext cx="452"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4637521" name="Freeform 32"/>
                          <wps:cNvSpPr>
                            <a:spLocks/>
                          </wps:cNvSpPr>
                          <wps:spPr bwMode="auto">
                            <a:xfrm>
                              <a:off x="5227"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6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7 w 343"/>
                                <a:gd name="T47" fmla="*/ 144 h 191"/>
                                <a:gd name="T48" fmla="*/ 214 w 343"/>
                                <a:gd name="T49" fmla="*/ 160 h 191"/>
                                <a:gd name="T50" fmla="*/ 224 w 343"/>
                                <a:gd name="T51" fmla="*/ 172 h 191"/>
                                <a:gd name="T52" fmla="*/ 233 w 343"/>
                                <a:gd name="T53" fmla="*/ 183 h 191"/>
                                <a:gd name="T54" fmla="*/ 243 w 343"/>
                                <a:gd name="T55" fmla="*/ 189 h 191"/>
                                <a:gd name="T56" fmla="*/ 252 w 343"/>
                                <a:gd name="T57" fmla="*/ 191 h 191"/>
                                <a:gd name="T58" fmla="*/ 258 w 343"/>
                                <a:gd name="T59" fmla="*/ 189 h 191"/>
                                <a:gd name="T60" fmla="*/ 263 w 343"/>
                                <a:gd name="T61" fmla="*/ 186 h 191"/>
                                <a:gd name="T62" fmla="*/ 276 w 343"/>
                                <a:gd name="T63" fmla="*/ 177 h 191"/>
                                <a:gd name="T64" fmla="*/ 288 w 343"/>
                                <a:gd name="T65" fmla="*/ 161 h 191"/>
                                <a:gd name="T66" fmla="*/ 301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6" y="22"/>
                                  </a:lnTo>
                                  <a:lnTo>
                                    <a:pt x="130" y="38"/>
                                  </a:lnTo>
                                  <a:lnTo>
                                    <a:pt x="142" y="55"/>
                                  </a:lnTo>
                                  <a:lnTo>
                                    <a:pt x="153" y="72"/>
                                  </a:lnTo>
                                  <a:lnTo>
                                    <a:pt x="166" y="88"/>
                                  </a:lnTo>
                                  <a:lnTo>
                                    <a:pt x="177" y="102"/>
                                  </a:lnTo>
                                  <a:lnTo>
                                    <a:pt x="188" y="114"/>
                                  </a:lnTo>
                                  <a:lnTo>
                                    <a:pt x="197" y="130"/>
                                  </a:lnTo>
                                  <a:lnTo>
                                    <a:pt x="207" y="144"/>
                                  </a:lnTo>
                                  <a:lnTo>
                                    <a:pt x="214" y="160"/>
                                  </a:lnTo>
                                  <a:lnTo>
                                    <a:pt x="224" y="172"/>
                                  </a:lnTo>
                                  <a:lnTo>
                                    <a:pt x="233" y="183"/>
                                  </a:lnTo>
                                  <a:lnTo>
                                    <a:pt x="243" y="189"/>
                                  </a:lnTo>
                                  <a:lnTo>
                                    <a:pt x="252" y="191"/>
                                  </a:lnTo>
                                  <a:lnTo>
                                    <a:pt x="258" y="189"/>
                                  </a:lnTo>
                                  <a:lnTo>
                                    <a:pt x="263" y="186"/>
                                  </a:lnTo>
                                  <a:lnTo>
                                    <a:pt x="276" y="177"/>
                                  </a:lnTo>
                                  <a:lnTo>
                                    <a:pt x="288" y="161"/>
                                  </a:lnTo>
                                  <a:lnTo>
                                    <a:pt x="301"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82644165" name="Rectangle 33"/>
                        <wps:cNvSpPr>
                          <a:spLocks noChangeArrowheads="1"/>
                        </wps:cNvSpPr>
                        <wps:spPr bwMode="auto">
                          <a:xfrm>
                            <a:off x="149733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645988" name="Rectangle 34"/>
                        <wps:cNvSpPr>
                          <a:spLocks noChangeArrowheads="1"/>
                        </wps:cNvSpPr>
                        <wps:spPr bwMode="auto">
                          <a:xfrm>
                            <a:off x="158686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723432320" name="Group 35"/>
                        <wpg:cNvGrpSpPr>
                          <a:grpSpLocks/>
                        </wpg:cNvGrpSpPr>
                        <wpg:grpSpPr bwMode="auto">
                          <a:xfrm>
                            <a:off x="2022475" y="294005"/>
                            <a:ext cx="191770" cy="620395"/>
                            <a:chOff x="6065" y="8695"/>
                            <a:chExt cx="302" cy="977"/>
                          </a:xfrm>
                        </wpg:grpSpPr>
                        <wps:wsp>
                          <wps:cNvPr id="1923407451" name="Oval 36"/>
                          <wps:cNvSpPr>
                            <a:spLocks noChangeArrowheads="1"/>
                          </wps:cNvSpPr>
                          <wps:spPr bwMode="auto">
                            <a:xfrm>
                              <a:off x="6065"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4119637" name="Oval 37"/>
                          <wps:cNvSpPr>
                            <a:spLocks noChangeArrowheads="1"/>
                          </wps:cNvSpPr>
                          <wps:spPr bwMode="auto">
                            <a:xfrm>
                              <a:off x="6065"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781149" name="Rectangle 38"/>
                          <wps:cNvSpPr>
                            <a:spLocks noChangeArrowheads="1"/>
                          </wps:cNvSpPr>
                          <wps:spPr bwMode="auto">
                            <a:xfrm>
                              <a:off x="6205"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5945146" name="Rectangle 39"/>
                          <wps:cNvSpPr>
                            <a:spLocks noChangeArrowheads="1"/>
                          </wps:cNvSpPr>
                          <wps:spPr bwMode="auto">
                            <a:xfrm>
                              <a:off x="6205"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94954428" name="Group 40"/>
                        <wpg:cNvGrpSpPr>
                          <a:grpSpLocks/>
                        </wpg:cNvGrpSpPr>
                        <wpg:grpSpPr bwMode="auto">
                          <a:xfrm>
                            <a:off x="1974215" y="8255"/>
                            <a:ext cx="287655" cy="287020"/>
                            <a:chOff x="5989" y="8245"/>
                            <a:chExt cx="453" cy="452"/>
                          </a:xfrm>
                        </wpg:grpSpPr>
                        <wps:wsp>
                          <wps:cNvPr id="1130028859" name="Oval 41"/>
                          <wps:cNvSpPr>
                            <a:spLocks noChangeArrowheads="1"/>
                          </wps:cNvSpPr>
                          <wps:spPr bwMode="auto">
                            <a:xfrm>
                              <a:off x="5989"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222661" name="Freeform 42"/>
                          <wps:cNvSpPr>
                            <a:spLocks/>
                          </wps:cNvSpPr>
                          <wps:spPr bwMode="auto">
                            <a:xfrm>
                              <a:off x="6054"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5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6 w 343"/>
                                <a:gd name="T47" fmla="*/ 144 h 191"/>
                                <a:gd name="T48" fmla="*/ 214 w 343"/>
                                <a:gd name="T49" fmla="*/ 160 h 191"/>
                                <a:gd name="T50" fmla="*/ 224 w 343"/>
                                <a:gd name="T51" fmla="*/ 172 h 191"/>
                                <a:gd name="T52" fmla="*/ 233 w 343"/>
                                <a:gd name="T53" fmla="*/ 183 h 191"/>
                                <a:gd name="T54" fmla="*/ 242 w 343"/>
                                <a:gd name="T55" fmla="*/ 189 h 191"/>
                                <a:gd name="T56" fmla="*/ 252 w 343"/>
                                <a:gd name="T57" fmla="*/ 191 h 191"/>
                                <a:gd name="T58" fmla="*/ 258 w 343"/>
                                <a:gd name="T59" fmla="*/ 189 h 191"/>
                                <a:gd name="T60" fmla="*/ 263 w 343"/>
                                <a:gd name="T61" fmla="*/ 186 h 191"/>
                                <a:gd name="T62" fmla="*/ 275 w 343"/>
                                <a:gd name="T63" fmla="*/ 177 h 191"/>
                                <a:gd name="T64" fmla="*/ 288 w 343"/>
                                <a:gd name="T65" fmla="*/ 161 h 191"/>
                                <a:gd name="T66" fmla="*/ 300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5" y="22"/>
                                  </a:lnTo>
                                  <a:lnTo>
                                    <a:pt x="130" y="38"/>
                                  </a:lnTo>
                                  <a:lnTo>
                                    <a:pt x="142" y="55"/>
                                  </a:lnTo>
                                  <a:lnTo>
                                    <a:pt x="153" y="72"/>
                                  </a:lnTo>
                                  <a:lnTo>
                                    <a:pt x="166" y="88"/>
                                  </a:lnTo>
                                  <a:lnTo>
                                    <a:pt x="177" y="102"/>
                                  </a:lnTo>
                                  <a:lnTo>
                                    <a:pt x="188" y="114"/>
                                  </a:lnTo>
                                  <a:lnTo>
                                    <a:pt x="197" y="130"/>
                                  </a:lnTo>
                                  <a:lnTo>
                                    <a:pt x="206" y="144"/>
                                  </a:lnTo>
                                  <a:lnTo>
                                    <a:pt x="214" y="160"/>
                                  </a:lnTo>
                                  <a:lnTo>
                                    <a:pt x="224" y="172"/>
                                  </a:lnTo>
                                  <a:lnTo>
                                    <a:pt x="233" y="183"/>
                                  </a:lnTo>
                                  <a:lnTo>
                                    <a:pt x="242" y="189"/>
                                  </a:lnTo>
                                  <a:lnTo>
                                    <a:pt x="252" y="191"/>
                                  </a:lnTo>
                                  <a:lnTo>
                                    <a:pt x="258" y="189"/>
                                  </a:lnTo>
                                  <a:lnTo>
                                    <a:pt x="263" y="186"/>
                                  </a:lnTo>
                                  <a:lnTo>
                                    <a:pt x="275" y="177"/>
                                  </a:lnTo>
                                  <a:lnTo>
                                    <a:pt x="288" y="161"/>
                                  </a:lnTo>
                                  <a:lnTo>
                                    <a:pt x="300"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13056649" name="Rectangle 43"/>
                        <wps:cNvSpPr>
                          <a:spLocks noChangeArrowheads="1"/>
                        </wps:cNvSpPr>
                        <wps:spPr bwMode="auto">
                          <a:xfrm>
                            <a:off x="2022475" y="902970"/>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2053" name="Rectangle 44"/>
                        <wps:cNvSpPr>
                          <a:spLocks noChangeArrowheads="1"/>
                        </wps:cNvSpPr>
                        <wps:spPr bwMode="auto">
                          <a:xfrm>
                            <a:off x="211137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44672574" name="Group 45"/>
                        <wpg:cNvGrpSpPr>
                          <a:grpSpLocks/>
                        </wpg:cNvGrpSpPr>
                        <wpg:grpSpPr bwMode="auto">
                          <a:xfrm>
                            <a:off x="2594610" y="294005"/>
                            <a:ext cx="192405" cy="620395"/>
                            <a:chOff x="6966" y="8695"/>
                            <a:chExt cx="303" cy="977"/>
                          </a:xfrm>
                        </wpg:grpSpPr>
                        <wps:wsp>
                          <wps:cNvPr id="1440435516" name="Oval 46"/>
                          <wps:cNvSpPr>
                            <a:spLocks noChangeArrowheads="1"/>
                          </wps:cNvSpPr>
                          <wps:spPr bwMode="auto">
                            <a:xfrm>
                              <a:off x="6966" y="8921"/>
                              <a:ext cx="303"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219245" name="Oval 47"/>
                          <wps:cNvSpPr>
                            <a:spLocks noChangeArrowheads="1"/>
                          </wps:cNvSpPr>
                          <wps:spPr bwMode="auto">
                            <a:xfrm>
                              <a:off x="6966" y="9146"/>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674893" name="Rectangle 48"/>
                          <wps:cNvSpPr>
                            <a:spLocks noChangeArrowheads="1"/>
                          </wps:cNvSpPr>
                          <wps:spPr bwMode="auto">
                            <a:xfrm>
                              <a:off x="7107"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6856499" name="Rectangle 49"/>
                          <wps:cNvSpPr>
                            <a:spLocks noChangeArrowheads="1"/>
                          </wps:cNvSpPr>
                          <wps:spPr bwMode="auto">
                            <a:xfrm>
                              <a:off x="7107"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804909845" name="Group 50"/>
                        <wpg:cNvGrpSpPr>
                          <a:grpSpLocks/>
                        </wpg:cNvGrpSpPr>
                        <wpg:grpSpPr bwMode="auto">
                          <a:xfrm>
                            <a:off x="2546985" y="8255"/>
                            <a:ext cx="287655" cy="287020"/>
                            <a:chOff x="6891" y="8245"/>
                            <a:chExt cx="453" cy="452"/>
                          </a:xfrm>
                        </wpg:grpSpPr>
                        <wps:wsp>
                          <wps:cNvPr id="453898758" name="Oval 51"/>
                          <wps:cNvSpPr>
                            <a:spLocks noChangeArrowheads="1"/>
                          </wps:cNvSpPr>
                          <wps:spPr bwMode="auto">
                            <a:xfrm>
                              <a:off x="6891"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0028123" name="Freeform 52"/>
                          <wps:cNvSpPr>
                            <a:spLocks/>
                          </wps:cNvSpPr>
                          <wps:spPr bwMode="auto">
                            <a:xfrm>
                              <a:off x="6955" y="8387"/>
                              <a:ext cx="343" cy="191"/>
                            </a:xfrm>
                            <a:custGeom>
                              <a:avLst/>
                              <a:gdLst>
                                <a:gd name="T0" fmla="*/ 0 w 343"/>
                                <a:gd name="T1" fmla="*/ 114 h 191"/>
                                <a:gd name="T2" fmla="*/ 4 w 343"/>
                                <a:gd name="T3" fmla="*/ 110 h 191"/>
                                <a:gd name="T4" fmla="*/ 7 w 343"/>
                                <a:gd name="T5" fmla="*/ 103 h 191"/>
                                <a:gd name="T6" fmla="*/ 15 w 343"/>
                                <a:gd name="T7" fmla="*/ 89 h 191"/>
                                <a:gd name="T8" fmla="*/ 24 w 343"/>
                                <a:gd name="T9" fmla="*/ 70 h 191"/>
                                <a:gd name="T10" fmla="*/ 35 w 343"/>
                                <a:gd name="T11" fmla="*/ 50 h 191"/>
                                <a:gd name="T12" fmla="*/ 47 w 343"/>
                                <a:gd name="T13" fmla="*/ 31 h 191"/>
                                <a:gd name="T14" fmla="*/ 58 w 343"/>
                                <a:gd name="T15" fmla="*/ 16 h 191"/>
                                <a:gd name="T16" fmla="*/ 65 w 343"/>
                                <a:gd name="T17" fmla="*/ 9 h 191"/>
                                <a:gd name="T18" fmla="*/ 71 w 343"/>
                                <a:gd name="T19" fmla="*/ 5 h 191"/>
                                <a:gd name="T20" fmla="*/ 76 w 343"/>
                                <a:gd name="T21" fmla="*/ 2 h 191"/>
                                <a:gd name="T22" fmla="*/ 82 w 343"/>
                                <a:gd name="T23" fmla="*/ 0 h 191"/>
                                <a:gd name="T24" fmla="*/ 87 w 343"/>
                                <a:gd name="T25" fmla="*/ 0 h 191"/>
                                <a:gd name="T26" fmla="*/ 93 w 343"/>
                                <a:gd name="T27" fmla="*/ 2 h 191"/>
                                <a:gd name="T28" fmla="*/ 105 w 343"/>
                                <a:gd name="T29" fmla="*/ 9 h 191"/>
                                <a:gd name="T30" fmla="*/ 116 w 343"/>
                                <a:gd name="T31" fmla="*/ 22 h 191"/>
                                <a:gd name="T32" fmla="*/ 130 w 343"/>
                                <a:gd name="T33" fmla="*/ 38 h 191"/>
                                <a:gd name="T34" fmla="*/ 143 w 343"/>
                                <a:gd name="T35" fmla="*/ 55 h 191"/>
                                <a:gd name="T36" fmla="*/ 154 w 343"/>
                                <a:gd name="T37" fmla="*/ 72 h 191"/>
                                <a:gd name="T38" fmla="*/ 166 w 343"/>
                                <a:gd name="T39" fmla="*/ 88 h 191"/>
                                <a:gd name="T40" fmla="*/ 177 w 343"/>
                                <a:gd name="T41" fmla="*/ 102 h 191"/>
                                <a:gd name="T42" fmla="*/ 188 w 343"/>
                                <a:gd name="T43" fmla="*/ 114 h 191"/>
                                <a:gd name="T44" fmla="*/ 198 w 343"/>
                                <a:gd name="T45" fmla="*/ 130 h 191"/>
                                <a:gd name="T46" fmla="*/ 207 w 343"/>
                                <a:gd name="T47" fmla="*/ 144 h 191"/>
                                <a:gd name="T48" fmla="*/ 215 w 343"/>
                                <a:gd name="T49" fmla="*/ 160 h 191"/>
                                <a:gd name="T50" fmla="*/ 224 w 343"/>
                                <a:gd name="T51" fmla="*/ 172 h 191"/>
                                <a:gd name="T52" fmla="*/ 234 w 343"/>
                                <a:gd name="T53" fmla="*/ 183 h 191"/>
                                <a:gd name="T54" fmla="*/ 243 w 343"/>
                                <a:gd name="T55" fmla="*/ 189 h 191"/>
                                <a:gd name="T56" fmla="*/ 253 w 343"/>
                                <a:gd name="T57" fmla="*/ 191 h 191"/>
                                <a:gd name="T58" fmla="*/ 259 w 343"/>
                                <a:gd name="T59" fmla="*/ 189 h 191"/>
                                <a:gd name="T60" fmla="*/ 263 w 343"/>
                                <a:gd name="T61" fmla="*/ 186 h 191"/>
                                <a:gd name="T62" fmla="*/ 276 w 343"/>
                                <a:gd name="T63" fmla="*/ 177 h 191"/>
                                <a:gd name="T64" fmla="*/ 289 w 343"/>
                                <a:gd name="T65" fmla="*/ 161 h 191"/>
                                <a:gd name="T66" fmla="*/ 301 w 343"/>
                                <a:gd name="T67" fmla="*/ 144 h 191"/>
                                <a:gd name="T68" fmla="*/ 314 w 343"/>
                                <a:gd name="T69" fmla="*/ 127 h 191"/>
                                <a:gd name="T70" fmla="*/ 325 w 343"/>
                                <a:gd name="T71" fmla="*/ 108 h 191"/>
                                <a:gd name="T72" fmla="*/ 336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4" y="110"/>
                                  </a:lnTo>
                                  <a:lnTo>
                                    <a:pt x="7" y="103"/>
                                  </a:lnTo>
                                  <a:lnTo>
                                    <a:pt x="15" y="89"/>
                                  </a:lnTo>
                                  <a:lnTo>
                                    <a:pt x="24" y="70"/>
                                  </a:lnTo>
                                  <a:lnTo>
                                    <a:pt x="35" y="50"/>
                                  </a:lnTo>
                                  <a:lnTo>
                                    <a:pt x="47" y="31"/>
                                  </a:lnTo>
                                  <a:lnTo>
                                    <a:pt x="58" y="16"/>
                                  </a:lnTo>
                                  <a:lnTo>
                                    <a:pt x="65" y="9"/>
                                  </a:lnTo>
                                  <a:lnTo>
                                    <a:pt x="71" y="5"/>
                                  </a:lnTo>
                                  <a:lnTo>
                                    <a:pt x="76" y="2"/>
                                  </a:lnTo>
                                  <a:lnTo>
                                    <a:pt x="82" y="0"/>
                                  </a:lnTo>
                                  <a:lnTo>
                                    <a:pt x="87" y="0"/>
                                  </a:lnTo>
                                  <a:lnTo>
                                    <a:pt x="93" y="2"/>
                                  </a:lnTo>
                                  <a:lnTo>
                                    <a:pt x="105" y="9"/>
                                  </a:lnTo>
                                  <a:lnTo>
                                    <a:pt x="116" y="22"/>
                                  </a:lnTo>
                                  <a:lnTo>
                                    <a:pt x="130" y="38"/>
                                  </a:lnTo>
                                  <a:lnTo>
                                    <a:pt x="143" y="55"/>
                                  </a:lnTo>
                                  <a:lnTo>
                                    <a:pt x="154" y="72"/>
                                  </a:lnTo>
                                  <a:lnTo>
                                    <a:pt x="166" y="88"/>
                                  </a:lnTo>
                                  <a:lnTo>
                                    <a:pt x="177" y="102"/>
                                  </a:lnTo>
                                  <a:lnTo>
                                    <a:pt x="188" y="114"/>
                                  </a:lnTo>
                                  <a:lnTo>
                                    <a:pt x="198" y="130"/>
                                  </a:lnTo>
                                  <a:lnTo>
                                    <a:pt x="207" y="144"/>
                                  </a:lnTo>
                                  <a:lnTo>
                                    <a:pt x="215" y="160"/>
                                  </a:lnTo>
                                  <a:lnTo>
                                    <a:pt x="224" y="172"/>
                                  </a:lnTo>
                                  <a:lnTo>
                                    <a:pt x="234" y="183"/>
                                  </a:lnTo>
                                  <a:lnTo>
                                    <a:pt x="243" y="189"/>
                                  </a:lnTo>
                                  <a:lnTo>
                                    <a:pt x="253" y="191"/>
                                  </a:lnTo>
                                  <a:lnTo>
                                    <a:pt x="259" y="189"/>
                                  </a:lnTo>
                                  <a:lnTo>
                                    <a:pt x="263" y="186"/>
                                  </a:lnTo>
                                  <a:lnTo>
                                    <a:pt x="276" y="177"/>
                                  </a:lnTo>
                                  <a:lnTo>
                                    <a:pt x="289" y="161"/>
                                  </a:lnTo>
                                  <a:lnTo>
                                    <a:pt x="301" y="144"/>
                                  </a:lnTo>
                                  <a:lnTo>
                                    <a:pt x="314" y="127"/>
                                  </a:lnTo>
                                  <a:lnTo>
                                    <a:pt x="325" y="108"/>
                                  </a:lnTo>
                                  <a:lnTo>
                                    <a:pt x="336"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95362532" name="Rectangle 53"/>
                        <wps:cNvSpPr>
                          <a:spLocks noChangeArrowheads="1"/>
                        </wps:cNvSpPr>
                        <wps:spPr bwMode="auto">
                          <a:xfrm>
                            <a:off x="259461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89029" name="Rectangle 54"/>
                        <wps:cNvSpPr>
                          <a:spLocks noChangeArrowheads="1"/>
                        </wps:cNvSpPr>
                        <wps:spPr bwMode="auto">
                          <a:xfrm>
                            <a:off x="268414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393292" name="Rectangle 55"/>
                        <wps:cNvSpPr>
                          <a:spLocks noChangeArrowheads="1"/>
                        </wps:cNvSpPr>
                        <wps:spPr bwMode="auto">
                          <a:xfrm>
                            <a:off x="1449705" y="1475105"/>
                            <a:ext cx="1383665" cy="241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494292" name="Rectangle 56"/>
                        <wps:cNvSpPr>
                          <a:spLocks noChangeArrowheads="1"/>
                        </wps:cNvSpPr>
                        <wps:spPr bwMode="auto">
                          <a:xfrm>
                            <a:off x="1634490"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664331" name="Rectangle 57"/>
                        <wps:cNvSpPr>
                          <a:spLocks noChangeArrowheads="1"/>
                        </wps:cNvSpPr>
                        <wps:spPr bwMode="auto">
                          <a:xfrm>
                            <a:off x="2588895"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580341" name="Rectangle 58"/>
                        <wps:cNvSpPr>
                          <a:spLocks noChangeArrowheads="1"/>
                        </wps:cNvSpPr>
                        <wps:spPr bwMode="auto">
                          <a:xfrm>
                            <a:off x="1449705" y="3098165"/>
                            <a:ext cx="138366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6700176" name="Rectangle 59"/>
                        <wps:cNvSpPr>
                          <a:spLocks noChangeArrowheads="1"/>
                        </wps:cNvSpPr>
                        <wps:spPr bwMode="auto">
                          <a:xfrm>
                            <a:off x="1634490"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481811" name="Rectangle 60"/>
                        <wps:cNvSpPr>
                          <a:spLocks noChangeArrowheads="1"/>
                        </wps:cNvSpPr>
                        <wps:spPr bwMode="auto">
                          <a:xfrm>
                            <a:off x="2588895"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48844403" name="Group 61"/>
                        <wpg:cNvGrpSpPr>
                          <a:grpSpLocks/>
                        </wpg:cNvGrpSpPr>
                        <wpg:grpSpPr bwMode="auto">
                          <a:xfrm>
                            <a:off x="2022475" y="3109595"/>
                            <a:ext cx="205740" cy="668020"/>
                            <a:chOff x="6065" y="13129"/>
                            <a:chExt cx="324" cy="1052"/>
                          </a:xfrm>
                        </wpg:grpSpPr>
                        <wps:wsp>
                          <wps:cNvPr id="624653865" name="Oval 62"/>
                          <wps:cNvSpPr>
                            <a:spLocks noChangeArrowheads="1"/>
                          </wps:cNvSpPr>
                          <wps:spPr bwMode="auto">
                            <a:xfrm>
                              <a:off x="6065"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918494" name="Freeform 63"/>
                          <wps:cNvSpPr>
                            <a:spLocks/>
                          </wps:cNvSpPr>
                          <wps:spPr bwMode="auto">
                            <a:xfrm>
                              <a:off x="6210" y="13347"/>
                              <a:ext cx="179" cy="460"/>
                            </a:xfrm>
                            <a:custGeom>
                              <a:avLst/>
                              <a:gdLst>
                                <a:gd name="T0" fmla="*/ 147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5 w 179"/>
                                <a:gd name="T17" fmla="*/ 155 h 460"/>
                                <a:gd name="T18" fmla="*/ 154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5" y="460"/>
                                  </a:lnTo>
                                  <a:lnTo>
                                    <a:pt x="174" y="374"/>
                                  </a:lnTo>
                                  <a:lnTo>
                                    <a:pt x="177" y="333"/>
                                  </a:lnTo>
                                  <a:lnTo>
                                    <a:pt x="179" y="294"/>
                                  </a:lnTo>
                                  <a:lnTo>
                                    <a:pt x="179" y="257"/>
                                  </a:lnTo>
                                  <a:lnTo>
                                    <a:pt x="177" y="221"/>
                                  </a:lnTo>
                                  <a:lnTo>
                                    <a:pt x="172" y="188"/>
                                  </a:lnTo>
                                  <a:lnTo>
                                    <a:pt x="165" y="155"/>
                                  </a:lnTo>
                                  <a:lnTo>
                                    <a:pt x="154" y="131"/>
                                  </a:lnTo>
                                  <a:lnTo>
                                    <a:pt x="150" y="125"/>
                                  </a:lnTo>
                                  <a:lnTo>
                                    <a:pt x="136"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6" y="139"/>
                                  </a:lnTo>
                                  <a:lnTo>
                                    <a:pt x="144" y="131"/>
                                  </a:lnTo>
                                  <a:lnTo>
                                    <a:pt x="135" y="131"/>
                                  </a:lnTo>
                                  <a:lnTo>
                                    <a:pt x="147" y="161"/>
                                  </a:lnTo>
                                  <a:lnTo>
                                    <a:pt x="154"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898437" name="Rectangle 64"/>
                          <wps:cNvSpPr>
                            <a:spLocks noChangeArrowheads="1"/>
                          </wps:cNvSpPr>
                          <wps:spPr bwMode="auto">
                            <a:xfrm>
                              <a:off x="6205"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81226" name="Rectangle 65"/>
                          <wps:cNvSpPr>
                            <a:spLocks noChangeArrowheads="1"/>
                          </wps:cNvSpPr>
                          <wps:spPr bwMode="auto">
                            <a:xfrm>
                              <a:off x="6205"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324785084" name="Group 66"/>
                        <wpg:cNvGrpSpPr>
                          <a:grpSpLocks/>
                        </wpg:cNvGrpSpPr>
                        <wpg:grpSpPr bwMode="auto">
                          <a:xfrm>
                            <a:off x="2594610" y="3109595"/>
                            <a:ext cx="206375" cy="668020"/>
                            <a:chOff x="6966" y="13129"/>
                            <a:chExt cx="325" cy="1052"/>
                          </a:xfrm>
                        </wpg:grpSpPr>
                        <wps:wsp>
                          <wps:cNvPr id="1984520479" name="Oval 67"/>
                          <wps:cNvSpPr>
                            <a:spLocks noChangeArrowheads="1"/>
                          </wps:cNvSpPr>
                          <wps:spPr bwMode="auto">
                            <a:xfrm>
                              <a:off x="6966" y="13655"/>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238392" name="Freeform 68"/>
                          <wps:cNvSpPr>
                            <a:spLocks/>
                          </wps:cNvSpPr>
                          <wps:spPr bwMode="auto">
                            <a:xfrm>
                              <a:off x="7112" y="13347"/>
                              <a:ext cx="179" cy="460"/>
                            </a:xfrm>
                            <a:custGeom>
                              <a:avLst/>
                              <a:gdLst>
                                <a:gd name="T0" fmla="*/ 147 w 179"/>
                                <a:gd name="T1" fmla="*/ 459 h 460"/>
                                <a:gd name="T2" fmla="*/ 164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4 w 179"/>
                                <a:gd name="T17" fmla="*/ 155 h 460"/>
                                <a:gd name="T18" fmla="*/ 153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9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6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3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4" y="460"/>
                                  </a:lnTo>
                                  <a:lnTo>
                                    <a:pt x="174" y="374"/>
                                  </a:lnTo>
                                  <a:lnTo>
                                    <a:pt x="177" y="333"/>
                                  </a:lnTo>
                                  <a:lnTo>
                                    <a:pt x="179" y="294"/>
                                  </a:lnTo>
                                  <a:lnTo>
                                    <a:pt x="179" y="257"/>
                                  </a:lnTo>
                                  <a:lnTo>
                                    <a:pt x="177" y="221"/>
                                  </a:lnTo>
                                  <a:lnTo>
                                    <a:pt x="172" y="188"/>
                                  </a:lnTo>
                                  <a:lnTo>
                                    <a:pt x="164" y="155"/>
                                  </a:lnTo>
                                  <a:lnTo>
                                    <a:pt x="153" y="131"/>
                                  </a:lnTo>
                                  <a:lnTo>
                                    <a:pt x="150" y="125"/>
                                  </a:lnTo>
                                  <a:lnTo>
                                    <a:pt x="136" y="102"/>
                                  </a:lnTo>
                                  <a:lnTo>
                                    <a:pt x="121" y="80"/>
                                  </a:lnTo>
                                  <a:lnTo>
                                    <a:pt x="102" y="63"/>
                                  </a:lnTo>
                                  <a:lnTo>
                                    <a:pt x="80" y="45"/>
                                  </a:lnTo>
                                  <a:lnTo>
                                    <a:pt x="58" y="30"/>
                                  </a:lnTo>
                                  <a:lnTo>
                                    <a:pt x="55" y="28"/>
                                  </a:lnTo>
                                  <a:lnTo>
                                    <a:pt x="9" y="0"/>
                                  </a:lnTo>
                                  <a:lnTo>
                                    <a:pt x="0" y="16"/>
                                  </a:lnTo>
                                  <a:lnTo>
                                    <a:pt x="47" y="45"/>
                                  </a:lnTo>
                                  <a:lnTo>
                                    <a:pt x="52" y="36"/>
                                  </a:lnTo>
                                  <a:lnTo>
                                    <a:pt x="44" y="44"/>
                                  </a:lnTo>
                                  <a:lnTo>
                                    <a:pt x="66" y="59"/>
                                  </a:lnTo>
                                  <a:lnTo>
                                    <a:pt x="88" y="77"/>
                                  </a:lnTo>
                                  <a:lnTo>
                                    <a:pt x="106" y="94"/>
                                  </a:lnTo>
                                  <a:lnTo>
                                    <a:pt x="122" y="116"/>
                                  </a:lnTo>
                                  <a:lnTo>
                                    <a:pt x="136" y="139"/>
                                  </a:lnTo>
                                  <a:lnTo>
                                    <a:pt x="144" y="131"/>
                                  </a:lnTo>
                                  <a:lnTo>
                                    <a:pt x="135" y="131"/>
                                  </a:lnTo>
                                  <a:lnTo>
                                    <a:pt x="147" y="161"/>
                                  </a:lnTo>
                                  <a:lnTo>
                                    <a:pt x="153"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9225757" name="Rectangle 69"/>
                          <wps:cNvSpPr>
                            <a:spLocks noChangeArrowheads="1"/>
                          </wps:cNvSpPr>
                          <wps:spPr bwMode="auto">
                            <a:xfrm>
                              <a:off x="7107"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687954" name="Rectangle 70"/>
                          <wps:cNvSpPr>
                            <a:spLocks noChangeArrowheads="1"/>
                          </wps:cNvSpPr>
                          <wps:spPr bwMode="auto">
                            <a:xfrm>
                              <a:off x="7107"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460336984" name="Rectangle 71"/>
                        <wps:cNvSpPr>
                          <a:spLocks noChangeArrowheads="1"/>
                        </wps:cNvSpPr>
                        <wps:spPr bwMode="auto">
                          <a:xfrm>
                            <a:off x="144970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8516244" name="Rectangle 72"/>
                        <wps:cNvSpPr>
                          <a:spLocks noChangeArrowheads="1"/>
                        </wps:cNvSpPr>
                        <wps:spPr bwMode="auto">
                          <a:xfrm>
                            <a:off x="202247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7541030" name="Rectangle 73"/>
                        <wps:cNvSpPr>
                          <a:spLocks noChangeArrowheads="1"/>
                        </wps:cNvSpPr>
                        <wps:spPr bwMode="auto">
                          <a:xfrm>
                            <a:off x="2594610" y="3766185"/>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02719" name="Freeform 74"/>
                        <wps:cNvSpPr>
                          <a:spLocks/>
                        </wps:cNvSpPr>
                        <wps:spPr bwMode="auto">
                          <a:xfrm>
                            <a:off x="1301115" y="1687195"/>
                            <a:ext cx="1746885" cy="1216025"/>
                          </a:xfrm>
                          <a:custGeom>
                            <a:avLst/>
                            <a:gdLst>
                              <a:gd name="T0" fmla="*/ 43 w 2751"/>
                              <a:gd name="T1" fmla="*/ 405 h 1915"/>
                              <a:gd name="T2" fmla="*/ 68 w 2751"/>
                              <a:gd name="T3" fmla="*/ 279 h 1915"/>
                              <a:gd name="T4" fmla="*/ 107 w 2751"/>
                              <a:gd name="T5" fmla="*/ 194 h 1915"/>
                              <a:gd name="T6" fmla="*/ 177 w 2751"/>
                              <a:gd name="T7" fmla="*/ 124 h 1915"/>
                              <a:gd name="T8" fmla="*/ 289 w 2751"/>
                              <a:gd name="T9" fmla="*/ 70 h 1915"/>
                              <a:gd name="T10" fmla="*/ 444 w 2751"/>
                              <a:gd name="T11" fmla="*/ 34 h 1915"/>
                              <a:gd name="T12" fmla="*/ 633 w 2751"/>
                              <a:gd name="T13" fmla="*/ 11 h 1915"/>
                              <a:gd name="T14" fmla="*/ 846 w 2751"/>
                              <a:gd name="T15" fmla="*/ 0 h 1915"/>
                              <a:gd name="T16" fmla="*/ 1298 w 2751"/>
                              <a:gd name="T17" fmla="*/ 11 h 1915"/>
                              <a:gd name="T18" fmla="*/ 1419 w 2751"/>
                              <a:gd name="T19" fmla="*/ 19 h 1915"/>
                              <a:gd name="T20" fmla="*/ 1648 w 2751"/>
                              <a:gd name="T21" fmla="*/ 36 h 1915"/>
                              <a:gd name="T22" fmla="*/ 1942 w 2751"/>
                              <a:gd name="T23" fmla="*/ 64 h 1915"/>
                              <a:gd name="T24" fmla="*/ 2230 w 2751"/>
                              <a:gd name="T25" fmla="*/ 106 h 1915"/>
                              <a:gd name="T26" fmla="*/ 2401 w 2751"/>
                              <a:gd name="T27" fmla="*/ 141 h 1915"/>
                              <a:gd name="T28" fmla="*/ 2512 w 2751"/>
                              <a:gd name="T29" fmla="*/ 174 h 1915"/>
                              <a:gd name="T30" fmla="*/ 2603 w 2751"/>
                              <a:gd name="T31" fmla="*/ 210 h 1915"/>
                              <a:gd name="T32" fmla="*/ 2672 w 2751"/>
                              <a:gd name="T33" fmla="*/ 250 h 1915"/>
                              <a:gd name="T34" fmla="*/ 2715 w 2751"/>
                              <a:gd name="T35" fmla="*/ 300 h 1915"/>
                              <a:gd name="T36" fmla="*/ 2742 w 2751"/>
                              <a:gd name="T37" fmla="*/ 355 h 1915"/>
                              <a:gd name="T38" fmla="*/ 2751 w 2751"/>
                              <a:gd name="T39" fmla="*/ 416 h 1915"/>
                              <a:gd name="T40" fmla="*/ 2736 w 2751"/>
                              <a:gd name="T41" fmla="*/ 551 h 1915"/>
                              <a:gd name="T42" fmla="*/ 2682 w 2751"/>
                              <a:gd name="T43" fmla="*/ 739 h 1915"/>
                              <a:gd name="T44" fmla="*/ 2654 w 2751"/>
                              <a:gd name="T45" fmla="*/ 872 h 1915"/>
                              <a:gd name="T46" fmla="*/ 2657 w 2751"/>
                              <a:gd name="T47" fmla="*/ 994 h 1915"/>
                              <a:gd name="T48" fmla="*/ 2690 w 2751"/>
                              <a:gd name="T49" fmla="*/ 1157 h 1915"/>
                              <a:gd name="T50" fmla="*/ 2714 w 2751"/>
                              <a:gd name="T51" fmla="*/ 1276 h 1915"/>
                              <a:gd name="T52" fmla="*/ 2715 w 2751"/>
                              <a:gd name="T53" fmla="*/ 1387 h 1915"/>
                              <a:gd name="T54" fmla="*/ 2686 w 2751"/>
                              <a:gd name="T55" fmla="*/ 1470 h 1915"/>
                              <a:gd name="T56" fmla="*/ 2651 w 2751"/>
                              <a:gd name="T57" fmla="*/ 1514 h 1915"/>
                              <a:gd name="T58" fmla="*/ 2601 w 2751"/>
                              <a:gd name="T59" fmla="*/ 1555 h 1915"/>
                              <a:gd name="T60" fmla="*/ 2485 w 2751"/>
                              <a:gd name="T61" fmla="*/ 1619 h 1915"/>
                              <a:gd name="T62" fmla="*/ 2311 w 2751"/>
                              <a:gd name="T63" fmla="*/ 1686 h 1915"/>
                              <a:gd name="T64" fmla="*/ 2050 w 2751"/>
                              <a:gd name="T65" fmla="*/ 1758 h 1915"/>
                              <a:gd name="T66" fmla="*/ 1860 w 2751"/>
                              <a:gd name="T67" fmla="*/ 1797 h 1915"/>
                              <a:gd name="T68" fmla="*/ 1699 w 2751"/>
                              <a:gd name="T69" fmla="*/ 1819 h 1915"/>
                              <a:gd name="T70" fmla="*/ 1555 w 2751"/>
                              <a:gd name="T71" fmla="*/ 1818 h 1915"/>
                              <a:gd name="T72" fmla="*/ 1374 w 2751"/>
                              <a:gd name="T73" fmla="*/ 1786 h 1915"/>
                              <a:gd name="T74" fmla="*/ 1147 w 2751"/>
                              <a:gd name="T75" fmla="*/ 1746 h 1915"/>
                              <a:gd name="T76" fmla="*/ 998 w 2751"/>
                              <a:gd name="T77" fmla="*/ 1739 h 1915"/>
                              <a:gd name="T78" fmla="*/ 826 w 2751"/>
                              <a:gd name="T79" fmla="*/ 1766 h 1915"/>
                              <a:gd name="T80" fmla="*/ 635 w 2751"/>
                              <a:gd name="T81" fmla="*/ 1819 h 1915"/>
                              <a:gd name="T82" fmla="*/ 381 w 2751"/>
                              <a:gd name="T83" fmla="*/ 1890 h 1915"/>
                              <a:gd name="T84" fmla="*/ 217 w 2751"/>
                              <a:gd name="T85" fmla="*/ 1915 h 1915"/>
                              <a:gd name="T86" fmla="*/ 149 w 2751"/>
                              <a:gd name="T87" fmla="*/ 1910 h 1915"/>
                              <a:gd name="T88" fmla="*/ 96 w 2751"/>
                              <a:gd name="T89" fmla="*/ 1890 h 1915"/>
                              <a:gd name="T90" fmla="*/ 57 w 2751"/>
                              <a:gd name="T91" fmla="*/ 1854 h 1915"/>
                              <a:gd name="T92" fmla="*/ 18 w 2751"/>
                              <a:gd name="T93" fmla="*/ 1761 h 1915"/>
                              <a:gd name="T94" fmla="*/ 2 w 2751"/>
                              <a:gd name="T95" fmla="*/ 1616 h 1915"/>
                              <a:gd name="T96" fmla="*/ 7 w 2751"/>
                              <a:gd name="T97" fmla="*/ 1448 h 1915"/>
                              <a:gd name="T98" fmla="*/ 19 w 2751"/>
                              <a:gd name="T99" fmla="*/ 1282 h 1915"/>
                              <a:gd name="T100" fmla="*/ 21 w 2751"/>
                              <a:gd name="T101" fmla="*/ 1138 h 1915"/>
                              <a:gd name="T102" fmla="*/ 5 w 2751"/>
                              <a:gd name="T103" fmla="*/ 895 h 1915"/>
                              <a:gd name="T104" fmla="*/ 4 w 2751"/>
                              <a:gd name="T105" fmla="*/ 673 h 1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51" h="1915">
                                <a:moveTo>
                                  <a:pt x="21" y="537"/>
                                </a:moveTo>
                                <a:lnTo>
                                  <a:pt x="33" y="471"/>
                                </a:lnTo>
                                <a:lnTo>
                                  <a:pt x="43" y="405"/>
                                </a:lnTo>
                                <a:lnTo>
                                  <a:pt x="52" y="340"/>
                                </a:lnTo>
                                <a:lnTo>
                                  <a:pt x="60" y="308"/>
                                </a:lnTo>
                                <a:lnTo>
                                  <a:pt x="68" y="279"/>
                                </a:lnTo>
                                <a:lnTo>
                                  <a:pt x="79" y="249"/>
                                </a:lnTo>
                                <a:lnTo>
                                  <a:pt x="91" y="221"/>
                                </a:lnTo>
                                <a:lnTo>
                                  <a:pt x="107" y="194"/>
                                </a:lnTo>
                                <a:lnTo>
                                  <a:pt x="127" y="169"/>
                                </a:lnTo>
                                <a:lnTo>
                                  <a:pt x="149" y="145"/>
                                </a:lnTo>
                                <a:lnTo>
                                  <a:pt x="177" y="124"/>
                                </a:lnTo>
                                <a:lnTo>
                                  <a:pt x="209" y="103"/>
                                </a:lnTo>
                                <a:lnTo>
                                  <a:pt x="246" y="86"/>
                                </a:lnTo>
                                <a:lnTo>
                                  <a:pt x="289" y="70"/>
                                </a:lnTo>
                                <a:lnTo>
                                  <a:pt x="336" y="56"/>
                                </a:lnTo>
                                <a:lnTo>
                                  <a:pt x="389" y="44"/>
                                </a:lnTo>
                                <a:lnTo>
                                  <a:pt x="444" y="34"/>
                                </a:lnTo>
                                <a:lnTo>
                                  <a:pt x="505" y="25"/>
                                </a:lnTo>
                                <a:lnTo>
                                  <a:pt x="567" y="17"/>
                                </a:lnTo>
                                <a:lnTo>
                                  <a:pt x="633" y="11"/>
                                </a:lnTo>
                                <a:lnTo>
                                  <a:pt x="702" y="6"/>
                                </a:lnTo>
                                <a:lnTo>
                                  <a:pt x="772" y="3"/>
                                </a:lnTo>
                                <a:lnTo>
                                  <a:pt x="846" y="0"/>
                                </a:lnTo>
                                <a:lnTo>
                                  <a:pt x="995" y="0"/>
                                </a:lnTo>
                                <a:lnTo>
                                  <a:pt x="1147" y="3"/>
                                </a:lnTo>
                                <a:lnTo>
                                  <a:pt x="1298" y="11"/>
                                </a:lnTo>
                                <a:lnTo>
                                  <a:pt x="1338" y="14"/>
                                </a:lnTo>
                                <a:lnTo>
                                  <a:pt x="1377" y="16"/>
                                </a:lnTo>
                                <a:lnTo>
                                  <a:pt x="1419" y="19"/>
                                </a:lnTo>
                                <a:lnTo>
                                  <a:pt x="1463" y="22"/>
                                </a:lnTo>
                                <a:lnTo>
                                  <a:pt x="1552" y="28"/>
                                </a:lnTo>
                                <a:lnTo>
                                  <a:pt x="1648" y="36"/>
                                </a:lnTo>
                                <a:lnTo>
                                  <a:pt x="1745" y="44"/>
                                </a:lnTo>
                                <a:lnTo>
                                  <a:pt x="1843" y="53"/>
                                </a:lnTo>
                                <a:lnTo>
                                  <a:pt x="1942" y="64"/>
                                </a:lnTo>
                                <a:lnTo>
                                  <a:pt x="2041" y="77"/>
                                </a:lnTo>
                                <a:lnTo>
                                  <a:pt x="2136" y="91"/>
                                </a:lnTo>
                                <a:lnTo>
                                  <a:pt x="2230" y="106"/>
                                </a:lnTo>
                                <a:lnTo>
                                  <a:pt x="2318" y="122"/>
                                </a:lnTo>
                                <a:lnTo>
                                  <a:pt x="2360" y="131"/>
                                </a:lnTo>
                                <a:lnTo>
                                  <a:pt x="2401" y="141"/>
                                </a:lnTo>
                                <a:lnTo>
                                  <a:pt x="2440" y="152"/>
                                </a:lnTo>
                                <a:lnTo>
                                  <a:pt x="2477" y="161"/>
                                </a:lnTo>
                                <a:lnTo>
                                  <a:pt x="2512" y="174"/>
                                </a:lnTo>
                                <a:lnTo>
                                  <a:pt x="2545" y="185"/>
                                </a:lnTo>
                                <a:lnTo>
                                  <a:pt x="2576" y="197"/>
                                </a:lnTo>
                                <a:lnTo>
                                  <a:pt x="2603" y="210"/>
                                </a:lnTo>
                                <a:lnTo>
                                  <a:pt x="2629" y="222"/>
                                </a:lnTo>
                                <a:lnTo>
                                  <a:pt x="2651" y="236"/>
                                </a:lnTo>
                                <a:lnTo>
                                  <a:pt x="2672" y="250"/>
                                </a:lnTo>
                                <a:lnTo>
                                  <a:pt x="2689" y="266"/>
                                </a:lnTo>
                                <a:lnTo>
                                  <a:pt x="2703" y="283"/>
                                </a:lnTo>
                                <a:lnTo>
                                  <a:pt x="2715" y="300"/>
                                </a:lnTo>
                                <a:lnTo>
                                  <a:pt x="2726" y="318"/>
                                </a:lnTo>
                                <a:lnTo>
                                  <a:pt x="2736" y="337"/>
                                </a:lnTo>
                                <a:lnTo>
                                  <a:pt x="2742" y="355"/>
                                </a:lnTo>
                                <a:lnTo>
                                  <a:pt x="2747" y="376"/>
                                </a:lnTo>
                                <a:lnTo>
                                  <a:pt x="2750" y="396"/>
                                </a:lnTo>
                                <a:lnTo>
                                  <a:pt x="2751" y="416"/>
                                </a:lnTo>
                                <a:lnTo>
                                  <a:pt x="2750" y="460"/>
                                </a:lnTo>
                                <a:lnTo>
                                  <a:pt x="2745" y="506"/>
                                </a:lnTo>
                                <a:lnTo>
                                  <a:pt x="2736" y="551"/>
                                </a:lnTo>
                                <a:lnTo>
                                  <a:pt x="2725" y="598"/>
                                </a:lnTo>
                                <a:lnTo>
                                  <a:pt x="2711" y="645"/>
                                </a:lnTo>
                                <a:lnTo>
                                  <a:pt x="2682" y="739"/>
                                </a:lnTo>
                                <a:lnTo>
                                  <a:pt x="2670" y="784"/>
                                </a:lnTo>
                                <a:lnTo>
                                  <a:pt x="2661" y="828"/>
                                </a:lnTo>
                                <a:lnTo>
                                  <a:pt x="2654" y="872"/>
                                </a:lnTo>
                                <a:lnTo>
                                  <a:pt x="2651" y="913"/>
                                </a:lnTo>
                                <a:lnTo>
                                  <a:pt x="2653" y="953"/>
                                </a:lnTo>
                                <a:lnTo>
                                  <a:pt x="2657" y="994"/>
                                </a:lnTo>
                                <a:lnTo>
                                  <a:pt x="2664" y="1035"/>
                                </a:lnTo>
                                <a:lnTo>
                                  <a:pt x="2673" y="1075"/>
                                </a:lnTo>
                                <a:lnTo>
                                  <a:pt x="2690" y="1157"/>
                                </a:lnTo>
                                <a:lnTo>
                                  <a:pt x="2700" y="1198"/>
                                </a:lnTo>
                                <a:lnTo>
                                  <a:pt x="2708" y="1237"/>
                                </a:lnTo>
                                <a:lnTo>
                                  <a:pt x="2714" y="1276"/>
                                </a:lnTo>
                                <a:lnTo>
                                  <a:pt x="2717" y="1313"/>
                                </a:lnTo>
                                <a:lnTo>
                                  <a:pt x="2718" y="1351"/>
                                </a:lnTo>
                                <a:lnTo>
                                  <a:pt x="2715" y="1387"/>
                                </a:lnTo>
                                <a:lnTo>
                                  <a:pt x="2708" y="1421"/>
                                </a:lnTo>
                                <a:lnTo>
                                  <a:pt x="2695" y="1454"/>
                                </a:lnTo>
                                <a:lnTo>
                                  <a:pt x="2686" y="1470"/>
                                </a:lnTo>
                                <a:lnTo>
                                  <a:pt x="2676" y="1484"/>
                                </a:lnTo>
                                <a:lnTo>
                                  <a:pt x="2664" y="1500"/>
                                </a:lnTo>
                                <a:lnTo>
                                  <a:pt x="2651" y="1514"/>
                                </a:lnTo>
                                <a:lnTo>
                                  <a:pt x="2635" y="1528"/>
                                </a:lnTo>
                                <a:lnTo>
                                  <a:pt x="2620" y="1542"/>
                                </a:lnTo>
                                <a:lnTo>
                                  <a:pt x="2601" y="1555"/>
                                </a:lnTo>
                                <a:lnTo>
                                  <a:pt x="2581" y="1569"/>
                                </a:lnTo>
                                <a:lnTo>
                                  <a:pt x="2535" y="1594"/>
                                </a:lnTo>
                                <a:lnTo>
                                  <a:pt x="2485" y="1619"/>
                                </a:lnTo>
                                <a:lnTo>
                                  <a:pt x="2430" y="1642"/>
                                </a:lnTo>
                                <a:lnTo>
                                  <a:pt x="2372" y="1666"/>
                                </a:lnTo>
                                <a:lnTo>
                                  <a:pt x="2311" y="1686"/>
                                </a:lnTo>
                                <a:lnTo>
                                  <a:pt x="2247" y="1706"/>
                                </a:lnTo>
                                <a:lnTo>
                                  <a:pt x="2116" y="1742"/>
                                </a:lnTo>
                                <a:lnTo>
                                  <a:pt x="2050" y="1758"/>
                                </a:lnTo>
                                <a:lnTo>
                                  <a:pt x="1986" y="1772"/>
                                </a:lnTo>
                                <a:lnTo>
                                  <a:pt x="1922" y="1786"/>
                                </a:lnTo>
                                <a:lnTo>
                                  <a:pt x="1860" y="1797"/>
                                </a:lnTo>
                                <a:lnTo>
                                  <a:pt x="1803" y="1807"/>
                                </a:lnTo>
                                <a:lnTo>
                                  <a:pt x="1749" y="1814"/>
                                </a:lnTo>
                                <a:lnTo>
                                  <a:pt x="1699" y="1819"/>
                                </a:lnTo>
                                <a:lnTo>
                                  <a:pt x="1649" y="1822"/>
                                </a:lnTo>
                                <a:lnTo>
                                  <a:pt x="1601" y="1821"/>
                                </a:lnTo>
                                <a:lnTo>
                                  <a:pt x="1555" y="1818"/>
                                </a:lnTo>
                                <a:lnTo>
                                  <a:pt x="1508" y="1811"/>
                                </a:lnTo>
                                <a:lnTo>
                                  <a:pt x="1463" y="1804"/>
                                </a:lnTo>
                                <a:lnTo>
                                  <a:pt x="1374" y="1786"/>
                                </a:lnTo>
                                <a:lnTo>
                                  <a:pt x="1284" y="1768"/>
                                </a:lnTo>
                                <a:lnTo>
                                  <a:pt x="1194" y="1752"/>
                                </a:lnTo>
                                <a:lnTo>
                                  <a:pt x="1147" y="1746"/>
                                </a:lnTo>
                                <a:lnTo>
                                  <a:pt x="1098" y="1741"/>
                                </a:lnTo>
                                <a:lnTo>
                                  <a:pt x="1048" y="1739"/>
                                </a:lnTo>
                                <a:lnTo>
                                  <a:pt x="998" y="1739"/>
                                </a:lnTo>
                                <a:lnTo>
                                  <a:pt x="945" y="1744"/>
                                </a:lnTo>
                                <a:lnTo>
                                  <a:pt x="887" y="1753"/>
                                </a:lnTo>
                                <a:lnTo>
                                  <a:pt x="826" y="1766"/>
                                </a:lnTo>
                                <a:lnTo>
                                  <a:pt x="763" y="1782"/>
                                </a:lnTo>
                                <a:lnTo>
                                  <a:pt x="699" y="1800"/>
                                </a:lnTo>
                                <a:lnTo>
                                  <a:pt x="635" y="1819"/>
                                </a:lnTo>
                                <a:lnTo>
                                  <a:pt x="505" y="1857"/>
                                </a:lnTo>
                                <a:lnTo>
                                  <a:pt x="442" y="1874"/>
                                </a:lnTo>
                                <a:lnTo>
                                  <a:pt x="381" y="1890"/>
                                </a:lnTo>
                                <a:lnTo>
                                  <a:pt x="321" y="1902"/>
                                </a:lnTo>
                                <a:lnTo>
                                  <a:pt x="267" y="1910"/>
                                </a:lnTo>
                                <a:lnTo>
                                  <a:pt x="217" y="1915"/>
                                </a:lnTo>
                                <a:lnTo>
                                  <a:pt x="193" y="1915"/>
                                </a:lnTo>
                                <a:lnTo>
                                  <a:pt x="170" y="1913"/>
                                </a:lnTo>
                                <a:lnTo>
                                  <a:pt x="149" y="1910"/>
                                </a:lnTo>
                                <a:lnTo>
                                  <a:pt x="130" y="1905"/>
                                </a:lnTo>
                                <a:lnTo>
                                  <a:pt x="112" y="1897"/>
                                </a:lnTo>
                                <a:lnTo>
                                  <a:pt x="96" y="1890"/>
                                </a:lnTo>
                                <a:lnTo>
                                  <a:pt x="82" y="1879"/>
                                </a:lnTo>
                                <a:lnTo>
                                  <a:pt x="68" y="1868"/>
                                </a:lnTo>
                                <a:lnTo>
                                  <a:pt x="57" y="1854"/>
                                </a:lnTo>
                                <a:lnTo>
                                  <a:pt x="46" y="1838"/>
                                </a:lnTo>
                                <a:lnTo>
                                  <a:pt x="30" y="1802"/>
                                </a:lnTo>
                                <a:lnTo>
                                  <a:pt x="18" y="1761"/>
                                </a:lnTo>
                                <a:lnTo>
                                  <a:pt x="8" y="1716"/>
                                </a:lnTo>
                                <a:lnTo>
                                  <a:pt x="4" y="1667"/>
                                </a:lnTo>
                                <a:lnTo>
                                  <a:pt x="2" y="1616"/>
                                </a:lnTo>
                                <a:lnTo>
                                  <a:pt x="2" y="1561"/>
                                </a:lnTo>
                                <a:lnTo>
                                  <a:pt x="4" y="1504"/>
                                </a:lnTo>
                                <a:lnTo>
                                  <a:pt x="7" y="1448"/>
                                </a:lnTo>
                                <a:lnTo>
                                  <a:pt x="11" y="1392"/>
                                </a:lnTo>
                                <a:lnTo>
                                  <a:pt x="15" y="1337"/>
                                </a:lnTo>
                                <a:lnTo>
                                  <a:pt x="19" y="1282"/>
                                </a:lnTo>
                                <a:lnTo>
                                  <a:pt x="21" y="1230"/>
                                </a:lnTo>
                                <a:lnTo>
                                  <a:pt x="22" y="1182"/>
                                </a:lnTo>
                                <a:lnTo>
                                  <a:pt x="21" y="1138"/>
                                </a:lnTo>
                                <a:lnTo>
                                  <a:pt x="16" y="1055"/>
                                </a:lnTo>
                                <a:lnTo>
                                  <a:pt x="10" y="974"/>
                                </a:lnTo>
                                <a:lnTo>
                                  <a:pt x="5" y="895"/>
                                </a:lnTo>
                                <a:lnTo>
                                  <a:pt x="2" y="819"/>
                                </a:lnTo>
                                <a:lnTo>
                                  <a:pt x="0" y="745"/>
                                </a:lnTo>
                                <a:lnTo>
                                  <a:pt x="4" y="673"/>
                                </a:lnTo>
                                <a:lnTo>
                                  <a:pt x="10" y="604"/>
                                </a:lnTo>
                                <a:lnTo>
                                  <a:pt x="21" y="537"/>
                                </a:lnTo>
                                <a:close/>
                              </a:path>
                            </a:pathLst>
                          </a:custGeom>
                          <a:noFill/>
                          <a:ln w="57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5545081" name="Rectangle 75"/>
                        <wps:cNvSpPr>
                          <a:spLocks noChangeArrowheads="1"/>
                        </wps:cNvSpPr>
                        <wps:spPr bwMode="auto">
                          <a:xfrm>
                            <a:off x="1537335" y="2204720"/>
                            <a:ext cx="119189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382625" name="Rectangle 76"/>
                        <wps:cNvSpPr>
                          <a:spLocks noChangeArrowheads="1"/>
                        </wps:cNvSpPr>
                        <wps:spPr bwMode="auto">
                          <a:xfrm>
                            <a:off x="1835150" y="2191951"/>
                            <a:ext cx="564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B4681" w14:textId="77777777" w:rsidR="00B408EE" w:rsidRDefault="00B408EE" w:rsidP="00B408EE">
                              <w:r>
                                <w:rPr>
                                  <w:rFonts w:cs="Arial"/>
                                  <w:color w:val="000000"/>
                                  <w:sz w:val="16"/>
                                  <w:szCs w:val="16"/>
                                </w:rPr>
                                <w:t xml:space="preserve">Section of the </w:t>
                              </w:r>
                            </w:p>
                          </w:txbxContent>
                        </wps:txbx>
                        <wps:bodyPr rot="0" vert="horz" wrap="none" lIns="0" tIns="0" rIns="0" bIns="0" anchor="t" anchorCtr="0" upright="1">
                          <a:spAutoFit/>
                        </wps:bodyPr>
                      </wps:wsp>
                      <wps:wsp>
                        <wps:cNvPr id="1507873027" name="Rectangle 77"/>
                        <wps:cNvSpPr>
                          <a:spLocks noChangeArrowheads="1"/>
                        </wps:cNvSpPr>
                        <wps:spPr bwMode="auto">
                          <a:xfrm>
                            <a:off x="1371600" y="2361565"/>
                            <a:ext cx="1503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wps:txbx>
                        <wps:bodyPr rot="0" vert="horz" wrap="square" lIns="0" tIns="0" rIns="0" bIns="0" anchor="t" anchorCtr="0" upright="1">
                          <a:spAutoFit/>
                        </wps:bodyPr>
                      </wps:wsp>
                      <wps:wsp>
                        <wps:cNvPr id="809059197" name="Rectangle 78"/>
                        <wps:cNvSpPr>
                          <a:spLocks noChangeArrowheads="1"/>
                        </wps:cNvSpPr>
                        <wps:spPr bwMode="auto">
                          <a:xfrm>
                            <a:off x="113030" y="3014345"/>
                            <a:ext cx="130048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909879" name="Rectangle 79"/>
                        <wps:cNvSpPr>
                          <a:spLocks noChangeArrowheads="1"/>
                        </wps:cNvSpPr>
                        <wps:spPr bwMode="auto">
                          <a:xfrm>
                            <a:off x="114300" y="3086100"/>
                            <a:ext cx="1371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BF267" w14:textId="77777777" w:rsidR="00B408EE" w:rsidRDefault="00B408EE" w:rsidP="00B408EE">
                              <w:r>
                                <w:rPr>
                                  <w:rFonts w:cs="Arial"/>
                                  <w:i/>
                                  <w:iCs/>
                                  <w:color w:val="000000"/>
                                  <w:sz w:val="16"/>
                                  <w:szCs w:val="16"/>
                                </w:rPr>
                                <w:t>Demand point of connection</w:t>
                              </w:r>
                            </w:p>
                          </w:txbxContent>
                        </wps:txbx>
                        <wps:bodyPr rot="0" vert="horz" wrap="square" lIns="0" tIns="0" rIns="0" bIns="0" anchor="t" anchorCtr="0" upright="1">
                          <a:noAutofit/>
                        </wps:bodyPr>
                      </wps:wsp>
                      <wps:wsp>
                        <wps:cNvPr id="1058241840" name="Rectangle 80"/>
                        <wps:cNvSpPr>
                          <a:spLocks noChangeArrowheads="1"/>
                        </wps:cNvSpPr>
                        <wps:spPr bwMode="auto">
                          <a:xfrm>
                            <a:off x="1905" y="1439545"/>
                            <a:ext cx="14116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364360" name="Rectangle 81"/>
                        <wps:cNvSpPr>
                          <a:spLocks noChangeArrowheads="1"/>
                        </wps:cNvSpPr>
                        <wps:spPr bwMode="auto">
                          <a:xfrm>
                            <a:off x="59690" y="1475740"/>
                            <a:ext cx="15405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5E45" w14:textId="77777777" w:rsidR="00B408EE" w:rsidRDefault="00B408EE" w:rsidP="00B408EE">
                              <w:r>
                                <w:rPr>
                                  <w:rFonts w:cs="Arial"/>
                                  <w:i/>
                                  <w:iCs/>
                                  <w:color w:val="000000"/>
                                  <w:sz w:val="16"/>
                                  <w:szCs w:val="16"/>
                                </w:rPr>
                                <w:t>Generation point of connection</w:t>
                              </w:r>
                            </w:p>
                          </w:txbxContent>
                        </wps:txbx>
                        <wps:bodyPr rot="0" vert="horz" wrap="square" lIns="0" tIns="0" rIns="0" bIns="0" anchor="t" anchorCtr="0" upright="1">
                          <a:spAutoFit/>
                        </wps:bodyPr>
                      </wps:wsp>
                      <wps:wsp>
                        <wps:cNvPr id="1177834799" name="Rectangle 82"/>
                        <wps:cNvSpPr>
                          <a:spLocks noChangeArrowheads="1"/>
                        </wps:cNvSpPr>
                        <wps:spPr bwMode="auto">
                          <a:xfrm>
                            <a:off x="495300" y="962660"/>
                            <a:ext cx="86169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777284" name="Rectangle 83"/>
                        <wps:cNvSpPr>
                          <a:spLocks noChangeArrowheads="1"/>
                        </wps:cNvSpPr>
                        <wps:spPr bwMode="auto">
                          <a:xfrm>
                            <a:off x="0" y="960120"/>
                            <a:ext cx="14859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0327D" w14:textId="77777777" w:rsidR="00B408EE" w:rsidRDefault="00B408EE" w:rsidP="00B408EE">
                              <w:r>
                                <w:rPr>
                                  <w:rFonts w:cs="Arial"/>
                                  <w:i/>
                                  <w:iCs/>
                                  <w:color w:val="000000"/>
                                  <w:sz w:val="16"/>
                                  <w:szCs w:val="16"/>
                                </w:rPr>
                                <w:t>Generation circuit</w:t>
                              </w:r>
                            </w:p>
                          </w:txbxContent>
                        </wps:txbx>
                        <wps:bodyPr rot="0" vert="horz" wrap="square" lIns="0" tIns="0" rIns="0" bIns="0" anchor="t" anchorCtr="0" upright="1">
                          <a:noAutofit/>
                        </wps:bodyPr>
                      </wps:wsp>
                      <wpg:wgp>
                        <wpg:cNvPr id="869686080" name="Group 84"/>
                        <wpg:cNvGrpSpPr>
                          <a:grpSpLocks/>
                        </wpg:cNvGrpSpPr>
                        <wpg:grpSpPr bwMode="auto">
                          <a:xfrm>
                            <a:off x="1019810" y="1105535"/>
                            <a:ext cx="572770" cy="158750"/>
                            <a:chOff x="4486" y="9973"/>
                            <a:chExt cx="902" cy="250"/>
                          </a:xfrm>
                        </wpg:grpSpPr>
                        <wps:wsp>
                          <wps:cNvPr id="785567414" name="Line 85"/>
                          <wps:cNvCnPr>
                            <a:cxnSpLocks noChangeShapeType="1"/>
                          </wps:cNvCnPr>
                          <wps:spPr bwMode="auto">
                            <a:xfrm>
                              <a:off x="4486" y="9973"/>
                              <a:ext cx="811" cy="202"/>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7792903" name="Freeform 86"/>
                          <wps:cNvSpPr>
                            <a:spLocks/>
                          </wps:cNvSpPr>
                          <wps:spPr bwMode="auto">
                            <a:xfrm>
                              <a:off x="5282" y="10128"/>
                              <a:ext cx="106" cy="95"/>
                            </a:xfrm>
                            <a:custGeom>
                              <a:avLst/>
                              <a:gdLst>
                                <a:gd name="T0" fmla="*/ 0 w 106"/>
                                <a:gd name="T1" fmla="*/ 95 h 95"/>
                                <a:gd name="T2" fmla="*/ 106 w 106"/>
                                <a:gd name="T3" fmla="*/ 70 h 95"/>
                                <a:gd name="T4" fmla="*/ 23 w 106"/>
                                <a:gd name="T5" fmla="*/ 0 h 95"/>
                                <a:gd name="T6" fmla="*/ 0 w 106"/>
                                <a:gd name="T7" fmla="*/ 95 h 95"/>
                              </a:gdLst>
                              <a:ahLst/>
                              <a:cxnLst>
                                <a:cxn ang="0">
                                  <a:pos x="T0" y="T1"/>
                                </a:cxn>
                                <a:cxn ang="0">
                                  <a:pos x="T2" y="T3"/>
                                </a:cxn>
                                <a:cxn ang="0">
                                  <a:pos x="T4" y="T5"/>
                                </a:cxn>
                                <a:cxn ang="0">
                                  <a:pos x="T6" y="T7"/>
                                </a:cxn>
                              </a:cxnLst>
                              <a:rect l="0" t="0" r="r" b="b"/>
                              <a:pathLst>
                                <a:path w="106" h="95">
                                  <a:moveTo>
                                    <a:pt x="0" y="95"/>
                                  </a:moveTo>
                                  <a:lnTo>
                                    <a:pt x="106" y="70"/>
                                  </a:lnTo>
                                  <a:lnTo>
                                    <a:pt x="23" y="0"/>
                                  </a:lnTo>
                                  <a:lnTo>
                                    <a:pt x="0"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15937651" name="Rectangle 87"/>
                        <wps:cNvSpPr>
                          <a:spLocks noChangeArrowheads="1"/>
                        </wps:cNvSpPr>
                        <wps:spPr bwMode="auto">
                          <a:xfrm>
                            <a:off x="508000" y="3703320"/>
                            <a:ext cx="85725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5138901" name="Rectangle 88"/>
                        <wps:cNvSpPr>
                          <a:spLocks noChangeArrowheads="1"/>
                        </wps:cNvSpPr>
                        <wps:spPr bwMode="auto">
                          <a:xfrm>
                            <a:off x="565785" y="3739398"/>
                            <a:ext cx="741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DD2CD" w14:textId="77777777" w:rsidR="00B408EE" w:rsidRDefault="00B408EE" w:rsidP="00B408EE">
                              <w:r>
                                <w:rPr>
                                  <w:rFonts w:cs="Arial"/>
                                  <w:i/>
                                  <w:iCs/>
                                  <w:color w:val="000000"/>
                                  <w:sz w:val="16"/>
                                  <w:szCs w:val="16"/>
                                </w:rPr>
                                <w:t>Grid Supply Point</w:t>
                              </w:r>
                            </w:p>
                          </w:txbxContent>
                        </wps:txbx>
                        <wps:bodyPr rot="0" vert="horz" wrap="none" lIns="0" tIns="0" rIns="0" bIns="0" anchor="t" anchorCtr="0" upright="1">
                          <a:spAutoFit/>
                        </wps:bodyPr>
                      </wps:wsp>
                      <wps:wsp>
                        <wps:cNvPr id="1270531647" name="Line 89"/>
                        <wps:cNvCnPr>
                          <a:cxnSpLocks noChangeShapeType="1"/>
                        </wps:cNvCnPr>
                        <wps:spPr bwMode="auto">
                          <a:xfrm flipV="1">
                            <a:off x="3500755" y="2872105"/>
                            <a:ext cx="635" cy="90678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1608299866" name="Group 90"/>
                        <wpg:cNvGrpSpPr>
                          <a:grpSpLocks/>
                        </wpg:cNvGrpSpPr>
                        <wpg:grpSpPr bwMode="auto">
                          <a:xfrm>
                            <a:off x="3497580" y="2553335"/>
                            <a:ext cx="5715" cy="321945"/>
                            <a:chOff x="8388" y="12253"/>
                            <a:chExt cx="9" cy="507"/>
                          </a:xfrm>
                        </wpg:grpSpPr>
                        <wps:wsp>
                          <wps:cNvPr id="1687407746" name="Freeform 91"/>
                          <wps:cNvSpPr>
                            <a:spLocks/>
                          </wps:cNvSpPr>
                          <wps:spPr bwMode="auto">
                            <a:xfrm>
                              <a:off x="8388" y="12713"/>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252368" name="Freeform 92"/>
                          <wps:cNvSpPr>
                            <a:spLocks/>
                          </wps:cNvSpPr>
                          <wps:spPr bwMode="auto">
                            <a:xfrm>
                              <a:off x="8388" y="126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283787" name="Freeform 93"/>
                          <wps:cNvSpPr>
                            <a:spLocks/>
                          </wps:cNvSpPr>
                          <wps:spPr bwMode="auto">
                            <a:xfrm>
                              <a:off x="8388" y="12581"/>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4805373" name="Freeform 94"/>
                          <wps:cNvSpPr>
                            <a:spLocks/>
                          </wps:cNvSpPr>
                          <wps:spPr bwMode="auto">
                            <a:xfrm>
                              <a:off x="8388" y="12516"/>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8399766" name="Freeform 95"/>
                          <wps:cNvSpPr>
                            <a:spLocks/>
                          </wps:cNvSpPr>
                          <wps:spPr bwMode="auto">
                            <a:xfrm>
                              <a:off x="8388" y="12450"/>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665029" name="Freeform 96"/>
                          <wps:cNvSpPr>
                            <a:spLocks/>
                          </wps:cNvSpPr>
                          <wps:spPr bwMode="auto">
                            <a:xfrm>
                              <a:off x="8388" y="12384"/>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057197" name="Freeform 97"/>
                          <wps:cNvSpPr>
                            <a:spLocks/>
                          </wps:cNvSpPr>
                          <wps:spPr bwMode="auto">
                            <a:xfrm>
                              <a:off x="8388" y="12318"/>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1428478" name="Freeform 98"/>
                          <wps:cNvSpPr>
                            <a:spLocks/>
                          </wps:cNvSpPr>
                          <wps:spPr bwMode="auto">
                            <a:xfrm>
                              <a:off x="8388" y="12253"/>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560610942" name="Line 99"/>
                        <wps:cNvCnPr>
                          <a:cxnSpLocks noChangeShapeType="1"/>
                        </wps:cNvCnPr>
                        <wps:spPr bwMode="auto">
                          <a:xfrm flipV="1">
                            <a:off x="3500755" y="915670"/>
                            <a:ext cx="635" cy="76327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350821982" name="Group 100"/>
                        <wpg:cNvGrpSpPr>
                          <a:grpSpLocks/>
                        </wpg:cNvGrpSpPr>
                        <wpg:grpSpPr bwMode="auto">
                          <a:xfrm>
                            <a:off x="3497580" y="1676400"/>
                            <a:ext cx="5715" cy="434975"/>
                            <a:chOff x="8388" y="10872"/>
                            <a:chExt cx="9" cy="685"/>
                          </a:xfrm>
                        </wpg:grpSpPr>
                        <wps:wsp>
                          <wps:cNvPr id="1891207073" name="Freeform 101"/>
                          <wps:cNvSpPr>
                            <a:spLocks/>
                          </wps:cNvSpPr>
                          <wps:spPr bwMode="auto">
                            <a:xfrm>
                              <a:off x="8388" y="1151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1301173" name="Freeform 102"/>
                          <wps:cNvSpPr>
                            <a:spLocks/>
                          </wps:cNvSpPr>
                          <wps:spPr bwMode="auto">
                            <a:xfrm>
                              <a:off x="8388" y="11445"/>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840626" name="Freeform 103"/>
                          <wps:cNvSpPr>
                            <a:spLocks/>
                          </wps:cNvSpPr>
                          <wps:spPr bwMode="auto">
                            <a:xfrm>
                              <a:off x="8388" y="11379"/>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3683144" name="Freeform 104"/>
                          <wps:cNvSpPr>
                            <a:spLocks/>
                          </wps:cNvSpPr>
                          <wps:spPr bwMode="auto">
                            <a:xfrm>
                              <a:off x="8388" y="11313"/>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8777139" name="Freeform 105"/>
                          <wps:cNvSpPr>
                            <a:spLocks/>
                          </wps:cNvSpPr>
                          <wps:spPr bwMode="auto">
                            <a:xfrm>
                              <a:off x="8388" y="112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3454148" name="Freeform 106"/>
                          <wps:cNvSpPr>
                            <a:spLocks/>
                          </wps:cNvSpPr>
                          <wps:spPr bwMode="auto">
                            <a:xfrm>
                              <a:off x="8388" y="11182"/>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0411413" name="Freeform 107"/>
                          <wps:cNvSpPr>
                            <a:spLocks/>
                          </wps:cNvSpPr>
                          <wps:spPr bwMode="auto">
                            <a:xfrm>
                              <a:off x="8388" y="11116"/>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2141446" name="Freeform 108"/>
                          <wps:cNvSpPr>
                            <a:spLocks/>
                          </wps:cNvSpPr>
                          <wps:spPr bwMode="auto">
                            <a:xfrm>
                              <a:off x="8388" y="1105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540840" name="Freeform 109"/>
                          <wps:cNvSpPr>
                            <a:spLocks/>
                          </wps:cNvSpPr>
                          <wps:spPr bwMode="auto">
                            <a:xfrm>
                              <a:off x="8388" y="10984"/>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2562268" name="Freeform 110"/>
                          <wps:cNvSpPr>
                            <a:spLocks/>
                          </wps:cNvSpPr>
                          <wps:spPr bwMode="auto">
                            <a:xfrm>
                              <a:off x="8388" y="10919"/>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7475764" name="Freeform 111"/>
                          <wps:cNvSpPr>
                            <a:spLocks/>
                          </wps:cNvSpPr>
                          <wps:spPr bwMode="auto">
                            <a:xfrm>
                              <a:off x="8388" y="10872"/>
                              <a:ext cx="9" cy="28"/>
                            </a:xfrm>
                            <a:custGeom>
                              <a:avLst/>
                              <a:gdLst>
                                <a:gd name="T0" fmla="*/ 0 w 9"/>
                                <a:gd name="T1" fmla="*/ 25 h 28"/>
                                <a:gd name="T2" fmla="*/ 2 w 9"/>
                                <a:gd name="T3" fmla="*/ 25 h 28"/>
                                <a:gd name="T4" fmla="*/ 3 w 9"/>
                                <a:gd name="T5" fmla="*/ 26 h 28"/>
                                <a:gd name="T6" fmla="*/ 5 w 9"/>
                                <a:gd name="T7" fmla="*/ 28 h 28"/>
                                <a:gd name="T8" fmla="*/ 5 w 9"/>
                                <a:gd name="T9" fmla="*/ 28 h 28"/>
                                <a:gd name="T10" fmla="*/ 6 w 9"/>
                                <a:gd name="T11" fmla="*/ 26 h 28"/>
                                <a:gd name="T12" fmla="*/ 8 w 9"/>
                                <a:gd name="T13" fmla="*/ 25 h 28"/>
                                <a:gd name="T14" fmla="*/ 9 w 9"/>
                                <a:gd name="T15" fmla="*/ 23 h 28"/>
                                <a:gd name="T16" fmla="*/ 9 w 9"/>
                                <a:gd name="T17" fmla="*/ 23 h 28"/>
                                <a:gd name="T18" fmla="*/ 9 w 9"/>
                                <a:gd name="T19" fmla="*/ 4 h 28"/>
                                <a:gd name="T20" fmla="*/ 8 w 9"/>
                                <a:gd name="T21" fmla="*/ 3 h 28"/>
                                <a:gd name="T22" fmla="*/ 6 w 9"/>
                                <a:gd name="T23" fmla="*/ 1 h 28"/>
                                <a:gd name="T24" fmla="*/ 5 w 9"/>
                                <a:gd name="T25" fmla="*/ 0 h 28"/>
                                <a:gd name="T26" fmla="*/ 5 w 9"/>
                                <a:gd name="T27" fmla="*/ 0 h 28"/>
                                <a:gd name="T28" fmla="*/ 3 w 9"/>
                                <a:gd name="T29" fmla="*/ 1 h 28"/>
                                <a:gd name="T30" fmla="*/ 2 w 9"/>
                                <a:gd name="T31" fmla="*/ 3 h 28"/>
                                <a:gd name="T32" fmla="*/ 0 w 9"/>
                                <a:gd name="T33" fmla="*/ 4 h 28"/>
                                <a:gd name="T34" fmla="*/ 0 w 9"/>
                                <a:gd name="T35" fmla="*/ 6 h 28"/>
                                <a:gd name="T36" fmla="*/ 0 w 9"/>
                                <a:gd name="T37" fmla="*/ 2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28">
                                  <a:moveTo>
                                    <a:pt x="0" y="25"/>
                                  </a:moveTo>
                                  <a:lnTo>
                                    <a:pt x="2" y="25"/>
                                  </a:lnTo>
                                  <a:lnTo>
                                    <a:pt x="3" y="26"/>
                                  </a:lnTo>
                                  <a:lnTo>
                                    <a:pt x="5" y="28"/>
                                  </a:lnTo>
                                  <a:lnTo>
                                    <a:pt x="5" y="28"/>
                                  </a:lnTo>
                                  <a:lnTo>
                                    <a:pt x="6" y="26"/>
                                  </a:lnTo>
                                  <a:lnTo>
                                    <a:pt x="8" y="25"/>
                                  </a:lnTo>
                                  <a:lnTo>
                                    <a:pt x="9" y="23"/>
                                  </a:lnTo>
                                  <a:lnTo>
                                    <a:pt x="9" y="23"/>
                                  </a:lnTo>
                                  <a:lnTo>
                                    <a:pt x="9" y="4"/>
                                  </a:lnTo>
                                  <a:lnTo>
                                    <a:pt x="8" y="3"/>
                                  </a:lnTo>
                                  <a:lnTo>
                                    <a:pt x="6" y="1"/>
                                  </a:lnTo>
                                  <a:lnTo>
                                    <a:pt x="5" y="0"/>
                                  </a:lnTo>
                                  <a:lnTo>
                                    <a:pt x="5" y="0"/>
                                  </a:lnTo>
                                  <a:lnTo>
                                    <a:pt x="3" y="1"/>
                                  </a:lnTo>
                                  <a:lnTo>
                                    <a:pt x="2" y="3"/>
                                  </a:lnTo>
                                  <a:lnTo>
                                    <a:pt x="0" y="4"/>
                                  </a:lnTo>
                                  <a:lnTo>
                                    <a:pt x="0" y="6"/>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37602353" name="Line 112"/>
                        <wps:cNvCnPr>
                          <a:cxnSpLocks noChangeShapeType="1"/>
                        </wps:cNvCnPr>
                        <wps:spPr bwMode="auto">
                          <a:xfrm>
                            <a:off x="3453130" y="3778885"/>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823721858" name="Line 113"/>
                        <wps:cNvCnPr>
                          <a:cxnSpLocks noChangeShapeType="1"/>
                        </wps:cNvCnPr>
                        <wps:spPr bwMode="auto">
                          <a:xfrm>
                            <a:off x="3453130" y="915670"/>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750129122" name="Line 114"/>
                        <wps:cNvCnPr>
                          <a:cxnSpLocks noChangeShapeType="1"/>
                        </wps:cNvCnPr>
                        <wps:spPr bwMode="auto">
                          <a:xfrm flipV="1">
                            <a:off x="3787140" y="1488440"/>
                            <a:ext cx="635" cy="167005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608162544" name="Line 115"/>
                        <wps:cNvCnPr>
                          <a:cxnSpLocks noChangeShapeType="1"/>
                        </wps:cNvCnPr>
                        <wps:spPr bwMode="auto">
                          <a:xfrm>
                            <a:off x="3738880" y="148844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300920745" name="Line 116"/>
                        <wps:cNvCnPr>
                          <a:cxnSpLocks noChangeShapeType="1"/>
                        </wps:cNvCnPr>
                        <wps:spPr bwMode="auto">
                          <a:xfrm>
                            <a:off x="3738880" y="315849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2118772202" name="Rectangle 117"/>
                        <wps:cNvSpPr>
                          <a:spLocks noChangeArrowheads="1"/>
                        </wps:cNvSpPr>
                        <wps:spPr bwMode="auto">
                          <a:xfrm rot="16200000">
                            <a:off x="2693035" y="1345523"/>
                            <a:ext cx="123571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D0A2A" w14:textId="77777777" w:rsidR="00B408EE" w:rsidRDefault="00B408EE" w:rsidP="00B408EE">
                              <w:r>
                                <w:rPr>
                                  <w:rFonts w:cs="Arial"/>
                                  <w:color w:val="000000"/>
                                  <w:sz w:val="16"/>
                                  <w:szCs w:val="16"/>
                                </w:rPr>
                                <w:t>Generation connection criteria</w:t>
                              </w:r>
                            </w:p>
                          </w:txbxContent>
                        </wps:txbx>
                        <wps:bodyPr rot="0" vert="vert270" wrap="none" lIns="0" tIns="0" rIns="0" bIns="0" anchor="t" anchorCtr="0" upright="1">
                          <a:spAutoFit/>
                        </wps:bodyPr>
                      </wps:wsp>
                      <wps:wsp>
                        <wps:cNvPr id="1534892046" name="Rectangle 118"/>
                        <wps:cNvSpPr>
                          <a:spLocks noChangeArrowheads="1"/>
                        </wps:cNvSpPr>
                        <wps:spPr bwMode="auto">
                          <a:xfrm rot="16200000">
                            <a:off x="2749550" y="3013616"/>
                            <a:ext cx="112839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EBAA" w14:textId="77777777" w:rsidR="00B408EE" w:rsidRDefault="00B408EE" w:rsidP="00B408EE">
                              <w:r>
                                <w:rPr>
                                  <w:rFonts w:cs="Arial"/>
                                  <w:color w:val="000000"/>
                                  <w:sz w:val="16"/>
                                  <w:szCs w:val="16"/>
                                </w:rPr>
                                <w:t>Demand connection criteria</w:t>
                              </w:r>
                            </w:p>
                          </w:txbxContent>
                        </wps:txbx>
                        <wps:bodyPr rot="0" vert="vert270" wrap="none" lIns="0" tIns="0" rIns="0" bIns="0" anchor="t" anchorCtr="0" upright="1">
                          <a:spAutoFit/>
                        </wps:bodyPr>
                      </wps:wsp>
                      <wps:wsp>
                        <wps:cNvPr id="1582567359" name="Rectangle 119"/>
                        <wps:cNvSpPr>
                          <a:spLocks noChangeArrowheads="1"/>
                        </wps:cNvSpPr>
                        <wps:spPr bwMode="auto">
                          <a:xfrm rot="16200000">
                            <a:off x="3435350" y="1518920"/>
                            <a:ext cx="48323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C9CA4" w14:textId="77777777" w:rsidR="00B408EE" w:rsidRDefault="00B408EE" w:rsidP="00B408EE">
                              <w:r>
                                <w:rPr>
                                  <w:rFonts w:cs="Arial"/>
                                  <w:color w:val="000000"/>
                                  <w:sz w:val="16"/>
                                  <w:szCs w:val="16"/>
                                </w:rPr>
                                <w:t>overlap</w:t>
                              </w:r>
                            </w:p>
                          </w:txbxContent>
                        </wps:txbx>
                        <wps:bodyPr rot="0" vert="vert270" wrap="square" lIns="0" tIns="0" rIns="0" bIns="0" anchor="t" anchorCtr="0" upright="1">
                          <a:noAutofit/>
                        </wps:bodyPr>
                      </wps:wsp>
                      <wps:wsp>
                        <wps:cNvPr id="1963523133" name="Rectangle 120"/>
                        <wps:cNvSpPr>
                          <a:spLocks noChangeArrowheads="1"/>
                        </wps:cNvSpPr>
                        <wps:spPr bwMode="auto">
                          <a:xfrm rot="16200000">
                            <a:off x="3453765" y="2795270"/>
                            <a:ext cx="37973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22F25" w14:textId="77777777" w:rsidR="00B408EE" w:rsidRDefault="00B408EE" w:rsidP="00B408EE">
                              <w:r>
                                <w:rPr>
                                  <w:rFonts w:cs="Arial"/>
                                  <w:color w:val="000000"/>
                                  <w:sz w:val="16"/>
                                  <w:szCs w:val="16"/>
                                </w:rPr>
                                <w:t>overlap</w:t>
                              </w:r>
                            </w:p>
                          </w:txbxContent>
                        </wps:txbx>
                        <wps:bodyPr rot="0" vert="vert270" wrap="square" lIns="0" tIns="0" rIns="0" bIns="0" anchor="t" anchorCtr="0" upright="1">
                          <a:spAutoFit/>
                        </wps:bodyPr>
                      </wps:wsp>
                      <wps:wsp>
                        <wps:cNvPr id="485152033" name="Rectangle 121"/>
                        <wps:cNvSpPr>
                          <a:spLocks noChangeArrowheads="1"/>
                        </wps:cNvSpPr>
                        <wps:spPr bwMode="auto">
                          <a:xfrm rot="16200000">
                            <a:off x="3257550" y="214503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78A0A" w14:textId="77777777" w:rsidR="00B408EE" w:rsidRDefault="00B408EE" w:rsidP="00B408EE">
                              <w:r>
                                <w:rPr>
                                  <w:rFonts w:cs="Arial"/>
                                  <w:i/>
                                  <w:iCs/>
                                  <w:color w:val="000000"/>
                                  <w:sz w:val="16"/>
                                  <w:szCs w:val="16"/>
                                </w:rPr>
                                <w:t>Main Interconnected Transmission System</w:t>
                              </w:r>
                            </w:p>
                          </w:txbxContent>
                        </wps:txbx>
                        <wps:bodyPr rot="0" vert="vert270" wrap="square" lIns="0" tIns="0" rIns="0" bIns="0" anchor="t" anchorCtr="0" upright="1">
                          <a:noAutofit/>
                        </wps:bodyPr>
                      </wps:wsp>
                      <wps:wsp>
                        <wps:cNvPr id="684397036" name="Rectangle 122"/>
                        <wps:cNvSpPr>
                          <a:spLocks noChangeArrowheads="1"/>
                        </wps:cNvSpPr>
                        <wps:spPr bwMode="auto">
                          <a:xfrm rot="16200000">
                            <a:off x="4093210" y="2109470"/>
                            <a:ext cx="58483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wps:txbx>
                        <wps:bodyPr rot="0" vert="vert270" wrap="square" lIns="0" tIns="0" rIns="0" bIns="0" anchor="t" anchorCtr="0" upright="1">
                          <a:noAutofit/>
                        </wps:bodyPr>
                      </wps:wsp>
                    </wpc:wpc>
                  </a:graphicData>
                </a:graphic>
              </wp:anchor>
            </w:drawing>
          </mc:Choice>
          <mc:Fallback>
            <w:pict>
              <v:group w14:anchorId="6539150F" id="Canvas 1" o:spid="_x0000_s1026" editas="canvas" style="position:absolute;left:0;text-align:left;margin-left:15.05pt;margin-top:8.15pt;width:452pt;height:306.5pt;z-index:251658280" coordsize="57404,38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04;height:38925;visibility:visible;mso-wrap-style:square">
                  <v:fill o:detectmouseclick="t"/>
                  <v:path o:connecttype="none"/>
                </v:shape>
                <v:group id="Group 20" o:spid="_x0000_s1028" style="position:absolute;left:14497;top:31095;width:2057;height:6681" coordorigin="5163,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">
                  <v:oval id="Oval 21" o:spid="_x0000_s1029" style="position:absolute;left:5163;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" filled="f" strokeweight=".95pt"/>
                  <v:shape id="Freeform 22" o:spid="_x0000_s1030" style="position:absolute;left:5308;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" path="m148,459r17,1l174,374r3,-41l179,294r,-37l177,221r-4,-33l165,155,154,131r-3,-6l137,102,121,80,102,63,80,45,58,30,55,28,10,,,16,47,45r5,-9l44,44,66,59,88,77r19,17l122,116r15,23l144,131r-9,l148,161r6,27l158,221r2,36l160,294r-2,39l155,374r-7,85xe" fillcolor="black" stroked="f">
                    <v:path arrowok="t" o:connecttype="custom" o:connectlocs="148,459;165,460;174,374;177,333;179,294;179,257;177,221;173,188;165,155;154,131;151,125;137,102;121,80;102,63;80,45;58,30;55,28;10,0;0,16;47,45;52,36;44,44;66,59;88,77;107,94;122,116;137,139;144,131;135,131;148,161;154,188;158,221;160,257;160,294;158,333;155,374;148,459" o:connectangles="0,0,0,0,0,0,0,0,0,0,0,0,0,0,0,0,0,0,0,0,0,0,0,0,0,0,0,0,0,0,0,0,0,0,0,0,0"/>
                  </v:shape>
                  <v:rect id="Rectangle 23" o:spid="_x0000_s1031" style="position:absolute;left:5304;top:13956;width:18;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" fillcolor="black" stroked="f"/>
                  <v:rect id="Rectangle 24" o:spid="_x0000_s1032" style="position:absolute;left:5304;top:13129;width:1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" fillcolor="black" stroked="f"/>
                </v:group>
                <v:group id="Group 25" o:spid="_x0000_s1033" style="position:absolute;left:14973;top:2940;width:1918;height:6204" coordorigin="5238,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">
                  <v:oval id="Oval 26" o:spid="_x0000_s1034" style="position:absolute;left:5238;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" filled="f" strokeweight=".95pt"/>
                  <v:oval id="Oval 27" o:spid="_x0000_s1035" style="position:absolute;left:5238;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" filled="f" strokeweight=".95pt"/>
                  <v:rect id="Rectangle 28" o:spid="_x0000_s1036" style="position:absolute;left:5379;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" fillcolor="black" stroked="f"/>
                  <v:rect id="Rectangle 29" o:spid="_x0000_s1037" style="position:absolute;left:5379;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" fillcolor="black" stroked="f"/>
                </v:group>
                <v:group id="Group 30" o:spid="_x0000_s1038" style="position:absolute;left:14497;top:82;width:2870;height:2870" coordorigin="5163,8245" coordsize="45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">
                  <v:oval id="Oval 31" o:spid="_x0000_s1039" style="position:absolute;left:5163;top:8245;width:452;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" filled="f" strokeweight=".95pt"/>
                  <v:shape id="Freeform 32" o:spid="_x0000_s1040" style="position:absolute;left:5227;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" path="m,114r3,-4l6,103,14,89,23,70,34,50,47,31,58,16,64,9,70,5,75,2,81,r5,l92,2r13,7l116,22r14,16l142,55r11,17l166,88r11,14l188,114r9,16l207,144r7,16l224,172r9,11l243,189r9,2l258,189r5,-3l276,177r12,-16l301,144r12,-17l324,108,335,92r8,-11e" filled="f" strokeweight=".65pt">
                    <v:path arrowok="t" o:connecttype="custom" o:connectlocs="0,114;3,110;6,103;14,89;23,70;34,50;47,31;58,16;64,9;70,5;75,2;81,0;86,0;92,2;105,9;116,22;130,38;142,55;153,72;166,88;177,102;188,114;197,130;207,144;214,160;224,172;233,183;243,189;252,191;258,189;263,186;276,177;288,161;301,144;313,127;324,108;335,92;343,81" o:connectangles="0,0,0,0,0,0,0,0,0,0,0,0,0,0,0,0,0,0,0,0,0,0,0,0,0,0,0,0,0,0,0,0,0,0,0,0,0,0"/>
                  </v:shape>
                </v:group>
                <v:rect id="Rectangle 33" o:spid="_x0000_s1041" style="position:absolute;left:14973;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" fillcolor="black" stroked="f"/>
                <v:rect id="Rectangle 34" o:spid="_x0000_s1042" style="position:absolute;left:15868;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" fillcolor="black" stroked="f"/>
                <v:group id="Group 35" o:spid="_x0000_s1043" style="position:absolute;left:20224;top:2940;width:1918;height:6204" coordorigin="6065,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">
                  <v:oval id="Oval 36" o:spid="_x0000_s1044" style="position:absolute;left:6065;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" filled="f" strokeweight=".95pt"/>
                  <v:oval id="Oval 37" o:spid="_x0000_s1045" style="position:absolute;left:6065;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" filled="f" strokeweight=".95pt"/>
                  <v:rect id="Rectangle 38" o:spid="_x0000_s1046" style="position:absolute;left:6205;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" fillcolor="black" stroked="f"/>
                  <v:rect id="Rectangle 39" o:spid="_x0000_s1047" style="position:absolute;left:6205;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" fillcolor="black" stroked="f"/>
                </v:group>
                <v:group id="Group 40" o:spid="_x0000_s1048" style="position:absolute;left:19742;top:82;width:2876;height:2870" coordorigin="5989,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">
                  <v:oval id="Oval 41" o:spid="_x0000_s1049" style="position:absolute;left:5989;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" filled="f" strokeweight=".95pt"/>
                  <v:shape id="Freeform 42" o:spid="_x0000_s1050" style="position:absolute;left:6054;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" path="m,114r3,-4l6,103,14,89,23,70,34,50,47,31,58,16,64,9,70,5,75,2,81,r5,l92,2r13,7l115,22r15,16l142,55r11,17l166,88r11,14l188,114r9,16l206,144r8,16l224,172r9,11l242,189r10,2l258,189r5,-3l275,177r13,-16l300,144r13,-17l324,108,335,92r8,-11e" filled="f" strokeweight=".65pt">
                    <v:path arrowok="t" o:connecttype="custom" o:connectlocs="0,114;3,110;6,103;14,89;23,70;34,50;47,31;58,16;64,9;70,5;75,2;81,0;86,0;92,2;105,9;115,22;130,38;142,55;153,72;166,88;177,102;188,114;197,130;206,144;214,160;224,172;233,183;242,189;252,191;258,189;263,186;275,177;288,161;300,144;313,127;324,108;335,92;343,81" o:connectangles="0,0,0,0,0,0,0,0,0,0,0,0,0,0,0,0,0,0,0,0,0,0,0,0,0,0,0,0,0,0,0,0,0,0,0,0,0,0"/>
                  </v:shape>
                </v:group>
                <v:rect id="Rectangle 43" o:spid="_x0000_s1051" style="position:absolute;left:20224;top:9029;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" fillcolor="black" stroked="f"/>
                <v:rect id="Rectangle 44" o:spid="_x0000_s1052" style="position:absolute;left:21113;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" fillcolor="black" stroked="f"/>
                <v:group id="Group 45" o:spid="_x0000_s1053" style="position:absolute;left:25946;top:2940;width:1924;height:6204" coordorigin="6966,8695" coordsize="303,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">
                  <v:oval id="Oval 46" o:spid="_x0000_s1054" style="position:absolute;left:6966;top:8921;width:30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" filled="f" strokeweight=".95pt"/>
                  <v:oval id="Oval 47" o:spid="_x0000_s1055" style="position:absolute;left:6966;top:9146;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" filled="f" strokeweight=".95pt"/>
                  <v:rect id="Rectangle 48" o:spid="_x0000_s1056" style="position:absolute;left:7107;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" fillcolor="black" stroked="f"/>
                  <v:rect id="Rectangle 49" o:spid="_x0000_s1057" style="position:absolute;left:7107;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" fillcolor="black" stroked="f"/>
                </v:group>
                <v:group id="Group 50" o:spid="_x0000_s1058" style="position:absolute;left:25469;top:82;width:2877;height:2870" coordorigin="6891,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">
                  <v:oval id="Oval 51" o:spid="_x0000_s1059" style="position:absolute;left:6891;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" filled="f" strokeweight=".95pt"/>
                  <v:shape id="Freeform 52" o:spid="_x0000_s1060" style="position:absolute;left:6955;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" path="m,114r4,-4l7,103,15,89,24,70,35,50,47,31,58,16,65,9,71,5,76,2,82,r5,l93,2r12,7l116,22r14,16l143,55r11,17l166,88r11,14l188,114r10,16l207,144r8,16l224,172r10,11l243,189r10,2l259,189r4,-3l276,177r13,-16l301,144r13,-17l325,108,336,92r7,-11e" filled="f" strokeweight=".65pt">
                    <v:path arrowok="t" o:connecttype="custom" o:connectlocs="0,114;4,110;7,103;15,89;24,70;35,50;47,31;58,16;65,9;71,5;76,2;82,0;87,0;93,2;105,9;116,22;130,38;143,55;154,72;166,88;177,102;188,114;198,130;207,144;215,160;224,172;234,183;243,189;253,191;259,189;263,186;276,177;289,161;301,144;314,127;325,108;336,92;343,81" o:connectangles="0,0,0,0,0,0,0,0,0,0,0,0,0,0,0,0,0,0,0,0,0,0,0,0,0,0,0,0,0,0,0,0,0,0,0,0,0,0"/>
                  </v:shape>
                </v:group>
                <v:rect id="Rectangle 53" o:spid="_x0000_s1061" style="position:absolute;left:25946;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" fillcolor="black" stroked="f"/>
                <v:rect id="Rectangle 54" o:spid="_x0000_s1062" style="position:absolute;left:26841;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" fillcolor="black" stroked="f"/>
                <v:rect id="Rectangle 55" o:spid="_x0000_s1063" style="position:absolute;left:14497;top:14751;width:13836;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" fillcolor="black" stroked="f"/>
                <v:rect id="Rectangle 56" o:spid="_x0000_s1064" style="position:absolute;left:16344;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" fillcolor="black" stroked="f"/>
                <v:rect id="Rectangle 57" o:spid="_x0000_s1065" style="position:absolute;left:25888;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" fillcolor="black" stroked="f"/>
                <v:rect id="Rectangle 58" o:spid="_x0000_s1066" style="position:absolute;left:14497;top:30981;width:13836;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" fillcolor="black" stroked="f"/>
                <v:rect id="Rectangle 59" o:spid="_x0000_s1067" style="position:absolute;left:16344;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" fillcolor="black" stroked="f"/>
                <v:rect id="Rectangle 60" o:spid="_x0000_s1068" style="position:absolute;left:25888;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" fillcolor="black" stroked="f"/>
                <v:group id="Group 61" o:spid="_x0000_s1069" style="position:absolute;left:20224;top:31095;width:2058;height:6681" coordorigin="6065,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">
                  <v:oval id="Oval 62" o:spid="_x0000_s1070" style="position:absolute;left:6065;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" filled="f" strokeweight=".95pt"/>
                  <v:shape id="Freeform 63" o:spid="_x0000_s1071" style="position:absolute;left:6210;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" path="m147,459r18,1l174,374r3,-41l179,294r,-37l177,221r-5,-33l165,155,154,131r-4,-6l136,102,121,80,102,63,80,45,58,30,55,28,10,,,16,47,45r5,-9l44,44,66,59,88,77r19,17l122,116r14,23l144,131r-9,l147,161r7,27l158,221r2,36l160,294r-2,39l155,374r-8,85xe" fillcolor="black" stroked="f">
                    <v:path arrowok="t" o:connecttype="custom" o:connectlocs="147,459;165,460;174,374;177,333;179,294;179,257;177,221;172,188;165,155;154,131;150,125;136,102;121,80;102,63;80,45;58,30;55,28;10,0;0,16;47,45;52,36;44,44;66,59;88,77;107,94;122,116;136,139;144,131;135,131;147,161;154,188;158,221;160,257;160,294;158,333;155,374;147,459" o:connectangles="0,0,0,0,0,0,0,0,0,0,0,0,0,0,0,0,0,0,0,0,0,0,0,0,0,0,0,0,0,0,0,0,0,0,0,0,0"/>
                  </v:shape>
                  <v:rect id="Rectangle 64" o:spid="_x0000_s1072" style="position:absolute;left:6205;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" fillcolor="black" stroked="f"/>
                  <v:rect id="Rectangle 65" o:spid="_x0000_s1073" style="position:absolute;left:6205;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" fillcolor="black" stroked="f"/>
                </v:group>
                <v:group id="Group 66" o:spid="_x0000_s1074" style="position:absolute;left:25946;top:31095;width:2063;height:6681" coordorigin="6966,13129" coordsize="325,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">
                  <v:oval id="Oval 67" o:spid="_x0000_s1075" style="position:absolute;left:6966;top:13655;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" filled="f" strokeweight=".95pt"/>
                  <v:shape id="Freeform 68" o:spid="_x0000_s1076" style="position:absolute;left:7112;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" path="m147,459r17,1l174,374r3,-41l179,294r,-37l177,221r-5,-33l164,155,153,131r-3,-6l136,102,121,80,102,63,80,45,58,30,55,28,9,,,16,47,45r5,-9l44,44,66,59,88,77r18,17l122,116r14,23l144,131r-9,l147,161r6,27l158,221r2,36l160,294r-2,39l155,374r-8,85xe" fillcolor="black" stroked="f">
                    <v:path arrowok="t" o:connecttype="custom" o:connectlocs="147,459;164,460;174,374;177,333;179,294;179,257;177,221;172,188;164,155;153,131;150,125;136,102;121,80;102,63;80,45;58,30;55,28;9,0;0,16;47,45;52,36;44,44;66,59;88,77;106,94;122,116;136,139;144,131;135,131;147,161;153,188;158,221;160,257;160,294;158,333;155,374;147,459" o:connectangles="0,0,0,0,0,0,0,0,0,0,0,0,0,0,0,0,0,0,0,0,0,0,0,0,0,0,0,0,0,0,0,0,0,0,0,0,0"/>
                  </v:shape>
                  <v:rect id="Rectangle 69" o:spid="_x0000_s1077" style="position:absolute;left:7107;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" fillcolor="black" stroked="f"/>
                  <v:rect id="Rectangle 70" o:spid="_x0000_s1078" style="position:absolute;left:7107;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" fillcolor="black" stroked="f"/>
                </v:group>
                <v:rect id="Rectangle 71" o:spid="_x0000_s1079" style="position:absolute;left:14497;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" fillcolor="black" stroked="f"/>
                <v:rect id="Rectangle 72" o:spid="_x0000_s1080" style="position:absolute;left:20224;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" fillcolor="black" stroked="f"/>
                <v:rect id="Rectangle 73" o:spid="_x0000_s1081" style="position:absolute;left:25946;top:37661;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" fillcolor="black" stroked="f"/>
                <v:shape id="Freeform 74" o:spid="_x0000_s1082" style="position:absolute;left:13011;top:16871;width:17469;height:12161;visibility:visible;mso-wrap-style:square;v-text-anchor:top" coordsize="2751,1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" path="m21,537l33,471,43,405r9,-65l60,308r8,-29l79,249,91,221r16,-27l127,169r22,-24l177,124r32,-21l246,86,289,70,336,56,389,44,444,34r61,-9l567,17r66,-6l702,6,772,3,846,,995,r152,3l1298,11r40,3l1377,16r42,3l1463,22r89,6l1648,36r97,8l1843,53r99,11l2041,77r95,14l2230,106r88,16l2360,131r41,10l2440,152r37,9l2512,174r33,11l2576,197r27,13l2629,222r22,14l2672,250r17,16l2703,283r12,17l2726,318r10,19l2742,355r5,21l2750,396r1,20l2750,460r-5,46l2736,551r-11,47l2711,645r-29,94l2670,784r-9,44l2654,872r-3,41l2653,953r4,41l2664,1035r9,40l2690,1157r10,41l2708,1237r6,39l2717,1313r1,38l2715,1387r-7,34l2695,1454r-9,16l2676,1484r-12,16l2651,1514r-16,14l2620,1542r-19,13l2581,1569r-46,25l2485,1619r-55,23l2372,1666r-61,20l2247,1706r-131,36l2050,1758r-64,14l1922,1786r-62,11l1803,1807r-54,7l1699,1819r-50,3l1601,1821r-46,-3l1508,1811r-45,-7l1374,1786r-90,-18l1194,1752r-47,-6l1098,1741r-50,-2l998,1739r-53,5l887,1753r-61,13l763,1782r-64,18l635,1819r-130,38l442,1874r-61,16l321,1902r-54,8l217,1915r-24,l170,1913r-21,-3l130,1905r-18,-8l96,1890,82,1879,68,1868,57,1854,46,1838,30,1802,18,1761,8,1716,4,1667,2,1616r,-55l4,1504r3,-56l11,1392r4,-55l19,1282r2,-52l22,1182r-1,-44l16,1055,10,974,5,895,2,819,,745,4,673r6,-69l21,537xe" filled="f" strokeweight=".45pt">
                  <v:path arrowok="t" o:connecttype="custom" o:connectlocs="27305,257175;43180,177165;67945,123190;112395,78740;183515,44450;281940,21590;401955,6985;537210,0;824230,6985;901065,12065;1046480,22860;1233170,40640;1416050,67310;1524635,89535;1595120,110490;1652905,133350;1696720,158750;1724025,190500;1741170,225425;1746885,264160;1737360,349885;1703070,469265;1685290,553720;1687195,631190;1708150,734695;1723390,810260;1724025,880745;1705610,933450;1683385,961390;1651635,987425;1577975,1028065;1467485,1070610;1301750,1116330;1181100,1141095;1078865,1155065;987425,1154430;872490,1134110;728345,1108710;633730,1104265;524510,1121410;403225,1155065;241935,1200150;137795,1216025;94615,1212850;60960,1200150;36195,1177290;11430,1118235;1270,1026160;4445,919480;12065,814070;13335,722630;3175,568325;2540,427355" o:connectangles="0,0,0,0,0,0,0,0,0,0,0,0,0,0,0,0,0,0,0,0,0,0,0,0,0,0,0,0,0,0,0,0,0,0,0,0,0,0,0,0,0,0,0,0,0,0,0,0,0,0,0,0,0"/>
                </v:shape>
                <v:rect id="Rectangle 75" o:spid="_x0000_s1083" style="position:absolute;left:15373;top:22047;width:11919;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" filled="f" stroked="f"/>
                <v:rect id="Rectangle 76" o:spid="_x0000_s1084" style="position:absolute;left:18351;top:21919;width:5645;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" filled="f" stroked="f">
                  <v:textbox style="mso-fit-shape-to-text:t" inset="0,0,0,0">
                    <w:txbxContent>
                      <w:p w14:paraId="5E1B4681" w14:textId="77777777" w:rsidR="00B408EE" w:rsidRDefault="00B408EE" w:rsidP="00B408EE">
                        <w:r>
                          <w:rPr>
                            <w:rFonts w:cs="Arial"/>
                            <w:color w:val="000000"/>
                            <w:sz w:val="16"/>
                            <w:szCs w:val="16"/>
                          </w:rPr>
                          <w:t xml:space="preserve">Section of the </w:t>
                        </w:r>
                      </w:p>
                    </w:txbxContent>
                  </v:textbox>
                </v:rect>
                <v:rect id="Rectangle 77" o:spid="_x0000_s1085" style="position:absolute;left:13716;top:23615;width:15036;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" filled="f" stroked="f">
                  <v:textbox style="mso-fit-shape-to-text:t" inset="0,0,0,0">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v:textbox>
                </v:rect>
                <v:rect id="Rectangle 78" o:spid="_x0000_s1086" style="position:absolute;left:1130;top:30143;width:13005;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" filled="f" stroked="f"/>
                <v:rect id="Rectangle 79" o:spid="_x0000_s1087" style="position:absolute;left:1143;top:30861;width:137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" filled="f" stroked="f">
                  <v:textbox inset="0,0,0,0">
                    <w:txbxContent>
                      <w:p w14:paraId="7D2BF267" w14:textId="77777777" w:rsidR="00B408EE" w:rsidRDefault="00B408EE" w:rsidP="00B408EE">
                        <w:r>
                          <w:rPr>
                            <w:rFonts w:cs="Arial"/>
                            <w:i/>
                            <w:iCs/>
                            <w:color w:val="000000"/>
                            <w:sz w:val="16"/>
                            <w:szCs w:val="16"/>
                          </w:rPr>
                          <w:t>Demand point of connection</w:t>
                        </w:r>
                      </w:p>
                    </w:txbxContent>
                  </v:textbox>
                </v:rect>
                <v:rect id="Rectangle 80" o:spid="_x0000_s1088" style="position:absolute;left:19;top:14395;width:141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" filled="f" stroked="f"/>
                <v:rect id="Rectangle 81" o:spid="_x0000_s1089" style="position:absolute;left:596;top:14757;width:154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" filled="f" stroked="f">
                  <v:textbox style="mso-fit-shape-to-text:t" inset="0,0,0,0">
                    <w:txbxContent>
                      <w:p w14:paraId="19FF5E45" w14:textId="77777777" w:rsidR="00B408EE" w:rsidRDefault="00B408EE" w:rsidP="00B408EE">
                        <w:r>
                          <w:rPr>
                            <w:rFonts w:cs="Arial"/>
                            <w:i/>
                            <w:iCs/>
                            <w:color w:val="000000"/>
                            <w:sz w:val="16"/>
                            <w:szCs w:val="16"/>
                          </w:rPr>
                          <w:t>Generation point of connection</w:t>
                        </w:r>
                      </w:p>
                    </w:txbxContent>
                  </v:textbox>
                </v:rect>
                <v:rect id="Rectangle 82" o:spid="_x0000_s1090" style="position:absolute;left:4953;top:9626;width:86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" filled="f" stroked="f"/>
                <v:rect id="Rectangle 83" o:spid="_x0000_s1091" style="position:absolute;top:9601;width:1485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" filled="f" stroked="f">
                  <v:textbox inset="0,0,0,0">
                    <w:txbxContent>
                      <w:p w14:paraId="74D0327D" w14:textId="77777777" w:rsidR="00B408EE" w:rsidRDefault="00B408EE" w:rsidP="00B408EE">
                        <w:r>
                          <w:rPr>
                            <w:rFonts w:cs="Arial"/>
                            <w:i/>
                            <w:iCs/>
                            <w:color w:val="000000"/>
                            <w:sz w:val="16"/>
                            <w:szCs w:val="16"/>
                          </w:rPr>
                          <w:t>Generation circuit</w:t>
                        </w:r>
                      </w:p>
                    </w:txbxContent>
                  </v:textbox>
                </v:rect>
                <v:group id="Group 84" o:spid="_x0000_s1092" style="position:absolute;left:10198;top:11055;width:5727;height:1587" coordorigin="4486,9973" coordsize="90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">
                  <v:line id="Line 85" o:spid="_x0000_s1093" style="position:absolute;visibility:visible;mso-wrap-style:square" from="4486,9973" to="5297,1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" strokeweight=".45pt"/>
                  <v:shape id="Freeform 86" o:spid="_x0000_s1094" style="position:absolute;left:5282;top:10128;width:106;height:95;visibility:visible;mso-wrap-style:square;v-text-anchor:top" coordsize="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" path="m,95l106,70,23,,,95xe" fillcolor="black" stroked="f">
                    <v:path arrowok="t" o:connecttype="custom" o:connectlocs="0,95;106,70;23,0;0,95" o:connectangles="0,0,0,0"/>
                  </v:shape>
                </v:group>
                <v:rect id="Rectangle 87" o:spid="_x0000_s1095" style="position:absolute;left:5080;top:37033;width:8572;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" filled="f" stroked="f"/>
                <v:rect id="Rectangle 88" o:spid="_x0000_s1096" style="position:absolute;left:5657;top:37393;width:741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" filled="f" stroked="f">
                  <v:textbox style="mso-fit-shape-to-text:t" inset="0,0,0,0">
                    <w:txbxContent>
                      <w:p w14:paraId="722DD2CD" w14:textId="77777777" w:rsidR="00B408EE" w:rsidRDefault="00B408EE" w:rsidP="00B408EE">
                        <w:r>
                          <w:rPr>
                            <w:rFonts w:cs="Arial"/>
                            <w:i/>
                            <w:iCs/>
                            <w:color w:val="000000"/>
                            <w:sz w:val="16"/>
                            <w:szCs w:val="16"/>
                          </w:rPr>
                          <w:t>Grid Supply Point</w:t>
                        </w:r>
                      </w:p>
                    </w:txbxContent>
                  </v:textbox>
                </v:rect>
                <v:line id="Line 89" o:spid="_x0000_s1097" style="position:absolute;flip:y;visibility:visible;mso-wrap-style:square" from="35007,28721" to="35013,37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" strokeweight=".45pt"/>
                <v:group id="Group 90" o:spid="_x0000_s1098" style="position:absolute;left:34975;top:25533;width:57;height:3219" coordorigin="8388,12253" coordsize="9,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">
                  <v:shape id="Freeform 91" o:spid="_x0000_s1099" style="position:absolute;left:8388;top:127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" path="m,44r2,l3,45r2,2l5,47,6,45,8,44,9,42r,l9,5,8,3,6,1,5,r,l3,1,2,3,,5,,6,,44xe" fillcolor="black" stroked="f">
                    <v:path arrowok="t" o:connecttype="custom" o:connectlocs="0,44;2,44;3,45;5,47;5,47;6,45;8,44;9,42;9,42;9,5;8,3;6,1;5,0;5,0;3,1;2,3;0,5;0,6;0,44" o:connectangles="0,0,0,0,0,0,0,0,0,0,0,0,0,0,0,0,0,0,0"/>
                  </v:shape>
                  <v:shape id="Freeform 92" o:spid="_x0000_s1100" style="position:absolute;left:8388;top:126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93" o:spid="_x0000_s1101" style="position:absolute;left:8388;top:12581;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" path="m,44r2,l3,46r2,1l5,47,6,46,8,44,9,43r,l9,5,8,3,6,2,5,r,l3,2,2,3,,5,,7,,44xe" fillcolor="black" stroked="f">
                    <v:path arrowok="t" o:connecttype="custom" o:connectlocs="0,44;2,44;3,46;5,47;5,47;6,46;8,44;9,43;9,43;9,5;8,3;6,2;5,0;5,0;3,2;2,3;0,5;0,7;0,44" o:connectangles="0,0,0,0,0,0,0,0,0,0,0,0,0,0,0,0,0,0,0"/>
                  </v:shape>
                  <v:shape id="Freeform 94" o:spid="_x0000_s1102" style="position:absolute;left:8388;top:125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" path="m,43r2,l3,45r2,2l5,47,6,45,8,43,9,42r,l9,4,8,3,6,1,5,r,l3,1,2,3,,4,,6,,43xe" fillcolor="black" stroked="f">
                    <v:path arrowok="t" o:connecttype="custom" o:connectlocs="0,43;2,43;3,45;5,47;5,47;6,45;8,43;9,42;9,42;9,4;8,3;6,1;5,0;5,0;3,1;2,3;0,4;0,6;0,43" o:connectangles="0,0,0,0,0,0,0,0,0,0,0,0,0,0,0,0,0,0,0"/>
                  </v:shape>
                  <v:shape id="Freeform 95" o:spid="_x0000_s1103" style="position:absolute;left:8388;top:124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96" o:spid="_x0000_s1104" style="position:absolute;left:8388;top:123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97" o:spid="_x0000_s1105" style="position:absolute;left:8388;top:12318;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" path="m,44r2,l3,46r2,1l5,47,6,46,8,44,9,43r,l9,5,8,3,6,2,5,r,l3,2,2,3,,5,,7,,44xe" fillcolor="black" stroked="f">
                    <v:path arrowok="t" o:connecttype="custom" o:connectlocs="0,44;2,44;3,46;5,47;5,47;6,46;8,44;9,43;9,43;9,5;8,3;6,2;5,0;5,0;3,2;2,3;0,5;0,7;0,44" o:connectangles="0,0,0,0,0,0,0,0,0,0,0,0,0,0,0,0,0,0,0"/>
                  </v:shape>
                  <v:shape id="Freeform 98" o:spid="_x0000_s1106" style="position:absolute;left:8388;top:1225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group>
                <v:line id="Line 99" o:spid="_x0000_s1107" style="position:absolute;flip:y;visibility:visible;mso-wrap-style:square" from="35007,9156" to="35013,16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" strokeweight=".45pt"/>
                <v:group id="Group 100" o:spid="_x0000_s1108" style="position:absolute;left:34975;top:16764;width:57;height:4349" coordorigin="8388,10872" coordsize="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">
                  <v:shape id="Freeform 101" o:spid="_x0000_s1109" style="position:absolute;left:8388;top:1151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" path="m,44r2,l3,46r2,1l5,47,6,46,8,44,9,43r,l9,5,8,4,6,2,5,r,l3,2,2,4,,5,,7,,44xe" fillcolor="black" stroked="f">
                    <v:path arrowok="t" o:connecttype="custom" o:connectlocs="0,44;2,44;3,46;5,47;5,47;6,46;8,44;9,43;9,43;9,5;8,4;6,2;5,0;5,0;3,2;2,4;0,5;0,7;0,44" o:connectangles="0,0,0,0,0,0,0,0,0,0,0,0,0,0,0,0,0,0,0"/>
                  </v:shape>
                  <v:shape id="Freeform 102" o:spid="_x0000_s1110" style="position:absolute;left:8388;top:11445;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" path="m,44r2,l3,45r2,2l5,47,6,45,8,44,9,42r,l9,4,8,3,6,1,5,r,l3,1,2,3,,4,,6,,44xe" fillcolor="black" stroked="f">
                    <v:path arrowok="t" o:connecttype="custom" o:connectlocs="0,44;2,44;3,45;5,47;5,47;6,45;8,44;9,42;9,42;9,4;8,3;6,1;5,0;5,0;3,1;2,3;0,4;0,6;0,44" o:connectangles="0,0,0,0,0,0,0,0,0,0,0,0,0,0,0,0,0,0,0"/>
                  </v:shape>
                  <v:shape id="Freeform 103" o:spid="_x0000_s1111" style="position:absolute;left:8388;top:1137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104" o:spid="_x0000_s1112" style="position:absolute;left:8388;top:113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" path="m,44r2,l3,46r2,1l5,47,6,46,8,44,9,42r,l9,5,8,3,6,2,5,r,l3,2,2,3,,5,,6,,44xe" fillcolor="black" stroked="f">
                    <v:path arrowok="t" o:connecttype="custom" o:connectlocs="0,44;2,44;3,46;5,47;5,47;6,46;8,44;9,42;9,42;9,5;8,3;6,2;5,0;5,0;3,2;2,3;0,5;0,6;0,44" o:connectangles="0,0,0,0,0,0,0,0,0,0,0,0,0,0,0,0,0,0,0"/>
                  </v:shape>
                  <v:shape id="Freeform 105" o:spid="_x0000_s1113" style="position:absolute;left:8388;top:112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" path="m,44r2,l3,46r2,1l5,47,6,46,8,44,9,43r,l9,5,8,4,6,2,5,r,l3,2,2,4,,5,,7,,44xe" fillcolor="black" stroked="f">
                    <v:path arrowok="t" o:connecttype="custom" o:connectlocs="0,44;2,44;3,46;5,47;5,47;6,46;8,44;9,43;9,43;9,5;8,4;6,2;5,0;5,0;3,2;2,4;0,5;0,7;0,44" o:connectangles="0,0,0,0,0,0,0,0,0,0,0,0,0,0,0,0,0,0,0"/>
                  </v:shape>
                  <v:shape id="Freeform 106" o:spid="_x0000_s1114" style="position:absolute;left:8388;top:11182;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" path="m,44r2,l3,45r2,2l5,47,6,45,8,44,9,42r,l9,4,8,3,6,1,5,r,l3,1,2,3,,4,,6,,44xe" fillcolor="black" stroked="f">
                    <v:path arrowok="t" o:connecttype="custom" o:connectlocs="0,44;2,44;3,45;5,47;5,47;6,45;8,44;9,42;9,42;9,4;8,3;6,1;5,0;5,0;3,1;2,3;0,4;0,6;0,44" o:connectangles="0,0,0,0,0,0,0,0,0,0,0,0,0,0,0,0,0,0,0"/>
                  </v:shape>
                  <v:shape id="Freeform 107" o:spid="_x0000_s1115" style="position:absolute;left:8388;top:111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108" o:spid="_x0000_s1116" style="position:absolute;left:8388;top:110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109" o:spid="_x0000_s1117" style="position:absolute;left:8388;top:109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" path="m,44r2,l3,46r2,1l5,47,6,46,8,44,9,43r,l9,5,8,4,6,2,5,r,l3,2,2,4,,5,,7,,44xe" fillcolor="black" stroked="f">
                    <v:path arrowok="t" o:connecttype="custom" o:connectlocs="0,44;2,44;3,46;5,47;5,47;6,46;8,44;9,43;9,43;9,5;8,4;6,2;5,0;5,0;3,2;2,4;0,5;0,7;0,44" o:connectangles="0,0,0,0,0,0,0,0,0,0,0,0,0,0,0,0,0,0,0"/>
                  </v:shape>
                  <v:shape id="Freeform 110" o:spid="_x0000_s1118" style="position:absolute;left:8388;top:1091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shape id="Freeform 111" o:spid="_x0000_s1119" style="position:absolute;left:8388;top:10872;width:9;height:28;visibility:visible;mso-wrap-style:square;v-text-anchor:top" coordsize="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" path="m,25r2,l3,26r2,2l5,28,6,26,8,25,9,23r,l9,4,8,3,6,1,5,r,l3,1,2,3,,4,,6,,25xe" fillcolor="black" stroked="f">
                    <v:path arrowok="t" o:connecttype="custom" o:connectlocs="0,25;2,25;3,26;5,28;5,28;6,26;8,25;9,23;9,23;9,4;8,3;6,1;5,0;5,0;3,1;2,3;0,4;0,6;0,25" o:connectangles="0,0,0,0,0,0,0,0,0,0,0,0,0,0,0,0,0,0,0"/>
                  </v:shape>
                </v:group>
                <v:line id="Line 112" o:spid="_x0000_s1120" style="position:absolute;visibility:visible;mso-wrap-style:square" from="34531,37788" to="35483,3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" strokeweight=".45pt"/>
                <v:line id="Line 113" o:spid="_x0000_s1121" style="position:absolute;visibility:visible;mso-wrap-style:square" from="34531,9156" to="35483,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" strokeweight=".45pt"/>
                <v:line id="Line 114" o:spid="_x0000_s1122" style="position:absolute;flip:y;visibility:visible;mso-wrap-style:square" from="37871,14884" to="37877,3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" strokeweight=".45pt"/>
                <v:line id="Line 115" o:spid="_x0000_s1123" style="position:absolute;visibility:visible;mso-wrap-style:square" from="37388,14884" to="38347,14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" strokeweight=".45pt"/>
                <v:line id="Line 116" o:spid="_x0000_s1124" style="position:absolute;visibility:visible;mso-wrap-style:square" from="37388,31584" to="38347,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" strokeweight=".45pt"/>
                <v:rect id="Rectangle 117" o:spid="_x0000_s1125" style="position:absolute;left:26929;top:13455;width:12357;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" filled="f" stroked="f">
                  <v:textbox style="layout-flow:vertical;mso-layout-flow-alt:bottom-to-top;mso-fit-shape-to-text:t" inset="0,0,0,0">
                    <w:txbxContent>
                      <w:p w14:paraId="62FD0A2A" w14:textId="77777777" w:rsidR="00B408EE" w:rsidRDefault="00B408EE" w:rsidP="00B408EE">
                        <w:r>
                          <w:rPr>
                            <w:rFonts w:cs="Arial"/>
                            <w:color w:val="000000"/>
                            <w:sz w:val="16"/>
                            <w:szCs w:val="16"/>
                          </w:rPr>
                          <w:t>Generation connection criteria</w:t>
                        </w:r>
                      </w:p>
                    </w:txbxContent>
                  </v:textbox>
                </v:rect>
                <v:rect id="Rectangle 118" o:spid="_x0000_s1126" style="position:absolute;left:27495;top:30136;width:11284;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" filled="f" stroked="f">
                  <v:textbox style="layout-flow:vertical;mso-layout-flow-alt:bottom-to-top;mso-fit-shape-to-text:t" inset="0,0,0,0">
                    <w:txbxContent>
                      <w:p w14:paraId="207BEBAA" w14:textId="77777777" w:rsidR="00B408EE" w:rsidRDefault="00B408EE" w:rsidP="00B408EE">
                        <w:r>
                          <w:rPr>
                            <w:rFonts w:cs="Arial"/>
                            <w:color w:val="000000"/>
                            <w:sz w:val="16"/>
                            <w:szCs w:val="16"/>
                          </w:rPr>
                          <w:t>Demand connection criteria</w:t>
                        </w:r>
                      </w:p>
                    </w:txbxContent>
                  </v:textbox>
                </v:rect>
                <v:rect id="Rectangle 119" o:spid="_x0000_s1127" style="position:absolute;left:34353;top:15189;width:4832;height:189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" filled="f" stroked="f">
                  <v:textbox style="layout-flow:vertical;mso-layout-flow-alt:bottom-to-top" inset="0,0,0,0">
                    <w:txbxContent>
                      <w:p w14:paraId="4D0C9CA4" w14:textId="77777777" w:rsidR="00B408EE" w:rsidRDefault="00B408EE" w:rsidP="00B408EE">
                        <w:r>
                          <w:rPr>
                            <w:rFonts w:cs="Arial"/>
                            <w:color w:val="000000"/>
                            <w:sz w:val="16"/>
                            <w:szCs w:val="16"/>
                          </w:rPr>
                          <w:t>overlap</w:t>
                        </w:r>
                      </w:p>
                    </w:txbxContent>
                  </v:textbox>
                </v:rect>
                <v:rect id="Rectangle 120" o:spid="_x0000_s1128" style="position:absolute;left:34537;top:27953;width:3797;height:12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" filled="f" stroked="f">
                  <v:textbox style="layout-flow:vertical;mso-layout-flow-alt:bottom-to-top;mso-fit-shape-to-text:t" inset="0,0,0,0">
                    <w:txbxContent>
                      <w:p w14:paraId="77E22F25" w14:textId="77777777" w:rsidR="00B408EE" w:rsidRDefault="00B408EE" w:rsidP="00B408EE">
                        <w:r>
                          <w:rPr>
                            <w:rFonts w:cs="Arial"/>
                            <w:color w:val="000000"/>
                            <w:sz w:val="16"/>
                            <w:szCs w:val="16"/>
                          </w:rPr>
                          <w:t>overlap</w:t>
                        </w:r>
                      </w:p>
                    </w:txbxContent>
                  </v:textbox>
                </v:rect>
                <v:rect id="Rectangle 121" o:spid="_x0000_s1129" style="position:absolute;left:32575;top:21450;width:19431;height:457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" filled="f" stroked="f">
                  <v:textbox style="layout-flow:vertical;mso-layout-flow-alt:bottom-to-top" inset="0,0,0,0">
                    <w:txbxContent>
                      <w:p w14:paraId="3B378A0A" w14:textId="77777777" w:rsidR="00B408EE" w:rsidRDefault="00B408EE" w:rsidP="00B408EE">
                        <w:r>
                          <w:rPr>
                            <w:rFonts w:cs="Arial"/>
                            <w:i/>
                            <w:iCs/>
                            <w:color w:val="000000"/>
                            <w:sz w:val="16"/>
                            <w:szCs w:val="16"/>
                          </w:rPr>
                          <w:t>Main Interconnected Transmission System</w:t>
                        </w:r>
                      </w:p>
                    </w:txbxContent>
                  </v:textbox>
                </v:rect>
                <v:rect id="Rectangle 122" o:spid="_x0000_s1130" style="position:absolute;left:40931;top:21094;width:5849;height:31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" filled="f" stroked="f">
                  <v:textbox style="layout-flow:vertical;mso-layout-flow-alt:bottom-to-top" inset="0,0,0,0">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v:textbox>
                </v:rect>
              </v:group>
            </w:pict>
          </mc:Fallback>
        </mc:AlternateContent>
      </w:r>
    </w:p>
    <w:p w14:paraId="710BBD44" w14:textId="3391326D" w:rsidR="00B408EE" w:rsidRDefault="00B408EE" w:rsidP="007772EC">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12DCFF99" w14:textId="3770A49F"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r>
        <w:rPr>
          <w:rFonts w:ascii="Arial" w:hAnsi="Arial" w:cs="Arial"/>
          <w:sz w:val="24"/>
          <w:szCs w:val="24"/>
        </w:rPr>
        <w:t xml:space="preserve"> </w:t>
      </w:r>
    </w:p>
    <w:p w14:paraId="6D75F7A0" w14:textId="77777777"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p>
    <w:p w14:paraId="3A554FD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E03436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E88FC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F15E40"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6728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B9A4F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54D22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601C1E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4BC33D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A1BC0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CB8BBA2"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49D10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1CFE3E9"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B0DFF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A8E02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822A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A3072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C491F8F"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4265807"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79B0A1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F003071"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CF5F95F" w14:textId="505A740F" w:rsidR="009C1403" w:rsidRDefault="00C6386D" w:rsidP="007772EC">
      <w:pPr>
        <w:kinsoku w:val="0"/>
        <w:overflowPunct w:val="0"/>
        <w:autoSpaceDE/>
        <w:autoSpaceDN/>
        <w:adjustRightInd/>
        <w:spacing w:before="8" w:line="277" w:lineRule="exact"/>
        <w:textAlignment w:val="baseline"/>
        <w:rPr>
          <w:rFonts w:ascii="Arial" w:hAnsi="Arial" w:cs="Arial"/>
          <w:i/>
          <w:iCs/>
          <w:spacing w:val="-3"/>
          <w:sz w:val="24"/>
          <w:szCs w:val="24"/>
        </w:rPr>
      </w:pP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r w:rsidR="00710D3E">
        <w:rPr>
          <w:rFonts w:ascii="Arial" w:hAnsi="Arial" w:cs="Arial"/>
          <w:i/>
          <w:iCs/>
          <w:sz w:val="24"/>
          <w:szCs w:val="24"/>
        </w:rPr>
        <w:t xml:space="preserve"> </w:t>
      </w:r>
      <w:r>
        <w:rPr>
          <w:rFonts w:ascii="Arial" w:hAnsi="Arial" w:cs="Arial"/>
          <w:i/>
          <w:iCs/>
          <w:spacing w:val="-3"/>
          <w:sz w:val="24"/>
          <w:szCs w:val="24"/>
        </w:rPr>
        <w:t>station</w:t>
      </w:r>
    </w:p>
    <w:p w14:paraId="136C8E0D" w14:textId="35C17339"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w:t>
      </w:r>
      <w:r w:rsidR="00E406BD">
        <w:rPr>
          <w:rFonts w:ascii="Arial" w:hAnsi="Arial" w:cs="Arial"/>
          <w:sz w:val="24"/>
          <w:szCs w:val="24"/>
        </w:rPr>
        <w:tab/>
      </w:r>
      <w:r>
        <w:rPr>
          <w:rFonts w:ascii="Arial" w:hAnsi="Arial" w:cs="Arial"/>
          <w:sz w:val="24"/>
          <w:szCs w:val="24"/>
        </w:rPr>
        <w:t xml:space="preserve">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grid entry points (GEP</w:t>
      </w:r>
      <w:r w:rsidR="007F623C">
        <w:rPr>
          <w:rFonts w:ascii="Arial" w:hAnsi="Arial" w:cs="Arial"/>
          <w:i/>
          <w:iCs/>
          <w:sz w:val="24"/>
          <w:szCs w:val="24"/>
        </w:rPr>
        <w:t>s</w:t>
      </w:r>
      <w:r>
        <w:rPr>
          <w:rFonts w:ascii="Arial" w:hAnsi="Arial" w:cs="Arial"/>
          <w:i/>
          <w:iCs/>
          <w:sz w:val="24"/>
          <w:szCs w:val="24"/>
        </w:rPr>
        <w:t xml:space="preserve">)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5635E52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w:t>
      </w:r>
      <w:r w:rsidR="00E406BD">
        <w:rPr>
          <w:rFonts w:ascii="Arial" w:hAnsi="Arial" w:cs="Arial"/>
          <w:sz w:val="24"/>
          <w:szCs w:val="24"/>
        </w:rPr>
        <w:tab/>
      </w:r>
      <w:r>
        <w:rPr>
          <w:rFonts w:ascii="Arial" w:hAnsi="Arial" w:cs="Arial"/>
          <w:sz w:val="24"/>
          <w:szCs w:val="24"/>
        </w:rPr>
        <w:t xml:space="preserve">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596E3450"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w:t>
      </w:r>
      <w:r w:rsidR="00E406BD">
        <w:rPr>
          <w:rFonts w:ascii="Arial" w:hAnsi="Arial" w:cs="Arial"/>
          <w:spacing w:val="-1"/>
          <w:sz w:val="24"/>
          <w:szCs w:val="24"/>
        </w:rPr>
        <w:tab/>
      </w:r>
      <w:r>
        <w:rPr>
          <w:rFonts w:ascii="Arial" w:hAnsi="Arial" w:cs="Arial"/>
          <w:spacing w:val="-1"/>
          <w:sz w:val="24"/>
          <w:szCs w:val="24"/>
        </w:rPr>
        <w:t xml:space="preserve">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w:t>
      </w:r>
      <w:r w:rsidR="00E406BD">
        <w:rPr>
          <w:rFonts w:ascii="Arial" w:hAnsi="Arial" w:cs="Arial"/>
          <w:spacing w:val="-1"/>
          <w:sz w:val="24"/>
          <w:szCs w:val="24"/>
        </w:rPr>
        <w:t xml:space="preserve"> </w:t>
      </w:r>
      <w:r>
        <w:rPr>
          <w:rFonts w:ascii="Arial" w:hAnsi="Arial" w:cs="Arial"/>
          <w:spacing w:val="-1"/>
          <w:sz w:val="24"/>
          <w:szCs w:val="24"/>
        </w:rPr>
        <w:t xml:space="preserve">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447FDB43" w14:textId="77777777" w:rsidR="00C82BE4" w:rsidRDefault="00C82BE4">
      <w:pPr>
        <w:kinsoku w:val="0"/>
        <w:overflowPunct w:val="0"/>
        <w:autoSpaceDE/>
        <w:autoSpaceDN/>
        <w:adjustRightInd/>
        <w:spacing w:before="5" w:line="281" w:lineRule="exact"/>
        <w:textAlignment w:val="baseline"/>
        <w:rPr>
          <w:rFonts w:ascii="Arial" w:hAnsi="Arial" w:cs="Arial"/>
          <w:b/>
          <w:bCs/>
          <w:i/>
          <w:iCs/>
          <w:spacing w:val="-1"/>
          <w:sz w:val="24"/>
          <w:szCs w:val="24"/>
        </w:rPr>
      </w:pPr>
    </w:p>
    <w:p w14:paraId="4EBC77F5" w14:textId="2637C4A6"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4948F034" w:rsidR="009C1403" w:rsidRDefault="00C6386D" w:rsidP="00C82BE4">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1.14</w:t>
      </w:r>
      <w:r w:rsidR="00C82BE4">
        <w:rPr>
          <w:rFonts w:ascii="Arial" w:hAnsi="Arial" w:cs="Arial"/>
          <w:sz w:val="24"/>
          <w:szCs w:val="24"/>
        </w:rPr>
        <w:tab/>
      </w:r>
      <w:r>
        <w:rPr>
          <w:rFonts w:ascii="Arial" w:hAnsi="Arial" w:cs="Arial"/>
          <w:sz w:val="24"/>
          <w:szCs w:val="24"/>
        </w:rPr>
        <w:t xml:space="preserve">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67A41981" w:rsidR="009C1403" w:rsidRDefault="00C6386D" w:rsidP="002C0162">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w:t>
      </w:r>
      <w:r w:rsidR="00C82BE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sz w:val="24"/>
          <w:szCs w:val="24"/>
        </w:rPr>
        <w:t xml:space="preserve">, the </w:t>
      </w:r>
      <w:r>
        <w:rPr>
          <w:rFonts w:ascii="Arial" w:hAnsi="Arial" w:cs="Arial"/>
          <w:i/>
          <w:iCs/>
          <w:sz w:val="24"/>
          <w:szCs w:val="24"/>
        </w:rPr>
        <w:t xml:space="preserve">onshore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6E3D70EB" w:rsidR="009C1403" w:rsidRDefault="00C6386D" w:rsidP="007772EC">
      <w:pPr>
        <w:kinsoku w:val="0"/>
        <w:overflowPunct w:val="0"/>
        <w:autoSpaceDE/>
        <w:autoSpaceDN/>
        <w:adjustRightInd/>
        <w:spacing w:before="206"/>
        <w:ind w:left="648" w:hanging="648"/>
        <w:jc w:val="both"/>
        <w:textAlignment w:val="baseline"/>
        <w:rPr>
          <w:rFonts w:ascii="Arial" w:hAnsi="Arial" w:cs="Arial"/>
          <w:sz w:val="24"/>
          <w:szCs w:val="24"/>
        </w:rPr>
      </w:pPr>
      <w:r>
        <w:rPr>
          <w:rFonts w:ascii="Arial" w:hAnsi="Arial" w:cs="Arial"/>
          <w:sz w:val="24"/>
          <w:szCs w:val="24"/>
        </w:rPr>
        <w:t xml:space="preserve">1.16 </w:t>
      </w:r>
      <w:r w:rsidR="00C82BE4">
        <w:rPr>
          <w:rFonts w:ascii="Arial" w:hAnsi="Arial" w:cs="Arial"/>
          <w:sz w:val="24"/>
          <w:szCs w:val="24"/>
        </w:rPr>
        <w:tab/>
      </w:r>
      <w:r>
        <w:rPr>
          <w:rFonts w:ascii="Arial" w:hAnsi="Arial" w:cs="Arial"/>
          <w:sz w:val="24"/>
          <w:szCs w:val="24"/>
        </w:rPr>
        <w:t xml:space="preserve">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offshore</w:t>
      </w:r>
      <w:r w:rsidR="00C82BE4">
        <w:rPr>
          <w:rFonts w:ascii="Arial" w:hAnsi="Arial" w:cs="Arial"/>
          <w:i/>
          <w:iCs/>
          <w:sz w:val="24"/>
          <w:szCs w:val="24"/>
        </w:rPr>
        <w:t xml:space="preserve"> </w:t>
      </w:r>
      <w:r w:rsidR="00C82BE4">
        <w:rPr>
          <w:rFonts w:ascii="Arial" w:hAnsi="Arial" w:cs="Arial"/>
          <w:sz w:val="24"/>
          <w:szCs w:val="24"/>
        </w:rPr>
        <w:t>c</w:t>
      </w:r>
      <w:r>
        <w:rPr>
          <w:rFonts w:ascii="Arial" w:hAnsi="Arial" w:cs="Arial"/>
          <w:sz w:val="24"/>
          <w:szCs w:val="24"/>
        </w:rPr>
        <w:t xml:space="preserve">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18F53B3F"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sz w:val="24"/>
          <w:szCs w:val="24"/>
        </w:rPr>
      </w:pPr>
      <w:r>
        <w:rPr>
          <w:rFonts w:ascii="Arial" w:hAnsi="Arial" w:cs="Arial"/>
          <w:sz w:val="24"/>
          <w:szCs w:val="24"/>
        </w:rPr>
        <w:lastRenderedPageBreak/>
        <w:t xml:space="preserve">1.16.1 </w:t>
      </w:r>
      <w:r w:rsidR="00C87916">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offshore power stations</w:t>
      </w:r>
      <w:r w:rsidR="00352643">
        <w:rPr>
          <w:rFonts w:ascii="Arial" w:hAnsi="Arial" w:cs="Arial"/>
          <w:i/>
          <w:iCs/>
          <w:sz w:val="24"/>
          <w:szCs w:val="24"/>
        </w:rPr>
        <w:t xml:space="preserve"> </w:t>
      </w:r>
      <w:r>
        <w:rPr>
          <w:rFonts w:ascii="Arial" w:hAnsi="Arial" w:cs="Arial"/>
          <w:sz w:val="24"/>
          <w:szCs w:val="24"/>
        </w:rPr>
        <w:t>feed into</w:t>
      </w:r>
      <w:r w:rsidR="00C82BE4">
        <w:rPr>
          <w:rFonts w:ascii="Arial" w:hAnsi="Arial" w:cs="Arial"/>
          <w:sz w:val="24"/>
          <w:szCs w:val="24"/>
        </w:rPr>
        <w:t xml:space="preserve"> </w:t>
      </w:r>
      <w:r>
        <w:rPr>
          <w:rFonts w:ascii="Arial" w:hAnsi="Arial" w:cs="Arial"/>
          <w:sz w:val="24"/>
          <w:szCs w:val="24"/>
        </w:rPr>
        <w:t xml:space="preserve">an </w:t>
      </w:r>
      <w:r>
        <w:rPr>
          <w:rFonts w:ascii="Arial" w:hAnsi="Arial" w:cs="Arial"/>
          <w:i/>
          <w:iCs/>
          <w:sz w:val="24"/>
          <w:szCs w:val="24"/>
        </w:rPr>
        <w:t>offshore transmission system</w:t>
      </w:r>
      <w:r>
        <w:rPr>
          <w:rFonts w:ascii="Arial" w:hAnsi="Arial" w:cs="Arial"/>
          <w:sz w:val="24"/>
          <w:szCs w:val="24"/>
        </w:rPr>
        <w:t>,</w:t>
      </w:r>
    </w:p>
    <w:p w14:paraId="731764F8" w14:textId="65338CFB"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i/>
          <w:iCs/>
          <w:sz w:val="24"/>
          <w:szCs w:val="24"/>
        </w:rPr>
      </w:pPr>
      <w:r>
        <w:rPr>
          <w:rFonts w:ascii="Arial" w:hAnsi="Arial" w:cs="Arial"/>
          <w:sz w:val="24"/>
          <w:szCs w:val="24"/>
        </w:rPr>
        <w:t>1.16.2</w:t>
      </w:r>
      <w:r w:rsidR="00C87916">
        <w:rPr>
          <w:rFonts w:ascii="Arial" w:hAnsi="Arial" w:cs="Arial"/>
          <w:sz w:val="24"/>
          <w:szCs w:val="24"/>
        </w:rPr>
        <w:tab/>
      </w:r>
      <w:r>
        <w:rPr>
          <w:rFonts w:ascii="Arial" w:hAnsi="Arial" w:cs="Arial"/>
          <w:sz w:val="24"/>
          <w:szCs w:val="24"/>
        </w:rPr>
        <w:t xml:space="preserve">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demand</w:t>
      </w:r>
      <w:r w:rsidR="00352643">
        <w:rPr>
          <w:rFonts w:ascii="Arial" w:hAnsi="Arial" w:cs="Arial"/>
          <w:sz w:val="24"/>
          <w:szCs w:val="24"/>
        </w:rPr>
        <w:t xml:space="preserve"> </w:t>
      </w:r>
      <w:r>
        <w:rPr>
          <w:rFonts w:ascii="Arial" w:hAnsi="Arial" w:cs="Arial"/>
          <w:sz w:val="24"/>
          <w:szCs w:val="24"/>
        </w:rPr>
        <w:t xml:space="preserve">is supplied from an </w:t>
      </w:r>
      <w:r>
        <w:rPr>
          <w:rFonts w:ascii="Arial" w:hAnsi="Arial" w:cs="Arial"/>
          <w:i/>
          <w:iCs/>
          <w:sz w:val="24"/>
          <w:szCs w:val="24"/>
        </w:rPr>
        <w:t>offshore transmission system</w:t>
      </w:r>
    </w:p>
    <w:p w14:paraId="0A6F8A25" w14:textId="77777777" w:rsidR="00434787" w:rsidRDefault="00C6386D" w:rsidP="00C87916">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 xml:space="preserve">1.16.3 </w:t>
      </w:r>
      <w:r w:rsidR="00C87916">
        <w:rPr>
          <w:rFonts w:ascii="Arial" w:hAnsi="Arial" w:cs="Arial"/>
          <w:sz w:val="24"/>
          <w:szCs w:val="24"/>
        </w:rPr>
        <w:tab/>
      </w:r>
      <w:r>
        <w:rPr>
          <w:rFonts w:ascii="Arial" w:hAnsi="Arial" w:cs="Arial"/>
          <w:sz w:val="24"/>
          <w:szCs w:val="24"/>
        </w:rPr>
        <w:t xml:space="preserve">AC or DC </w:t>
      </w:r>
      <w:r>
        <w:rPr>
          <w:rFonts w:ascii="Arial" w:hAnsi="Arial" w:cs="Arial"/>
          <w:i/>
          <w:iCs/>
          <w:sz w:val="24"/>
          <w:szCs w:val="24"/>
        </w:rPr>
        <w:t xml:space="preserve">offshore transmission circuits </w:t>
      </w:r>
    </w:p>
    <w:p w14:paraId="6389832A" w14:textId="7C8796B5" w:rsidR="009C1403" w:rsidRDefault="00C6386D" w:rsidP="007772EC">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the cable circuit/s</w:t>
      </w:r>
      <w:r w:rsidR="00434787">
        <w:rPr>
          <w:rFonts w:ascii="Arial" w:hAnsi="Arial" w:cs="Arial"/>
          <w:i/>
          <w:iCs/>
          <w:sz w:val="24"/>
          <w:szCs w:val="24"/>
        </w:rPr>
        <w:t xml:space="preserve"> </w:t>
      </w:r>
      <w:r>
        <w:rPr>
          <w:rFonts w:ascii="Arial" w:hAnsi="Arial" w:cs="Arial"/>
          <w:sz w:val="24"/>
          <w:szCs w:val="24"/>
        </w:rPr>
        <w:t xml:space="preserve">which may </w:t>
      </w:r>
      <w:r w:rsidR="00127B7D">
        <w:rPr>
          <w:rFonts w:ascii="Arial" w:hAnsi="Arial" w:cs="Arial"/>
          <w:sz w:val="24"/>
          <w:szCs w:val="24"/>
        </w:rPr>
        <w:t>i</w:t>
      </w:r>
      <w:r>
        <w:rPr>
          <w:rFonts w:ascii="Arial" w:hAnsi="Arial" w:cs="Arial"/>
          <w:sz w:val="24"/>
          <w:szCs w:val="24"/>
        </w:rPr>
        <w:t>nclude</w:t>
      </w:r>
      <w:r>
        <w:rPr>
          <w:rFonts w:ascii="Arial" w:hAnsi="Arial" w:cs="Arial"/>
          <w:i/>
          <w:iCs/>
          <w:sz w:val="24"/>
          <w:szCs w:val="24"/>
        </w:rPr>
        <w:t>:</w:t>
      </w:r>
    </w:p>
    <w:p w14:paraId="2D79D2E0" w14:textId="3455B6FF" w:rsidR="009C1403" w:rsidRPr="007772EC" w:rsidRDefault="00C6386D" w:rsidP="007772EC">
      <w:pPr>
        <w:pStyle w:val="ListParagraph"/>
        <w:numPr>
          <w:ilvl w:val="2"/>
          <w:numId w:val="105"/>
        </w:numPr>
        <w:kinsoku w:val="0"/>
        <w:overflowPunct w:val="0"/>
        <w:autoSpaceDE/>
        <w:autoSpaceDN/>
        <w:adjustRightInd/>
        <w:spacing w:before="207" w:line="276" w:lineRule="exact"/>
        <w:jc w:val="both"/>
        <w:textAlignment w:val="baseline"/>
        <w:rPr>
          <w:rFonts w:ascii="Arial" w:hAnsi="Arial" w:cs="Arial"/>
          <w:i/>
          <w:iCs/>
          <w:sz w:val="24"/>
          <w:szCs w:val="24"/>
        </w:rPr>
      </w:pPr>
      <w:r w:rsidRPr="00F4569A">
        <w:rPr>
          <w:rFonts w:ascii="Arial" w:hAnsi="Arial" w:cs="Arial"/>
          <w:sz w:val="24"/>
          <w:szCs w:val="24"/>
        </w:rPr>
        <w:t xml:space="preserve">AC or DC cable </w:t>
      </w:r>
      <w:r w:rsidRPr="00F4569A">
        <w:rPr>
          <w:rFonts w:ascii="Arial" w:hAnsi="Arial" w:cs="Arial"/>
          <w:i/>
          <w:sz w:val="24"/>
          <w:szCs w:val="24"/>
        </w:rPr>
        <w:t xml:space="preserve">offshore transmission circuits </w:t>
      </w:r>
      <w:r w:rsidRPr="00F4569A">
        <w:rPr>
          <w:rFonts w:ascii="Arial" w:hAnsi="Arial" w:cs="Arial"/>
          <w:sz w:val="24"/>
          <w:szCs w:val="24"/>
        </w:rPr>
        <w:t xml:space="preserve">connecting an </w:t>
      </w:r>
      <w:r w:rsidRPr="00F4569A">
        <w:rPr>
          <w:rFonts w:ascii="Arial" w:hAnsi="Arial" w:cs="Arial"/>
          <w:i/>
          <w:sz w:val="24"/>
          <w:szCs w:val="24"/>
        </w:rPr>
        <w:t xml:space="preserve">offshore platform </w:t>
      </w:r>
      <w:r w:rsidRPr="00F4569A">
        <w:rPr>
          <w:rFonts w:ascii="Arial" w:hAnsi="Arial" w:cs="Arial"/>
          <w:sz w:val="24"/>
          <w:szCs w:val="24"/>
        </w:rPr>
        <w:t xml:space="preserve">either directly to an onshore overhead line forming part of the </w:t>
      </w:r>
      <w:r w:rsidRPr="00F4569A">
        <w:rPr>
          <w:rFonts w:ascii="Arial" w:hAnsi="Arial" w:cs="Arial"/>
          <w:i/>
          <w:sz w:val="24"/>
          <w:szCs w:val="24"/>
        </w:rPr>
        <w:t xml:space="preserve">offshore transmission system </w:t>
      </w:r>
      <w:r w:rsidRPr="00F4569A">
        <w:rPr>
          <w:rFonts w:ascii="Arial" w:hAnsi="Arial" w:cs="Arial"/>
          <w:sz w:val="24"/>
          <w:szCs w:val="24"/>
        </w:rPr>
        <w:t xml:space="preserve">or to onshore connection facilities forming part of the </w:t>
      </w:r>
      <w:r w:rsidRPr="00F4569A">
        <w:rPr>
          <w:rFonts w:ascii="Arial" w:hAnsi="Arial" w:cs="Arial"/>
          <w:i/>
          <w:sz w:val="24"/>
          <w:szCs w:val="24"/>
        </w:rPr>
        <w:t>offshore transmission system</w:t>
      </w:r>
      <w:r w:rsidR="00C82BE4" w:rsidRPr="007772EC">
        <w:rPr>
          <w:rFonts w:ascii="Arial" w:hAnsi="Arial" w:cs="Arial"/>
          <w:i/>
          <w:iCs/>
          <w:sz w:val="24"/>
          <w:szCs w:val="24"/>
        </w:rPr>
        <w:t xml:space="preserve"> </w:t>
      </w:r>
    </w:p>
    <w:p w14:paraId="666CB320" w14:textId="77777777" w:rsidR="00307621" w:rsidRDefault="00307621" w:rsidP="00307621">
      <w:pPr>
        <w:kinsoku w:val="0"/>
        <w:overflowPunct w:val="0"/>
        <w:autoSpaceDE/>
        <w:autoSpaceDN/>
        <w:adjustRightInd/>
        <w:spacing w:line="277" w:lineRule="exact"/>
        <w:ind w:left="648" w:hanging="81"/>
        <w:jc w:val="both"/>
        <w:textAlignment w:val="baseline"/>
        <w:rPr>
          <w:rFonts w:ascii="Arial" w:hAnsi="Arial" w:cs="Arial"/>
          <w:sz w:val="24"/>
          <w:szCs w:val="24"/>
        </w:rPr>
      </w:pPr>
    </w:p>
    <w:p w14:paraId="359BB571" w14:textId="631CE43C" w:rsidR="009C1403" w:rsidRDefault="00C6386D" w:rsidP="00307621">
      <w:pPr>
        <w:kinsoku w:val="0"/>
        <w:overflowPunct w:val="0"/>
        <w:autoSpaceDE/>
        <w:autoSpaceDN/>
        <w:adjustRightInd/>
        <w:spacing w:line="277" w:lineRule="exact"/>
        <w:ind w:left="648" w:hanging="81"/>
        <w:jc w:val="both"/>
        <w:textAlignment w:val="baseline"/>
        <w:rPr>
          <w:rFonts w:ascii="Arial" w:hAnsi="Arial" w:cs="Arial"/>
          <w:sz w:val="24"/>
          <w:szCs w:val="24"/>
        </w:rPr>
      </w:pPr>
      <w:r>
        <w:rPr>
          <w:rFonts w:ascii="Arial" w:hAnsi="Arial" w:cs="Arial"/>
          <w:sz w:val="24"/>
          <w:szCs w:val="24"/>
        </w:rPr>
        <w:t>an overhead line section, which may include:</w:t>
      </w:r>
    </w:p>
    <w:p w14:paraId="7CEA8FCA" w14:textId="77777777" w:rsidR="00307621" w:rsidRDefault="00307621" w:rsidP="007772EC">
      <w:pPr>
        <w:kinsoku w:val="0"/>
        <w:overflowPunct w:val="0"/>
        <w:autoSpaceDE/>
        <w:autoSpaceDN/>
        <w:adjustRightInd/>
        <w:spacing w:line="277" w:lineRule="exact"/>
        <w:ind w:left="648" w:hanging="81"/>
        <w:jc w:val="both"/>
        <w:textAlignment w:val="baseline"/>
        <w:rPr>
          <w:rFonts w:ascii="Arial" w:hAnsi="Arial" w:cs="Arial"/>
          <w:sz w:val="24"/>
          <w:szCs w:val="24"/>
        </w:rPr>
      </w:pPr>
    </w:p>
    <w:p w14:paraId="089EE7C9" w14:textId="3276FC84" w:rsidR="009C1403" w:rsidRDefault="00C6386D" w:rsidP="007772EC">
      <w:pPr>
        <w:kinsoku w:val="0"/>
        <w:overflowPunct w:val="0"/>
        <w:autoSpaceDE/>
        <w:autoSpaceDN/>
        <w:adjustRightInd/>
        <w:spacing w:before="23" w:line="281" w:lineRule="exact"/>
        <w:ind w:left="1701" w:hanging="1134"/>
        <w:jc w:val="both"/>
        <w:textAlignment w:val="baseline"/>
        <w:rPr>
          <w:rFonts w:ascii="Arial" w:hAnsi="Arial" w:cs="Arial"/>
          <w:sz w:val="24"/>
          <w:szCs w:val="24"/>
        </w:rPr>
      </w:pPr>
      <w:r>
        <w:rPr>
          <w:rFonts w:ascii="Arial" w:hAnsi="Arial" w:cs="Arial"/>
          <w:sz w:val="24"/>
          <w:szCs w:val="24"/>
        </w:rPr>
        <w:t xml:space="preserve">1.16.5 </w:t>
      </w:r>
      <w:r w:rsidR="00307621">
        <w:rPr>
          <w:rFonts w:ascii="Arial" w:hAnsi="Arial" w:cs="Arial"/>
          <w:sz w:val="24"/>
          <w:szCs w:val="24"/>
        </w:rPr>
        <w:tab/>
      </w:r>
      <w:r>
        <w:rPr>
          <w:rFonts w:ascii="Arial" w:hAnsi="Arial" w:cs="Arial"/>
          <w:sz w:val="24"/>
          <w:szCs w:val="24"/>
        </w:rPr>
        <w:t xml:space="preserve">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r w:rsidR="002C0162">
        <w:rPr>
          <w:rFonts w:ascii="Arial" w:hAnsi="Arial" w:cs="Arial"/>
          <w:i/>
          <w:iCs/>
          <w:sz w:val="24"/>
          <w:szCs w:val="24"/>
        </w:rPr>
        <w:t xml:space="preserve"> </w:t>
      </w: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r w:rsidR="002C0162">
        <w:rPr>
          <w:rFonts w:ascii="Arial" w:hAnsi="Arial" w:cs="Arial"/>
          <w:spacing w:val="7"/>
          <w:sz w:val="24"/>
          <w:szCs w:val="24"/>
        </w:rPr>
        <w:t xml:space="preserve"> </w:t>
      </w: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rsidP="007772EC">
      <w:pPr>
        <w:kinsoku w:val="0"/>
        <w:overflowPunct w:val="0"/>
        <w:autoSpaceDE/>
        <w:autoSpaceDN/>
        <w:adjustRightInd/>
        <w:spacing w:before="204" w:line="275" w:lineRule="exact"/>
        <w:ind w:left="567"/>
        <w:jc w:val="both"/>
        <w:textAlignment w:val="baseline"/>
        <w:rPr>
          <w:rFonts w:ascii="Arial" w:hAnsi="Arial" w:cs="Arial"/>
          <w:sz w:val="24"/>
          <w:szCs w:val="24"/>
        </w:rPr>
      </w:pPr>
      <w:r>
        <w:rPr>
          <w:rFonts w:ascii="Arial" w:hAnsi="Arial" w:cs="Arial"/>
          <w:sz w:val="24"/>
          <w:szCs w:val="24"/>
        </w:rPr>
        <w:t>onshore connection facilities, which may include:</w:t>
      </w:r>
    </w:p>
    <w:p w14:paraId="445C2BF7" w14:textId="4248CF41" w:rsidR="009C1403" w:rsidRDefault="00C6386D" w:rsidP="007772EC">
      <w:pPr>
        <w:kinsoku w:val="0"/>
        <w:overflowPunct w:val="0"/>
        <w:autoSpaceDE/>
        <w:autoSpaceDN/>
        <w:adjustRightInd/>
        <w:spacing w:before="210" w:line="273" w:lineRule="exact"/>
        <w:ind w:left="1701" w:hanging="1053"/>
        <w:jc w:val="both"/>
        <w:textAlignment w:val="baseline"/>
        <w:rPr>
          <w:rFonts w:ascii="Arial" w:hAnsi="Arial" w:cs="Arial"/>
          <w:i/>
          <w:iCs/>
          <w:sz w:val="24"/>
          <w:szCs w:val="24"/>
        </w:rPr>
      </w:pPr>
      <w:r>
        <w:rPr>
          <w:rFonts w:ascii="Arial" w:hAnsi="Arial" w:cs="Arial"/>
          <w:sz w:val="24"/>
          <w:szCs w:val="24"/>
        </w:rPr>
        <w:t xml:space="preserve">1.16.6 </w:t>
      </w:r>
      <w:r w:rsidR="00717B4C">
        <w:rPr>
          <w:rFonts w:ascii="Arial" w:hAnsi="Arial" w:cs="Arial"/>
          <w:sz w:val="24"/>
          <w:szCs w:val="24"/>
        </w:rPr>
        <w:tab/>
      </w:r>
      <w:r>
        <w:rPr>
          <w:rFonts w:ascii="Arial" w:hAnsi="Arial" w:cs="Arial"/>
          <w:sz w:val="24"/>
          <w:szCs w:val="24"/>
        </w:rPr>
        <w:t xml:space="preserve">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1C4E0389" w:rsidR="009C1403" w:rsidRDefault="00C6386D" w:rsidP="007772EC">
      <w:pPr>
        <w:kinsoku w:val="0"/>
        <w:overflowPunct w:val="0"/>
        <w:autoSpaceDE/>
        <w:autoSpaceDN/>
        <w:adjustRightInd/>
        <w:spacing w:before="195" w:line="279" w:lineRule="exact"/>
        <w:ind w:left="1701" w:hanging="1053"/>
        <w:jc w:val="both"/>
        <w:textAlignment w:val="baseline"/>
        <w:rPr>
          <w:rFonts w:ascii="Arial" w:hAnsi="Arial" w:cs="Arial"/>
          <w:i/>
          <w:iCs/>
          <w:sz w:val="24"/>
          <w:szCs w:val="24"/>
        </w:rPr>
      </w:pPr>
      <w:r>
        <w:rPr>
          <w:rFonts w:ascii="Arial" w:hAnsi="Arial" w:cs="Arial"/>
          <w:sz w:val="24"/>
          <w:szCs w:val="24"/>
        </w:rPr>
        <w:t xml:space="preserve">1.16.7 </w:t>
      </w:r>
      <w:r w:rsidR="00717B4C">
        <w:rPr>
          <w:rFonts w:ascii="Arial" w:hAnsi="Arial" w:cs="Arial"/>
          <w:sz w:val="24"/>
          <w:szCs w:val="24"/>
        </w:rPr>
        <w:tab/>
      </w:r>
      <w:r>
        <w:rPr>
          <w:rFonts w:ascii="Arial" w:hAnsi="Arial" w:cs="Arial"/>
          <w:sz w:val="24"/>
          <w:szCs w:val="24"/>
        </w:rPr>
        <w:t xml:space="preserve">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rsidP="002C0162">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 xml:space="preserve">at a voltage level (in that system) </w:t>
      </w:r>
      <w:r w:rsidRPr="00717B4C">
        <w:rPr>
          <w:rFonts w:ascii="Arial" w:hAnsi="Arial" w:cs="Arial"/>
          <w:sz w:val="24"/>
          <w:szCs w:val="24"/>
        </w:rPr>
        <w:t>of</w:t>
      </w:r>
      <w:r w:rsidRPr="007772EC">
        <w:rPr>
          <w:rFonts w:ascii="Arial" w:hAnsi="Arial" w:cs="Arial"/>
          <w:sz w:val="24"/>
          <w:szCs w:val="24"/>
        </w:rPr>
        <w:t xml:space="preserve"> </w:t>
      </w:r>
      <w:r w:rsidR="00C331D8" w:rsidRPr="007772EC">
        <w:rPr>
          <w:rFonts w:ascii="Arial" w:hAnsi="Arial" w:cs="Arial"/>
          <w:sz w:val="24"/>
          <w:szCs w:val="24"/>
        </w:rPr>
        <w:t xml:space="preserve">their </w:t>
      </w:r>
      <w:r w:rsidRPr="00717B4C">
        <w:rPr>
          <w:rFonts w:ascii="Arial" w:hAnsi="Arial" w:cs="Arial"/>
          <w:sz w:val="24"/>
          <w:szCs w:val="24"/>
        </w:rPr>
        <w:t>choosing</w:t>
      </w:r>
      <w:r>
        <w:rPr>
          <w:rFonts w:ascii="Arial" w:hAnsi="Arial" w:cs="Arial"/>
          <w:sz w:val="24"/>
          <w:szCs w:val="24"/>
        </w:rPr>
        <w:t xml:space="preserve">.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15"/>
          <w:pgSz w:w="11904" w:h="16834"/>
          <w:pgMar w:top="1420" w:right="1401" w:bottom="508" w:left="1463" w:header="720" w:footer="720" w:gutter="0"/>
          <w:cols w:space="720"/>
          <w:noEndnote/>
        </w:sectPr>
      </w:pPr>
    </w:p>
    <w:p w14:paraId="35794C4D" w14:textId="6FAFE2C7" w:rsidR="003544E3" w:rsidRDefault="007A309A">
      <w:pPr>
        <w:kinsoku w:val="0"/>
        <w:overflowPunct w:val="0"/>
        <w:autoSpaceDE/>
        <w:autoSpaceDN/>
        <w:adjustRightInd/>
        <w:spacing w:line="280" w:lineRule="exact"/>
        <w:ind w:left="2088" w:right="792" w:hanging="504"/>
        <w:textAlignment w:val="baseline"/>
        <w:rPr>
          <w:rFonts w:ascii="Arial" w:hAnsi="Arial" w:cs="Arial"/>
          <w:spacing w:val="-9"/>
          <w:sz w:val="24"/>
          <w:szCs w:val="24"/>
        </w:rPr>
      </w:pPr>
      <w:r w:rsidRPr="00087373">
        <w:rPr>
          <w:i/>
          <w:noProof/>
        </w:rPr>
        <w:lastRenderedPageBreak/>
        <mc:AlternateContent>
          <mc:Choice Requires="wpc">
            <w:drawing>
              <wp:anchor distT="0" distB="0" distL="114300" distR="114300" simplePos="0" relativeHeight="251658281" behindDoc="0" locked="0" layoutInCell="1" allowOverlap="1" wp14:anchorId="5368CA91" wp14:editId="4D3E34F9">
                <wp:simplePos x="0" y="0"/>
                <wp:positionH relativeFrom="column">
                  <wp:posOffset>-48895</wp:posOffset>
                </wp:positionH>
                <wp:positionV relativeFrom="paragraph">
                  <wp:posOffset>-229235</wp:posOffset>
                </wp:positionV>
                <wp:extent cx="5740400" cy="4296410"/>
                <wp:effectExtent l="0" t="0" r="260350" b="180340"/>
                <wp:wrapNone/>
                <wp:docPr id="7234391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4923111" name="Oval 230"/>
                        <wps:cNvSpPr>
                          <a:spLocks noChangeArrowheads="1"/>
                        </wps:cNvSpPr>
                        <wps:spPr bwMode="auto">
                          <a:xfrm>
                            <a:off x="1942465" y="1143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44955498" name="Oval 231"/>
                        <wps:cNvSpPr>
                          <a:spLocks noChangeArrowheads="1"/>
                        </wps:cNvSpPr>
                        <wps:spPr bwMode="auto">
                          <a:xfrm>
                            <a:off x="2285365" y="114300"/>
                            <a:ext cx="23050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06951913" name="Line 232"/>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270597827" name="Line 233"/>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741543053" name="Line 234"/>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149686278" name="Line 235"/>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8150089" name="Line 236"/>
                        <wps:cNvCnPr>
                          <a:cxnSpLocks noChangeShapeType="1"/>
                        </wps:cNvCnPr>
                        <wps:spPr bwMode="auto">
                          <a:xfrm>
                            <a:off x="23996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3817281" name="Line 237"/>
                        <wps:cNvCnPr>
                          <a:cxnSpLocks noChangeShapeType="1"/>
                        </wps:cNvCnPr>
                        <wps:spPr bwMode="auto">
                          <a:xfrm>
                            <a:off x="20574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6823851" name="Line 238"/>
                        <wps:cNvCnPr>
                          <a:cxnSpLocks noChangeShapeType="1"/>
                        </wps:cNvCnPr>
                        <wps:spPr bwMode="auto">
                          <a:xfrm>
                            <a:off x="1942465"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87390619" name="Line 239"/>
                        <wps:cNvCnPr>
                          <a:cxnSpLocks noChangeShapeType="1"/>
                        </wps:cNvCnPr>
                        <wps:spPr bwMode="auto">
                          <a:xfrm>
                            <a:off x="1942465"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0041834" name="Oval 240"/>
                        <wps:cNvSpPr>
                          <a:spLocks noChangeArrowheads="1"/>
                        </wps:cNvSpPr>
                        <wps:spPr bwMode="auto">
                          <a:xfrm>
                            <a:off x="19424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8191877" name="Oval 241"/>
                        <wps:cNvSpPr>
                          <a:spLocks noChangeArrowheads="1"/>
                        </wps:cNvSpPr>
                        <wps:spPr bwMode="auto">
                          <a:xfrm>
                            <a:off x="22853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9156118" name="Oval 242"/>
                        <wps:cNvSpPr>
                          <a:spLocks noChangeArrowheads="1"/>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5452728" name="Oval 243"/>
                        <wps:cNvSpPr>
                          <a:spLocks noChangeArrowheads="1"/>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8512327" name="Line 244"/>
                        <wps:cNvCnPr>
                          <a:cxnSpLocks noChangeShapeType="1"/>
                        </wps:cNvCnPr>
                        <wps:spPr bwMode="auto">
                          <a:xfrm>
                            <a:off x="20574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1119206" name="Line 245"/>
                        <wps:cNvCnPr>
                          <a:cxnSpLocks noChangeShapeType="1"/>
                        </wps:cNvCnPr>
                        <wps:spPr bwMode="auto">
                          <a:xfrm>
                            <a:off x="20574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8495479" name="Line 246"/>
                        <wps:cNvCnPr>
                          <a:cxnSpLocks noChangeShapeType="1"/>
                        </wps:cNvCnPr>
                        <wps:spPr bwMode="auto">
                          <a:xfrm>
                            <a:off x="23996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6806635" name="Line 247"/>
                        <wps:cNvCnPr>
                          <a:cxnSpLocks noChangeShapeType="1"/>
                        </wps:cNvCnPr>
                        <wps:spPr bwMode="auto">
                          <a:xfrm>
                            <a:off x="23996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91216071" name="Line 248"/>
                        <wps:cNvCnPr>
                          <a:cxnSpLocks noChangeShapeType="1"/>
                        </wps:cNvCnPr>
                        <wps:spPr bwMode="auto">
                          <a:xfrm>
                            <a:off x="2057400"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9595682" name="Oval 249"/>
                        <wps:cNvSpPr>
                          <a:spLocks noChangeArrowheads="1"/>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37328049" name="Oval 250"/>
                        <wps:cNvSpPr>
                          <a:spLocks noChangeArrowheads="1"/>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79326793" name="Line 251"/>
                        <wps:cNvCnPr>
                          <a:cxnSpLocks noChangeShapeType="1"/>
                        </wps:cNvCnPr>
                        <wps:spPr bwMode="auto">
                          <a:xfrm>
                            <a:off x="2399665"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3795259" name="Oval 252"/>
                        <wps:cNvSpPr>
                          <a:spLocks noChangeArrowheads="1"/>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0059604" name="Oval 253"/>
                        <wps:cNvSpPr>
                          <a:spLocks noChangeArrowheads="1"/>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3076651" name="Line 254"/>
                        <wps:cNvCnPr>
                          <a:cxnSpLocks noChangeShapeType="1"/>
                        </wps:cNvCnPr>
                        <wps:spPr bwMode="auto">
                          <a:xfrm>
                            <a:off x="20574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3250363" name="Line 255"/>
                        <wps:cNvCnPr>
                          <a:cxnSpLocks noChangeShapeType="1"/>
                        </wps:cNvCnPr>
                        <wps:spPr bwMode="auto">
                          <a:xfrm>
                            <a:off x="23996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7031009" name="Line 256"/>
                        <wps:cNvCnPr>
                          <a:cxnSpLocks noChangeShapeType="1"/>
                        </wps:cNvCnPr>
                        <wps:spPr bwMode="auto">
                          <a:xfrm>
                            <a:off x="1942465" y="36576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4130627" name="Line 257"/>
                        <wps:cNvCnPr>
                          <a:cxnSpLocks noChangeShapeType="1"/>
                        </wps:cNvCnPr>
                        <wps:spPr bwMode="auto">
                          <a:xfrm>
                            <a:off x="4578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6722256" name="Text Box 258"/>
                        <wps:cNvSpPr txBox="1">
                          <a:spLocks noChangeArrowheads="1"/>
                        </wps:cNvSpPr>
                        <wps:spPr bwMode="auto">
                          <a:xfrm>
                            <a:off x="164465" y="292100"/>
                            <a:ext cx="10293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1867162465" name="Text Box 259"/>
                        <wps:cNvSpPr txBox="1">
                          <a:spLocks noChangeArrowheads="1"/>
                        </wps:cNvSpPr>
                        <wps:spPr bwMode="auto">
                          <a:xfrm>
                            <a:off x="457200" y="800100"/>
                            <a:ext cx="8001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697650662" name="Line 260"/>
                        <wps:cNvCnPr>
                          <a:cxnSpLocks noChangeShapeType="1"/>
                        </wps:cNvCnPr>
                        <wps:spPr bwMode="auto">
                          <a:xfrm>
                            <a:off x="1257300" y="5715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9092272" name="Line 261"/>
                        <wps:cNvCnPr>
                          <a:cxnSpLocks noChangeShapeType="1"/>
                        </wps:cNvCnPr>
                        <wps:spPr bwMode="auto">
                          <a:xfrm>
                            <a:off x="1257300" y="914400"/>
                            <a:ext cx="68516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5665912" name="Text Box 262"/>
                        <wps:cNvSpPr txBox="1">
                          <a:spLocks noChangeArrowheads="1"/>
                        </wps:cNvSpPr>
                        <wps:spPr bwMode="auto">
                          <a:xfrm>
                            <a:off x="2742565" y="10287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847150353" name="AutoShape 263"/>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12121772" name="Text Box 264"/>
                        <wps:cNvSpPr txBox="1">
                          <a:spLocks noChangeArrowheads="1"/>
                        </wps:cNvSpPr>
                        <wps:spPr bwMode="auto">
                          <a:xfrm>
                            <a:off x="75565"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296638685" name="Text Box 265"/>
                        <wps:cNvSpPr txBox="1">
                          <a:spLocks noChangeArrowheads="1"/>
                        </wps:cNvSpPr>
                        <wps:spPr bwMode="auto">
                          <a:xfrm>
                            <a:off x="571500" y="20574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2007372686" name="Text Box 266"/>
                        <wps:cNvSpPr txBox="1">
                          <a:spLocks noChangeArrowheads="1"/>
                        </wps:cNvSpPr>
                        <wps:spPr bwMode="auto">
                          <a:xfrm>
                            <a:off x="113665" y="24003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1925725166" name="Text Box 267"/>
                        <wps:cNvSpPr txBox="1">
                          <a:spLocks noChangeArrowheads="1"/>
                        </wps:cNvSpPr>
                        <wps:spPr bwMode="auto">
                          <a:xfrm>
                            <a:off x="5708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875808637" name="Text Box 268"/>
                        <wps:cNvSpPr txBox="1">
                          <a:spLocks noChangeArrowheads="1"/>
                        </wps:cNvSpPr>
                        <wps:spPr bwMode="auto">
                          <a:xfrm>
                            <a:off x="0" y="3314700"/>
                            <a:ext cx="13722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511732615" name="Line 269"/>
                        <wps:cNvCnPr>
                          <a:cxnSpLocks noChangeShapeType="1"/>
                        </wps:cNvCnPr>
                        <wps:spPr bwMode="auto">
                          <a:xfrm>
                            <a:off x="1257300" y="3657600"/>
                            <a:ext cx="685165"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7339546" name="Text Box 270"/>
                        <wps:cNvSpPr txBox="1">
                          <a:spLocks noChangeArrowheads="1"/>
                        </wps:cNvSpPr>
                        <wps:spPr bwMode="auto">
                          <a:xfrm>
                            <a:off x="2628900" y="3086100"/>
                            <a:ext cx="11430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1614946943" name="Line 271"/>
                        <wps:cNvCnPr>
                          <a:cxnSpLocks noChangeShapeType="1"/>
                        </wps:cNvCnPr>
                        <wps:spPr bwMode="auto">
                          <a:xfrm>
                            <a:off x="54222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0272899" name="Line 272"/>
                        <wps:cNvCnPr>
                          <a:cxnSpLocks noChangeShapeType="1"/>
                        </wps:cNvCnPr>
                        <wps:spPr bwMode="auto">
                          <a:xfrm>
                            <a:off x="54229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4805401" name="Line 273"/>
                        <wps:cNvCnPr>
                          <a:cxnSpLocks noChangeShapeType="1"/>
                        </wps:cNvCnPr>
                        <wps:spPr bwMode="auto">
                          <a:xfrm>
                            <a:off x="5536565"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5348960" name="Line 274"/>
                        <wps:cNvCnPr>
                          <a:cxnSpLocks noChangeShapeType="1"/>
                        </wps:cNvCnPr>
                        <wps:spPr bwMode="auto">
                          <a:xfrm>
                            <a:off x="4108450"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0276796" name="Line 275"/>
                        <wps:cNvCnPr>
                          <a:cxnSpLocks noChangeShapeType="1"/>
                        </wps:cNvCnPr>
                        <wps:spPr bwMode="auto">
                          <a:xfrm>
                            <a:off x="39998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2719579" name="Line 276"/>
                        <wps:cNvCnPr>
                          <a:cxnSpLocks noChangeShapeType="1"/>
                        </wps:cNvCnPr>
                        <wps:spPr bwMode="auto">
                          <a:xfrm>
                            <a:off x="40005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1615414" name="Line 277"/>
                        <wps:cNvCnPr>
                          <a:cxnSpLocks noChangeShapeType="1"/>
                        </wps:cNvCnPr>
                        <wps:spPr bwMode="auto">
                          <a:xfrm>
                            <a:off x="46856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1561925" name="Line 278"/>
                        <wps:cNvCnPr>
                          <a:cxnSpLocks noChangeShapeType="1"/>
                        </wps:cNvCnPr>
                        <wps:spPr bwMode="auto">
                          <a:xfrm>
                            <a:off x="48006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6419309" name="Text Box 279"/>
                        <wps:cNvSpPr txBox="1">
                          <a:spLocks noChangeArrowheads="1"/>
                        </wps:cNvSpPr>
                        <wps:spPr bwMode="auto">
                          <a:xfrm>
                            <a:off x="36576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847111105" name="Text Box 280"/>
                        <wps:cNvSpPr txBox="1">
                          <a:spLocks noChangeArrowheads="1"/>
                        </wps:cNvSpPr>
                        <wps:spPr bwMode="auto">
                          <a:xfrm>
                            <a:off x="5651500" y="1143000"/>
                            <a:ext cx="341630"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680328798" name="Text Box 281"/>
                        <wps:cNvSpPr txBox="1">
                          <a:spLocks noChangeArrowheads="1"/>
                        </wps:cNvSpPr>
                        <wps:spPr bwMode="auto">
                          <a:xfrm>
                            <a:off x="4914265" y="914400"/>
                            <a:ext cx="457835" cy="2743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473392440" name="Text Box 282"/>
                        <wps:cNvSpPr txBox="1">
                          <a:spLocks noChangeArrowheads="1"/>
                        </wps:cNvSpPr>
                        <wps:spPr bwMode="auto">
                          <a:xfrm>
                            <a:off x="4229100" y="1485900"/>
                            <a:ext cx="342900" cy="1143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1494627849" name="Text Box 283"/>
                        <wps:cNvSpPr txBox="1">
                          <a:spLocks noChangeArrowheads="1"/>
                        </wps:cNvSpPr>
                        <wps:spPr bwMode="auto">
                          <a:xfrm>
                            <a:off x="571500" y="3829685"/>
                            <a:ext cx="4802505" cy="65595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wps:txbx>
                        <wps:bodyPr rot="0" vert="horz" wrap="square" lIns="91440" tIns="45720" rIns="91440" bIns="45720" anchor="t" anchorCtr="0" upright="1">
                          <a:noAutofit/>
                        </wps:bodyPr>
                      </wps:wsp>
                      <wps:wsp>
                        <wps:cNvPr id="328937597" name="Line 284"/>
                        <wps:cNvCnPr>
                          <a:cxnSpLocks noChangeShapeType="1"/>
                        </wps:cNvCnPr>
                        <wps:spPr bwMode="auto">
                          <a:xfrm>
                            <a:off x="4685665"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4384541" name="Line 285"/>
                        <wps:cNvCnPr>
                          <a:cxnSpLocks noChangeShapeType="1"/>
                        </wps:cNvCnPr>
                        <wps:spPr bwMode="auto">
                          <a:xfrm>
                            <a:off x="1942465" y="3086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6234574" name="Line 286"/>
                        <wps:cNvCnPr>
                          <a:cxnSpLocks noChangeShapeType="1"/>
                        </wps:cNvCnPr>
                        <wps:spPr bwMode="auto">
                          <a:xfrm>
                            <a:off x="12573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anchor>
            </w:drawing>
          </mc:Choice>
          <mc:Fallback>
            <w:pict>
              <v:group w14:anchorId="5368CA91" id="Canvas 3" o:spid="_x0000_s1131" editas="canvas" style="position:absolute;left:0;text-align:left;margin-left:-3.85pt;margin-top:-18.05pt;width:452pt;height:338.3pt;z-index:251658281" coordsize="57404,4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">
                <v:shape id="_x0000_s1132" type="#_x0000_t75" style="position:absolute;width:57404;height:42964;visibility:visible;mso-wrap-style:square">
                  <v:fill o:detectmouseclick="t"/>
                  <v:path o:connecttype="none"/>
                </v:shape>
                <v:oval id="Oval 230" o:spid="_x0000_s1133"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" strokeweight="2pt"/>
                <v:oval id="Oval 231" o:spid="_x0000_s1134"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" strokeweight="2pt"/>
                <v:line id="Line 232" o:spid="_x0000_s1135"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" stroked="f"/>
                <v:line id="Line 233" o:spid="_x0000_s1136"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" stroked="f"/>
                <v:line id="Line 234" o:spid="_x0000_s1137"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" stroked="f"/>
                <v:line id="Line 235" o:spid="_x0000_s1138"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" stroked="f"/>
                <v:line id="Line 236" o:spid="_x0000_s1139"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" strokeweight="2pt"/>
                <v:line id="Line 237" o:spid="_x0000_s1140"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" strokeweight="2pt"/>
                <v:line id="Line 238" o:spid="_x0000_s1141"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" strokeweight="3pt"/>
                <v:line id="Line 239" o:spid="_x0000_s1142"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" strokeweight="3pt"/>
                <v:oval id="Oval 240" o:spid="_x0000_s1143"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" strokeweight="2pt"/>
                <v:oval id="Oval 241" o:spid="_x0000_s1144"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" strokeweight="2pt"/>
                <v:oval id="Oval 242" o:spid="_x0000_s1145"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" strokeweight="2pt">
                  <v:fill opacity="0"/>
                </v:oval>
                <v:oval id="Oval 243" o:spid="_x0000_s1146"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" strokeweight="2pt">
                  <v:fill opacity="0"/>
                </v:oval>
                <v:line id="Line 244" o:spid="_x0000_s1147"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" strokeweight="2pt"/>
                <v:line id="Line 245" o:spid="_x0000_s1148"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" strokeweight="2pt"/>
                <v:line id="Line 246" o:spid="_x0000_s1149"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" strokeweight="2pt"/>
                <v:line id="Line 247" o:spid="_x0000_s1150"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" strokeweight="2pt"/>
                <v:line id="Line 248" o:spid="_x0000_s1151"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" strokeweight="2pt"/>
                <v:oval id="Oval 249" o:spid="_x0000_s1152"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" strokeweight="2pt">
                  <v:fill opacity="0"/>
                </v:oval>
                <v:oval id="Oval 250" o:spid="_x0000_s1153"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" strokeweight="2pt">
                  <v:fill opacity="0"/>
                </v:oval>
                <v:line id="Line 251" o:spid="_x0000_s1154"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" strokeweight="2pt"/>
                <v:oval id="Oval 252" o:spid="_x0000_s1155"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" strokeweight="2pt">
                  <v:fill opacity="0"/>
                </v:oval>
                <v:oval id="Oval 253" o:spid="_x0000_s1156"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" strokeweight="2pt">
                  <v:fill opacity="0"/>
                </v:oval>
                <v:line id="Line 254" o:spid="_x0000_s1157"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" strokeweight="2pt"/>
                <v:line id="Line 255" o:spid="_x0000_s1158"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" strokeweight="2pt"/>
                <v:line id="Line 256" o:spid="_x0000_s1159"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" strokeweight="3pt"/>
                <v:line id="Line 257" o:spid="_x0000_s1160"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" strokeweight=".25pt">
                  <v:stroke dashstyle="dash"/>
                </v:line>
                <v:shapetype id="_x0000_t202" coordsize="21600,21600" o:spt="202" path="m,l,21600r21600,l21600,xe">
                  <v:stroke joinstyle="miter"/>
                  <v:path gradientshapeok="t" o:connecttype="rect"/>
                </v:shapetype>
                <v:shape id="Text Box 258" o:spid="_x0000_s1161"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" stroked="f">
                  <v:textbo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259" o:spid="_x0000_s1162"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" stroked="f">
                  <v:textbo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260" o:spid="_x0000_s1163"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">
                  <v:stroke endarrow="block"/>
                </v:line>
                <v:line id="Line 261" o:spid="_x0000_s1164"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">
                  <v:stroke endarrow="block"/>
                </v:line>
                <v:shape id="Text Box 262" o:spid="_x0000_s1165"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" stroked="f">
                  <v:textbo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3" o:spid="_x0000_s1166"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"/>
                <v:shape id="Text Box 264" o:spid="_x0000_s1167"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" stroked="f">
                  <v:textbo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v:textbox>
                </v:shape>
                <v:shape id="Text Box 265" o:spid="_x0000_s1168"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" stroked="f">
                  <v:textbo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v:textbox>
                </v:shape>
                <v:shape id="Text Box 266" o:spid="_x0000_s1169"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" stroked="f">
                  <v:textbo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v:textbox>
                </v:shape>
                <v:shape id="Text Box 267" o:spid="_x0000_s1170"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" stroked="f">
                  <v:textbo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v:textbox>
                </v:shape>
                <v:shape id="Text Box 268" o:spid="_x0000_s1171"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" stroked="f">
                  <v:textbo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269" o:spid="_x0000_s1172"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">
                  <v:stroke endarrow="block"/>
                </v:line>
                <v:shape id="Text Box 270" o:spid="_x0000_s1173"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" stroked="f">
                  <v:textbo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271" o:spid="_x0000_s1174"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"/>
                <v:line id="Line 272" o:spid="_x0000_s1175"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"/>
                <v:line id="Line 273" o:spid="_x0000_s1176"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"/>
                <v:line id="Line 274" o:spid="_x0000_s1177"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" strokeweight=".25pt"/>
                <v:line id="Line 275" o:spid="_x0000_s1178"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"/>
                <v:line id="Line 276" o:spid="_x0000_s1179"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"/>
                <v:line id="Line 277" o:spid="_x0000_s1180"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"/>
                <v:line id="Line 278" o:spid="_x0000_s1181"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"/>
                <v:shape id="Text Box 279" o:spid="_x0000_s1182"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" stroked="f">
                  <v:textbox style="layout-flow:vertical;mso-layout-flow-alt:bottom-to-top">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280" o:spid="_x0000_s1183"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" stroked="f">
                  <v:textbox style="layout-flow:vertical;mso-layout-flow-alt:bottom-to-top">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281" o:spid="_x0000_s1184"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" stroked="f">
                  <v:textbox style="layout-flow:vertical;mso-layout-flow-alt:bottom-to-top">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282" o:spid="_x0000_s1185"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" stroked="f">
                  <v:textbox style="layout-flow:vertical;mso-layout-flow-alt:bottom-to-top">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283" o:spid="_x0000_s1186"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" stroked="f">
                  <v:textbo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v:textbox>
                </v:shape>
                <v:line id="Line 284" o:spid="_x0000_s1187"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"/>
                <v:line id="Line 285" o:spid="_x0000_s1188"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" strokeweight="3pt"/>
                <v:line id="Line 286" o:spid="_x0000_s1189"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">
                  <v:stroke endarrow="block"/>
                </v:line>
              </v:group>
            </w:pict>
          </mc:Fallback>
        </mc:AlternateContent>
      </w:r>
    </w:p>
    <w:p w14:paraId="606BC0F2" w14:textId="70144729"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A9EA19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278900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474E6A2" w14:textId="47A999A4"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F232B1" w14:textId="23EF520E"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63830D" w14:textId="3090A8DF"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CE91BFD" w14:textId="15F33F3D"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631250C" w14:textId="5F8BA33B"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62C53AC" w14:textId="3E64A9AC"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4207F61" w14:textId="2A3949E8"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A2D8D50"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55B644A"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856B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617BB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CE3222"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E25876" w14:textId="36F65992"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3E92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DA3F33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2263209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F0036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B91E4F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35421FC"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4E2367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51B2D53" w14:textId="7CD840F3" w:rsidR="009C1403" w:rsidRDefault="007950BE">
      <w:pPr>
        <w:kinsoku w:val="0"/>
        <w:overflowPunct w:val="0"/>
        <w:autoSpaceDE/>
        <w:autoSpaceDN/>
        <w:adjustRightInd/>
        <w:spacing w:before="341" w:line="275" w:lineRule="exact"/>
        <w:ind w:left="648" w:hanging="648"/>
        <w:jc w:val="both"/>
        <w:textAlignment w:val="baseline"/>
        <w:rPr>
          <w:rFonts w:ascii="Arial" w:hAnsi="Arial" w:cs="Arial"/>
          <w:sz w:val="24"/>
          <w:szCs w:val="24"/>
        </w:rPr>
      </w:pPr>
      <w:r>
        <w:rPr>
          <w:rFonts w:ascii="Arial" w:hAnsi="Arial" w:cs="Arial"/>
          <w:sz w:val="24"/>
          <w:szCs w:val="24"/>
        </w:rPr>
        <w:t>1</w:t>
      </w:r>
      <w:r w:rsidR="00C6386D">
        <w:rPr>
          <w:rFonts w:ascii="Arial" w:hAnsi="Arial" w:cs="Arial"/>
          <w:sz w:val="24"/>
          <w:szCs w:val="24"/>
        </w:rPr>
        <w:t>.18</w:t>
      </w:r>
      <w:r>
        <w:rPr>
          <w:rFonts w:ascii="Arial" w:hAnsi="Arial" w:cs="Arial"/>
          <w:sz w:val="24"/>
          <w:szCs w:val="24"/>
        </w:rPr>
        <w:tab/>
      </w:r>
      <w:r w:rsidR="00C6386D">
        <w:rPr>
          <w:rFonts w:ascii="Arial" w:hAnsi="Arial" w:cs="Arial"/>
          <w:sz w:val="24"/>
          <w:szCs w:val="24"/>
        </w:rPr>
        <w:t xml:space="preserve">The boundaries between functional parts of an </w:t>
      </w:r>
      <w:r w:rsidR="00C6386D">
        <w:rPr>
          <w:rFonts w:ascii="Arial" w:hAnsi="Arial" w:cs="Arial"/>
          <w:i/>
          <w:iCs/>
          <w:sz w:val="24"/>
          <w:szCs w:val="24"/>
        </w:rPr>
        <w:t xml:space="preserve">offshore transmission system </w:t>
      </w:r>
      <w:r w:rsidR="00C6386D">
        <w:rPr>
          <w:rFonts w:ascii="Arial" w:hAnsi="Arial" w:cs="Arial"/>
          <w:sz w:val="24"/>
          <w:szCs w:val="24"/>
        </w:rPr>
        <w:t xml:space="preserve">will vary according to circumstances. In the example illustrated in Figure 1.3, the </w:t>
      </w:r>
      <w:r w:rsidR="00C6386D">
        <w:rPr>
          <w:rFonts w:ascii="Arial" w:hAnsi="Arial" w:cs="Arial"/>
          <w:i/>
          <w:iCs/>
          <w:sz w:val="24"/>
          <w:szCs w:val="24"/>
        </w:rPr>
        <w:t xml:space="preserve">first onshore substation </w:t>
      </w:r>
      <w:r w:rsidR="00C6386D">
        <w:rPr>
          <w:rFonts w:ascii="Arial" w:hAnsi="Arial" w:cs="Arial"/>
          <w:sz w:val="24"/>
          <w:szCs w:val="24"/>
        </w:rPr>
        <w:t xml:space="preserve">is owned by the </w:t>
      </w:r>
      <w:r w:rsidR="00C6386D">
        <w:rPr>
          <w:rFonts w:ascii="Arial" w:hAnsi="Arial" w:cs="Arial"/>
          <w:i/>
          <w:iCs/>
          <w:sz w:val="24"/>
          <w:szCs w:val="24"/>
        </w:rPr>
        <w:t xml:space="preserve">onshore transmission system </w:t>
      </w:r>
      <w:r w:rsidR="00C6386D">
        <w:rPr>
          <w:rFonts w:ascii="Arial" w:hAnsi="Arial" w:cs="Arial"/>
          <w:sz w:val="24"/>
          <w:szCs w:val="24"/>
        </w:rPr>
        <w:t xml:space="preserve">owner or </w:t>
      </w:r>
      <w:r w:rsidR="00C6386D">
        <w:rPr>
          <w:rFonts w:ascii="Arial" w:hAnsi="Arial" w:cs="Arial"/>
          <w:i/>
          <w:iCs/>
          <w:sz w:val="24"/>
          <w:szCs w:val="24"/>
        </w:rPr>
        <w:t xml:space="preserve">user system </w:t>
      </w:r>
      <w:r w:rsidR="00C6386D">
        <w:rPr>
          <w:rFonts w:ascii="Arial" w:hAnsi="Arial" w:cs="Arial"/>
          <w:sz w:val="24"/>
          <w:szCs w:val="24"/>
        </w:rPr>
        <w:t xml:space="preserve">owner. Accordingly,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user system interface point</w:t>
      </w:r>
      <w:r w:rsidR="00C6386D">
        <w:rPr>
          <w:rFonts w:ascii="Arial" w:hAnsi="Arial" w:cs="Arial"/>
          <w:sz w:val="24"/>
          <w:szCs w:val="24"/>
        </w:rPr>
        <w:t xml:space="preserve">, as the case may be, would be at the lower voltage side rather than the higher voltage side of the transformers at the </w:t>
      </w:r>
      <w:r w:rsidR="00C6386D">
        <w:rPr>
          <w:rFonts w:ascii="Arial" w:hAnsi="Arial" w:cs="Arial"/>
          <w:i/>
          <w:iCs/>
          <w:sz w:val="24"/>
          <w:szCs w:val="24"/>
        </w:rPr>
        <w:t xml:space="preserve">first onshore substation. </w:t>
      </w:r>
      <w:r w:rsidR="00C6386D">
        <w:rPr>
          <w:rFonts w:ascii="Arial" w:hAnsi="Arial" w:cs="Arial"/>
          <w:sz w:val="24"/>
          <w:szCs w:val="24"/>
        </w:rPr>
        <w:t xml:space="preserve">Similarly, the extent of the </w:t>
      </w:r>
      <w:r w:rsidR="00C6386D">
        <w:rPr>
          <w:rFonts w:ascii="Arial" w:hAnsi="Arial" w:cs="Arial"/>
          <w:i/>
          <w:iCs/>
          <w:sz w:val="24"/>
          <w:szCs w:val="24"/>
        </w:rPr>
        <w:t xml:space="preserve">offshore </w:t>
      </w:r>
      <w:r w:rsidR="00C6386D">
        <w:rPr>
          <w:rFonts w:ascii="Arial" w:hAnsi="Arial" w:cs="Arial"/>
          <w:sz w:val="24"/>
          <w:szCs w:val="24"/>
        </w:rPr>
        <w:t xml:space="preserve">generation and demand connection criteria also move with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 xml:space="preserve">user system interface point. </w:t>
      </w:r>
      <w:r w:rsidR="00C6386D">
        <w:rPr>
          <w:rFonts w:ascii="Arial" w:hAnsi="Arial" w:cs="Arial"/>
          <w:sz w:val="24"/>
          <w:szCs w:val="24"/>
        </w:rPr>
        <w:t xml:space="preserve">The </w:t>
      </w:r>
      <w:r w:rsidR="00C6386D">
        <w:rPr>
          <w:rFonts w:ascii="Arial" w:hAnsi="Arial" w:cs="Arial"/>
          <w:i/>
          <w:iCs/>
          <w:sz w:val="24"/>
          <w:szCs w:val="24"/>
        </w:rPr>
        <w:t xml:space="preserve">first onshore substation </w:t>
      </w:r>
      <w:r w:rsidR="00C6386D">
        <w:rPr>
          <w:rFonts w:ascii="Arial" w:hAnsi="Arial" w:cs="Arial"/>
          <w:sz w:val="24"/>
          <w:szCs w:val="24"/>
        </w:rPr>
        <w:t xml:space="preserve">forms part of the </w:t>
      </w:r>
      <w:r w:rsidR="00C6386D">
        <w:rPr>
          <w:rFonts w:ascii="Arial" w:hAnsi="Arial" w:cs="Arial"/>
          <w:i/>
          <w:iCs/>
          <w:sz w:val="24"/>
          <w:szCs w:val="24"/>
        </w:rPr>
        <w:t xml:space="preserve">onshore transmission system </w:t>
      </w:r>
      <w:r w:rsidR="00C6386D">
        <w:rPr>
          <w:rFonts w:ascii="Arial" w:hAnsi="Arial" w:cs="Arial"/>
          <w:sz w:val="24"/>
          <w:szCs w:val="24"/>
        </w:rPr>
        <w:t xml:space="preserve">or onshore </w:t>
      </w:r>
      <w:r w:rsidR="00C6386D">
        <w:rPr>
          <w:rFonts w:ascii="Arial" w:hAnsi="Arial" w:cs="Arial"/>
          <w:i/>
          <w:iCs/>
          <w:sz w:val="24"/>
          <w:szCs w:val="24"/>
        </w:rPr>
        <w:t xml:space="preserve">user system </w:t>
      </w:r>
      <w:r w:rsidR="00C6386D">
        <w:rPr>
          <w:rFonts w:ascii="Arial" w:hAnsi="Arial" w:cs="Arial"/>
          <w:sz w:val="24"/>
          <w:szCs w:val="24"/>
        </w:rPr>
        <w:t>as the case may be.</w:t>
      </w:r>
    </w:p>
    <w:p w14:paraId="09C5931E" w14:textId="77777777" w:rsidR="009C1403" w:rsidRDefault="00647AA3">
      <w:pPr>
        <w:widowControl/>
        <w:rPr>
          <w:sz w:val="24"/>
          <w:szCs w:val="24"/>
        </w:rPr>
      </w:pPr>
      <w:r>
        <w:rPr>
          <w:sz w:val="24"/>
          <w:szCs w:val="24"/>
        </w:rPr>
        <w:t xml:space="preserve"> </w:t>
      </w:r>
    </w:p>
    <w:p w14:paraId="4E300998" w14:textId="3A03191A" w:rsidR="00C92733" w:rsidRDefault="00BB54B3">
      <w:pPr>
        <w:widowControl/>
        <w:rPr>
          <w:sz w:val="24"/>
          <w:szCs w:val="24"/>
        </w:rPr>
      </w:pPr>
      <w:r w:rsidRPr="00087373">
        <w:rPr>
          <w:noProof/>
        </w:rPr>
        <w:lastRenderedPageBreak/>
        <mc:AlternateContent>
          <mc:Choice Requires="wpc">
            <w:drawing>
              <wp:inline distT="0" distB="0" distL="0" distR="0" wp14:anchorId="4AF9B4B0" wp14:editId="36DEC7FB">
                <wp:extent cx="5740400" cy="5120841"/>
                <wp:effectExtent l="0" t="0" r="0" b="0"/>
                <wp:docPr id="1383737049"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69404080" name="Oval 289"/>
                        <wps:cNvSpPr>
                          <a:spLocks noChangeArrowheads="1"/>
                        </wps:cNvSpPr>
                        <wps:spPr bwMode="auto">
                          <a:xfrm>
                            <a:off x="1879600" y="1143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408128" name="Oval 290"/>
                        <wps:cNvSpPr>
                          <a:spLocks noChangeArrowheads="1"/>
                        </wps:cNvSpPr>
                        <wps:spPr bwMode="auto">
                          <a:xfrm>
                            <a:off x="2222500" y="114300"/>
                            <a:ext cx="22987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13822478" name="Line 291"/>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5246739" name="Line 292"/>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506777052" name="Line 293"/>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7232109" name="Line 294"/>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853111349" name="Line 295"/>
                        <wps:cNvCnPr>
                          <a:cxnSpLocks noChangeShapeType="1"/>
                        </wps:cNvCnPr>
                        <wps:spPr bwMode="auto">
                          <a:xfrm>
                            <a:off x="23361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148342" name="Line 296"/>
                        <wps:cNvCnPr>
                          <a:cxnSpLocks noChangeShapeType="1"/>
                        </wps:cNvCnPr>
                        <wps:spPr bwMode="auto">
                          <a:xfrm>
                            <a:off x="19939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538378" name="Line 297"/>
                        <wps:cNvCnPr>
                          <a:cxnSpLocks noChangeShapeType="1"/>
                        </wps:cNvCnPr>
                        <wps:spPr bwMode="auto">
                          <a:xfrm>
                            <a:off x="1879600"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3074929" name="Line 298"/>
                        <wps:cNvCnPr>
                          <a:cxnSpLocks noChangeShapeType="1"/>
                        </wps:cNvCnPr>
                        <wps:spPr bwMode="auto">
                          <a:xfrm>
                            <a:off x="1879600"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9059443" name="Oval 299"/>
                        <wps:cNvSpPr>
                          <a:spLocks noChangeArrowheads="1"/>
                        </wps:cNvSpPr>
                        <wps:spPr bwMode="auto">
                          <a:xfrm>
                            <a:off x="1879600" y="10287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9816174" name="Oval 300"/>
                        <wps:cNvSpPr>
                          <a:spLocks noChangeArrowheads="1"/>
                        </wps:cNvSpPr>
                        <wps:spPr bwMode="auto">
                          <a:xfrm>
                            <a:off x="2222500"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8123923" name="Oval 301"/>
                        <wps:cNvSpPr>
                          <a:spLocks noChangeArrowheads="1"/>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47151194" name="Oval 302"/>
                        <wps:cNvSpPr>
                          <a:spLocks noChangeArrowheads="1"/>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95138831" name="Line 303"/>
                        <wps:cNvCnPr>
                          <a:cxnSpLocks noChangeShapeType="1"/>
                        </wps:cNvCnPr>
                        <wps:spPr bwMode="auto">
                          <a:xfrm>
                            <a:off x="19939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1798460" name="Line 304"/>
                        <wps:cNvCnPr>
                          <a:cxnSpLocks noChangeShapeType="1"/>
                        </wps:cNvCnPr>
                        <wps:spPr bwMode="auto">
                          <a:xfrm>
                            <a:off x="19939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9129475" name="Line 305"/>
                        <wps:cNvCnPr>
                          <a:cxnSpLocks noChangeShapeType="1"/>
                        </wps:cNvCnPr>
                        <wps:spPr bwMode="auto">
                          <a:xfrm>
                            <a:off x="23361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5080428" name="Line 306"/>
                        <wps:cNvCnPr>
                          <a:cxnSpLocks noChangeShapeType="1"/>
                        </wps:cNvCnPr>
                        <wps:spPr bwMode="auto">
                          <a:xfrm>
                            <a:off x="23361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855112" name="Line 307"/>
                        <wps:cNvCnPr>
                          <a:cxnSpLocks noChangeShapeType="1"/>
                        </wps:cNvCnPr>
                        <wps:spPr bwMode="auto">
                          <a:xfrm>
                            <a:off x="2158365" y="1485900"/>
                            <a:ext cx="1270" cy="20574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095268" name="Line 308"/>
                        <wps:cNvCnPr>
                          <a:cxnSpLocks noChangeShapeType="1"/>
                        </wps:cNvCnPr>
                        <wps:spPr bwMode="auto">
                          <a:xfrm>
                            <a:off x="19939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646855" name="Line 309"/>
                        <wps:cNvCnPr>
                          <a:cxnSpLocks noChangeShapeType="1"/>
                        </wps:cNvCnPr>
                        <wps:spPr bwMode="auto">
                          <a:xfrm>
                            <a:off x="23361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3402524" name="Line 310"/>
                        <wps:cNvCnPr>
                          <a:cxnSpLocks noChangeShapeType="1"/>
                        </wps:cNvCnPr>
                        <wps:spPr bwMode="auto">
                          <a:xfrm>
                            <a:off x="1879600" y="35433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0770550" name="Line 311"/>
                        <wps:cNvCnPr>
                          <a:cxnSpLocks noChangeShapeType="1"/>
                        </wps:cNvCnPr>
                        <wps:spPr bwMode="auto">
                          <a:xfrm>
                            <a:off x="3943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9119235" name="Text Box 312"/>
                        <wps:cNvSpPr txBox="1">
                          <a:spLocks noChangeArrowheads="1"/>
                        </wps:cNvSpPr>
                        <wps:spPr bwMode="auto">
                          <a:xfrm>
                            <a:off x="165100" y="802005"/>
                            <a:ext cx="1028700" cy="3409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295631663" name="Line 313"/>
                        <wps:cNvCnPr>
                          <a:cxnSpLocks noChangeShapeType="1"/>
                        </wps:cNvCnPr>
                        <wps:spPr bwMode="auto">
                          <a:xfrm>
                            <a:off x="1181100" y="571500"/>
                            <a:ext cx="8001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9864860" name="Line 314"/>
                        <wps:cNvCnPr>
                          <a:cxnSpLocks noChangeShapeType="1"/>
                        </wps:cNvCnPr>
                        <wps:spPr bwMode="auto">
                          <a:xfrm>
                            <a:off x="1193800" y="914400"/>
                            <a:ext cx="6858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0828673" name="Text Box 315"/>
                        <wps:cNvSpPr txBox="1">
                          <a:spLocks noChangeArrowheads="1"/>
                        </wps:cNvSpPr>
                        <wps:spPr bwMode="auto">
                          <a:xfrm>
                            <a:off x="2679700" y="1028700"/>
                            <a:ext cx="685165"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476716863" name="AutoShape 316"/>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3722978" name="Text Box 317"/>
                        <wps:cNvSpPr txBox="1">
                          <a:spLocks noChangeArrowheads="1"/>
                        </wps:cNvSpPr>
                        <wps:spPr bwMode="auto">
                          <a:xfrm>
                            <a:off x="0"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1132184638" name="Text Box 318"/>
                        <wps:cNvSpPr txBox="1">
                          <a:spLocks noChangeArrowheads="1"/>
                        </wps:cNvSpPr>
                        <wps:spPr bwMode="auto">
                          <a:xfrm>
                            <a:off x="508635" y="2057400"/>
                            <a:ext cx="68516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1825912361" name="Text Box 319"/>
                        <wps:cNvSpPr txBox="1">
                          <a:spLocks noChangeArrowheads="1"/>
                        </wps:cNvSpPr>
                        <wps:spPr bwMode="auto">
                          <a:xfrm>
                            <a:off x="50800" y="24003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366528990" name="Text Box 320"/>
                        <wps:cNvSpPr txBox="1">
                          <a:spLocks noChangeArrowheads="1"/>
                        </wps:cNvSpPr>
                        <wps:spPr bwMode="auto">
                          <a:xfrm>
                            <a:off x="5073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456789095" name="Text Box 321"/>
                        <wps:cNvSpPr txBox="1">
                          <a:spLocks noChangeArrowheads="1"/>
                        </wps:cNvSpPr>
                        <wps:spPr bwMode="auto">
                          <a:xfrm>
                            <a:off x="393700" y="3543300"/>
                            <a:ext cx="687705"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2113346495" name="Line 322"/>
                        <wps:cNvCnPr>
                          <a:cxnSpLocks noChangeShapeType="1"/>
                        </wps:cNvCnPr>
                        <wps:spPr bwMode="auto">
                          <a:xfrm>
                            <a:off x="1193800" y="3657600"/>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2933648" name="Text Box 323"/>
                        <wps:cNvSpPr txBox="1">
                          <a:spLocks noChangeArrowheads="1"/>
                        </wps:cNvSpPr>
                        <wps:spPr bwMode="auto">
                          <a:xfrm>
                            <a:off x="2565400" y="3657600"/>
                            <a:ext cx="13716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443544499" name="Line 324"/>
                        <wps:cNvCnPr>
                          <a:cxnSpLocks noChangeShapeType="1"/>
                        </wps:cNvCnPr>
                        <wps:spPr bwMode="auto">
                          <a:xfrm>
                            <a:off x="53714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45541569" name="Line 325"/>
                        <wps:cNvCnPr>
                          <a:cxnSpLocks noChangeShapeType="1"/>
                        </wps:cNvCnPr>
                        <wps:spPr bwMode="auto">
                          <a:xfrm>
                            <a:off x="53721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9928523" name="Line 326"/>
                        <wps:cNvCnPr>
                          <a:cxnSpLocks noChangeShapeType="1"/>
                        </wps:cNvCnPr>
                        <wps:spPr bwMode="auto">
                          <a:xfrm>
                            <a:off x="54864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84853" name="Line 327"/>
                        <wps:cNvCnPr>
                          <a:cxnSpLocks noChangeShapeType="1"/>
                        </wps:cNvCnPr>
                        <wps:spPr bwMode="auto">
                          <a:xfrm>
                            <a:off x="4045585"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9724783" name="Line 328"/>
                        <wps:cNvCnPr>
                          <a:cxnSpLocks noChangeShapeType="1"/>
                        </wps:cNvCnPr>
                        <wps:spPr bwMode="auto">
                          <a:xfrm>
                            <a:off x="39363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5445888" name="Line 329"/>
                        <wps:cNvCnPr>
                          <a:cxnSpLocks noChangeShapeType="1"/>
                        </wps:cNvCnPr>
                        <wps:spPr bwMode="auto">
                          <a:xfrm>
                            <a:off x="39370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0580674" name="Line 330"/>
                        <wps:cNvCnPr>
                          <a:cxnSpLocks noChangeShapeType="1"/>
                        </wps:cNvCnPr>
                        <wps:spPr bwMode="auto">
                          <a:xfrm>
                            <a:off x="45078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4411791" name="Line 331"/>
                        <wps:cNvCnPr>
                          <a:cxnSpLocks noChangeShapeType="1"/>
                        </wps:cNvCnPr>
                        <wps:spPr bwMode="auto">
                          <a:xfrm>
                            <a:off x="46228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5903457" name="Text Box 332"/>
                        <wps:cNvSpPr txBox="1">
                          <a:spLocks noChangeArrowheads="1"/>
                        </wps:cNvSpPr>
                        <wps:spPr bwMode="auto">
                          <a:xfrm>
                            <a:off x="35941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1354980218" name="Text Box 333"/>
                        <wps:cNvSpPr txBox="1">
                          <a:spLocks noChangeArrowheads="1"/>
                        </wps:cNvSpPr>
                        <wps:spPr bwMode="auto">
                          <a:xfrm>
                            <a:off x="5029200" y="914400"/>
                            <a:ext cx="342265"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1231392781" name="Text Box 334"/>
                        <wps:cNvSpPr txBox="1">
                          <a:spLocks noChangeArrowheads="1"/>
                        </wps:cNvSpPr>
                        <wps:spPr bwMode="auto">
                          <a:xfrm>
                            <a:off x="4165600" y="1143000"/>
                            <a:ext cx="341630" cy="18288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1563789620" name="Text Box 335"/>
                        <wps:cNvSpPr txBox="1">
                          <a:spLocks noChangeArrowheads="1"/>
                        </wps:cNvSpPr>
                        <wps:spPr bwMode="auto">
                          <a:xfrm>
                            <a:off x="4736465" y="1828800"/>
                            <a:ext cx="3435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2124021243" name="Text Box 336"/>
                        <wps:cNvSpPr txBox="1">
                          <a:spLocks noChangeArrowheads="1"/>
                        </wps:cNvSpPr>
                        <wps:spPr bwMode="auto">
                          <a:xfrm>
                            <a:off x="507365" y="4350385"/>
                            <a:ext cx="4802505" cy="678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wps:txbx>
                        <wps:bodyPr rot="0" vert="horz" wrap="square" lIns="91440" tIns="45720" rIns="91440" bIns="45720" anchor="t" anchorCtr="0" upright="1">
                          <a:noAutofit/>
                        </wps:bodyPr>
                      </wps:wsp>
                      <wps:wsp>
                        <wps:cNvPr id="401579943" name="Line 337"/>
                        <wps:cNvCnPr>
                          <a:cxnSpLocks noChangeShapeType="1"/>
                        </wps:cNvCnPr>
                        <wps:spPr bwMode="auto">
                          <a:xfrm>
                            <a:off x="4509135" y="3657600"/>
                            <a:ext cx="22733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5148442" name="Line 338"/>
                        <wps:cNvCnPr>
                          <a:cxnSpLocks noChangeShapeType="1"/>
                        </wps:cNvCnPr>
                        <wps:spPr bwMode="auto">
                          <a:xfrm>
                            <a:off x="1879600" y="4229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7866637" name="Line 339"/>
                        <wps:cNvCnPr>
                          <a:cxnSpLocks noChangeShapeType="1"/>
                        </wps:cNvCnPr>
                        <wps:spPr bwMode="auto">
                          <a:xfrm>
                            <a:off x="11938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9903624" name="Oval 340"/>
                        <wps:cNvSpPr>
                          <a:spLocks noChangeArrowheads="1"/>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77958055" name="Oval 341"/>
                        <wps:cNvSpPr>
                          <a:spLocks noChangeArrowheads="1"/>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8185286" name="Oval 342"/>
                        <wps:cNvSpPr>
                          <a:spLocks noChangeArrowheads="1"/>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651557" name="Oval 343"/>
                        <wps:cNvSpPr>
                          <a:spLocks noChangeArrowheads="1"/>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10183018" name="Line 344"/>
                        <wps:cNvCnPr>
                          <a:cxnSpLocks noChangeShapeType="1"/>
                        </wps:cNvCnPr>
                        <wps:spPr bwMode="auto">
                          <a:xfrm>
                            <a:off x="19939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00227582" name="Line 345"/>
                        <wps:cNvCnPr>
                          <a:cxnSpLocks noChangeShapeType="1"/>
                        </wps:cNvCnPr>
                        <wps:spPr bwMode="auto">
                          <a:xfrm>
                            <a:off x="23368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82697493" name="Line 346"/>
                        <wps:cNvCnPr>
                          <a:cxnSpLocks noChangeShapeType="1"/>
                        </wps:cNvCnPr>
                        <wps:spPr bwMode="auto">
                          <a:xfrm>
                            <a:off x="19939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3670110" name="Line 347"/>
                        <wps:cNvCnPr>
                          <a:cxnSpLocks noChangeShapeType="1"/>
                        </wps:cNvCnPr>
                        <wps:spPr bwMode="auto">
                          <a:xfrm>
                            <a:off x="23368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43216477" name="Rectangle 348"/>
                        <wps:cNvSpPr>
                          <a:spLocks noChangeArrowheads="1"/>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6479819" name="Text Box 349"/>
                        <wps:cNvSpPr txBox="1">
                          <a:spLocks noChangeArrowheads="1"/>
                        </wps:cNvSpPr>
                        <wps:spPr bwMode="auto">
                          <a:xfrm>
                            <a:off x="88900" y="279400"/>
                            <a:ext cx="102806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wps:txbx>
                        <wps:bodyPr rot="0" vert="horz" wrap="square" lIns="91440" tIns="45720" rIns="91440" bIns="45720" anchor="t" anchorCtr="0" upright="1">
                          <a:noAutofit/>
                        </wps:bodyPr>
                      </wps:wsp>
                      <wps:wsp>
                        <wps:cNvPr id="1781427585" name="Text Box 350"/>
                        <wps:cNvSpPr txBox="1">
                          <a:spLocks noChangeArrowheads="1"/>
                        </wps:cNvSpPr>
                        <wps:spPr bwMode="auto">
                          <a:xfrm>
                            <a:off x="2679700" y="27432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A9A624" w14:textId="77777777" w:rsidR="00BB54B3" w:rsidRPr="004F297F" w:rsidRDefault="00BB54B3" w:rsidP="00BB54B3">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18989121" name="Line 351"/>
                        <wps:cNvCnPr>
                          <a:cxnSpLocks noChangeShapeType="1"/>
                        </wps:cNvCnPr>
                        <wps:spPr bwMode="auto">
                          <a:xfrm flipH="1">
                            <a:off x="2247900" y="29210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651928" name="Text Box 352"/>
                        <wps:cNvSpPr txBox="1">
                          <a:spLocks noChangeArrowheads="1"/>
                        </wps:cNvSpPr>
                        <wps:spPr bwMode="auto">
                          <a:xfrm>
                            <a:off x="50800" y="3111500"/>
                            <a:ext cx="14859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632207948" name="Line 353"/>
                        <wps:cNvCnPr>
                          <a:cxnSpLocks noChangeShapeType="1"/>
                        </wps:cNvCnPr>
                        <wps:spPr bwMode="auto">
                          <a:xfrm>
                            <a:off x="1320800" y="3225165"/>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4AF9B4B0" id="Canvas 4" o:spid="_x0000_s1190" editas="canvas" style="width:452pt;height:403.2pt;mso-position-horizontal-relative:char;mso-position-vertical-relative:line" coordsize="57404,5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">
                <v:shape id="_x0000_s1191" type="#_x0000_t75" style="position:absolute;width:57404;height:51206;visibility:visible;mso-wrap-style:square">
                  <v:fill o:detectmouseclick="t"/>
                  <v:path o:connecttype="none"/>
                </v:shape>
                <v:oval id="Oval 289" o:spid="_x0000_s1192"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" strokeweight="2pt"/>
                <v:oval id="Oval 290" o:spid="_x0000_s1193"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" strokeweight="2pt"/>
                <v:line id="Line 291" o:spid="_x0000_s1194"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" stroked="f"/>
                <v:line id="Line 292" o:spid="_x0000_s1195"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" stroked="f"/>
                <v:line id="Line 293" o:spid="_x0000_s1196"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" stroked="f"/>
                <v:line id="Line 294" o:spid="_x0000_s1197"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" stroked="f"/>
                <v:line id="Line 295" o:spid="_x0000_s1198"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" strokeweight="2pt"/>
                <v:line id="Line 296" o:spid="_x0000_s1199"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" strokeweight="2pt"/>
                <v:line id="Line 297" o:spid="_x0000_s1200"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" strokeweight="3pt"/>
                <v:line id="Line 298" o:spid="_x0000_s1201"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" strokeweight="3pt"/>
                <v:oval id="Oval 299" o:spid="_x0000_s1202"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" strokeweight="2pt"/>
                <v:oval id="Oval 300" o:spid="_x0000_s1203"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" strokeweight="2pt"/>
                <v:oval id="Oval 301" o:spid="_x0000_s1204"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" strokeweight="2pt">
                  <v:fill opacity="0"/>
                </v:oval>
                <v:oval id="Oval 302" o:spid="_x0000_s1205"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" strokeweight="2pt">
                  <v:fill opacity="0"/>
                </v:oval>
                <v:line id="Line 303" o:spid="_x0000_s1206"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" strokeweight="2pt"/>
                <v:line id="Line 304" o:spid="_x0000_s1207"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" strokeweight="2pt"/>
                <v:line id="Line 305" o:spid="_x0000_s1208"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" strokeweight="2pt"/>
                <v:line id="Line 306" o:spid="_x0000_s1209"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" strokeweight="2pt"/>
                <v:line id="Line 307" o:spid="_x0000_s1210"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" strokeweight="2pt"/>
                <v:line id="Line 308" o:spid="_x0000_s1211"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" strokeweight="2pt"/>
                <v:line id="Line 309" o:spid="_x0000_s1212"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" strokeweight="2pt"/>
                <v:line id="Line 310" o:spid="_x0000_s1213"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" strokeweight="3pt"/>
                <v:line id="Line 311" o:spid="_x0000_s1214"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" strokeweight=".25pt">
                  <v:stroke dashstyle="dash"/>
                </v:line>
                <v:shape id="Text Box 312" o:spid="_x0000_s1215"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" stroked="f">
                  <v:textbo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313" o:spid="_x0000_s1216"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">
                  <v:stroke endarrow="block"/>
                </v:line>
                <v:line id="Line 314" o:spid="_x0000_s1217"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">
                  <v:stroke endarrow="block"/>
                </v:line>
                <v:shape id="Text Box 315" o:spid="_x0000_s1218"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" stroked="f">
                  <v:textbo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v:textbox>
                </v:shape>
                <v:shape id="AutoShape 316" o:spid="_x0000_s1219"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"/>
                <v:shape id="Text Box 317" o:spid="_x0000_s1220"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" stroked="f">
                  <v:textbo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v:textbox>
                </v:shape>
                <v:shape id="Text Box 318" o:spid="_x0000_s1221"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" stroked="f">
                  <v:textbo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v:textbox>
                </v:shape>
                <v:shape id="Text Box 319" o:spid="_x0000_s1222"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" stroked="f">
                  <v:textbo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v:textbox>
                </v:shape>
                <v:shape id="Text Box 320" o:spid="_x0000_s1223"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" stroked="f">
                  <v:textbo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v:textbox>
                </v:shape>
                <v:shape id="Text Box 321" o:spid="_x0000_s1224"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" stroked="f">
                  <v:textbo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v:textbox>
                </v:shape>
                <v:line id="Line 322" o:spid="_x0000_s1225"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">
                  <v:stroke endarrow="block"/>
                </v:line>
                <v:shape id="Text Box 323" o:spid="_x0000_s1226"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" stroked="f">
                  <v:textbo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324" o:spid="_x0000_s1227"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"/>
                <v:line id="Line 325" o:spid="_x0000_s1228"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"/>
                <v:line id="Line 326" o:spid="_x0000_s1229"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"/>
                <v:line id="Line 327" o:spid="_x0000_s1230"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" strokeweight=".25pt"/>
                <v:line id="Line 328" o:spid="_x0000_s1231"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"/>
                <v:line id="Line 329" o:spid="_x0000_s1232"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"/>
                <v:line id="Line 330" o:spid="_x0000_s1233"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"/>
                <v:line id="Line 331" o:spid="_x0000_s1234"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"/>
                <v:shape id="Text Box 332" o:spid="_x0000_s1235"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" stroked="f">
                  <v:textbox style="layout-flow:vertical;mso-layout-flow-alt:bottom-to-top">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333" o:spid="_x0000_s1236"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" stroked="f">
                  <v:textbox style="layout-flow:vertical;mso-layout-flow-alt:bottom-to-top">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334" o:spid="_x0000_s1237"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" stroked="f">
                  <v:textbox style="layout-flow:vertical;mso-layout-flow-alt:bottom-to-top">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335" o:spid="_x0000_s1238"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" stroked="f">
                  <v:textbox style="layout-flow:vertical;mso-layout-flow-alt:bottom-to-top">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v:textbox>
                </v:shape>
                <v:shape id="Text Box 336" o:spid="_x0000_s1239"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" stroked="f">
                  <v:textbo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v:textbox>
                </v:shape>
                <v:line id="Line 337" o:spid="_x0000_s1240"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"/>
                <v:line id="Line 338" o:spid="_x0000_s1241"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" strokeweight="3pt"/>
                <v:line id="Line 339" o:spid="_x0000_s1242"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">
                  <v:stroke endarrow="block"/>
                </v:line>
                <v:oval id="Oval 340" o:spid="_x0000_s1243"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" strokeweight="2pt">
                  <v:fill opacity="0"/>
                </v:oval>
                <v:oval id="Oval 341" o:spid="_x0000_s1244"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" strokeweight="2pt">
                  <v:fill opacity="0"/>
                </v:oval>
                <v:oval id="Oval 342" o:spid="_x0000_s1245"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" strokeweight="2pt">
                  <v:fill opacity="0"/>
                </v:oval>
                <v:oval id="Oval 343" o:spid="_x0000_s1246"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" strokeweight="2pt">
                  <v:fill opacity="0"/>
                </v:oval>
                <v:line id="Line 344" o:spid="_x0000_s1247"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" strokeweight="2pt"/>
                <v:line id="Line 345" o:spid="_x0000_s1248"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" strokeweight="2pt"/>
                <v:line id="Line 346" o:spid="_x0000_s1249"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" strokeweight="2pt"/>
                <v:line id="Line 347" o:spid="_x0000_s1250"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" strokeweight="2pt"/>
                <v:rect id="Rectangle 348" o:spid="_x0000_s1251"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"/>
                <v:shape id="Text Box 349" o:spid="_x0000_s1252"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" stroked="f">
                  <v:textbo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v:textbox>
                </v:shape>
                <v:shape id="Text Box 350" o:spid="_x0000_s1253"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" stroked="f">
                  <v:textbox>
                    <w:txbxContent>
                      <w:p w14:paraId="74A9A624" w14:textId="77777777" w:rsidR="00BB54B3" w:rsidRPr="004F297F" w:rsidRDefault="00BB54B3" w:rsidP="00BB54B3">
                        <w:pPr>
                          <w:rPr>
                            <w:rFonts w:cs="Arial"/>
                            <w:sz w:val="16"/>
                            <w:szCs w:val="16"/>
                          </w:rPr>
                        </w:pPr>
                        <w:r>
                          <w:rPr>
                            <w:rFonts w:cs="Arial"/>
                            <w:sz w:val="16"/>
                            <w:szCs w:val="16"/>
                          </w:rPr>
                          <w:t>Cable Sealing End</w:t>
                        </w:r>
                      </w:p>
                    </w:txbxContent>
                  </v:textbox>
                </v:shape>
                <v:line id="Line 351" o:spid="_x0000_s1254"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">
                  <v:stroke endarrow="block"/>
                </v:line>
                <v:shape id="Text Box 352" o:spid="_x0000_s1255"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" stroked="f">
                  <v:textbo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v:textbox>
                </v:shape>
                <v:line id="Line 353" o:spid="_x0000_s1256"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">
                  <v:stroke endarrow="block"/>
                </v:line>
                <w10:anchorlock/>
              </v:group>
            </w:pict>
          </mc:Fallback>
        </mc:AlternateContent>
      </w:r>
    </w:p>
    <w:p w14:paraId="3E9955BC" w14:textId="37FD5209" w:rsidR="009C1403" w:rsidRDefault="00C6386D" w:rsidP="004A256C">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1.19</w:t>
      </w:r>
      <w:r w:rsidR="004A256C">
        <w:rPr>
          <w:rFonts w:ascii="Arial" w:hAnsi="Arial" w:cs="Arial"/>
          <w:sz w:val="24"/>
          <w:szCs w:val="24"/>
        </w:rPr>
        <w:tab/>
      </w:r>
      <w:r>
        <w:rPr>
          <w:rFonts w:ascii="Arial" w:hAnsi="Arial" w:cs="Arial"/>
          <w:sz w:val="24"/>
          <w:szCs w:val="24"/>
        </w:rPr>
        <w:t xml:space="preserve">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2535F0EF" w:rsidR="009C1403" w:rsidRDefault="00C6386D" w:rsidP="004A256C">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Pr>
          <w:rFonts w:ascii="Arial" w:hAnsi="Arial" w:cs="Arial"/>
          <w:sz w:val="24"/>
          <w:szCs w:val="24"/>
        </w:rPr>
        <w:t xml:space="preserve">1.20 </w:t>
      </w:r>
      <w:r w:rsidR="004A256C">
        <w:rPr>
          <w:rFonts w:ascii="Arial" w:hAnsi="Arial" w:cs="Arial"/>
          <w:sz w:val="24"/>
          <w:szCs w:val="24"/>
        </w:rPr>
        <w:tab/>
      </w:r>
      <w:r>
        <w:rPr>
          <w:rFonts w:ascii="Arial" w:hAnsi="Arial" w:cs="Arial"/>
          <w:sz w:val="24"/>
          <w:szCs w:val="24"/>
        </w:rPr>
        <w:t xml:space="preserve">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p w14:paraId="2273441C" w14:textId="302E08DE" w:rsidR="00F245DD" w:rsidRP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1.21 </w:t>
      </w:r>
      <w:r w:rsidR="00067BDC">
        <w:rPr>
          <w:rFonts w:ascii="Arial" w:hAnsi="Arial" w:cs="Arial"/>
          <w:sz w:val="24"/>
          <w:szCs w:val="24"/>
        </w:rPr>
        <w:tab/>
      </w:r>
      <w:r w:rsidRPr="00F245DD">
        <w:rPr>
          <w:rFonts w:ascii="Arial" w:hAnsi="Arial" w:cs="Arial"/>
          <w:sz w:val="24"/>
          <w:szCs w:val="24"/>
        </w:rPr>
        <w:t>The criteria relating to the operation of an</w:t>
      </w:r>
      <w:r w:rsidR="0027740B">
        <w:rPr>
          <w:rFonts w:ascii="Arial" w:hAnsi="Arial" w:cs="Arial"/>
          <w:sz w:val="24"/>
          <w:szCs w:val="24"/>
        </w:rPr>
        <w:t xml:space="preserve"> </w:t>
      </w:r>
      <w:r w:rsidRPr="00F245DD">
        <w:rPr>
          <w:rFonts w:ascii="Arial" w:hAnsi="Arial" w:cs="Arial"/>
          <w:sz w:val="24"/>
          <w:szCs w:val="24"/>
        </w:rPr>
        <w:t>offshore transmission system are</w:t>
      </w:r>
      <w:r w:rsidR="0027740B">
        <w:rPr>
          <w:rFonts w:ascii="Arial" w:hAnsi="Arial" w:cs="Arial"/>
          <w:sz w:val="24"/>
          <w:szCs w:val="24"/>
        </w:rPr>
        <w:t xml:space="preserve"> </w:t>
      </w:r>
      <w:r w:rsidR="0027740B" w:rsidRPr="00F245DD">
        <w:rPr>
          <w:rFonts w:ascii="Arial" w:hAnsi="Arial" w:cs="Arial"/>
          <w:sz w:val="24"/>
          <w:szCs w:val="24"/>
        </w:rPr>
        <w:t>presented in Section 9</w:t>
      </w:r>
      <w:r w:rsidR="0027740B">
        <w:rPr>
          <w:rFonts w:ascii="Arial" w:hAnsi="Arial" w:cs="Arial"/>
          <w:sz w:val="24"/>
          <w:szCs w:val="24"/>
        </w:rPr>
        <w:t>.</w:t>
      </w:r>
    </w:p>
    <w:p w14:paraId="018E540B" w14:textId="1904D40F" w:rsid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1.22 </w:t>
      </w:r>
      <w:r w:rsidR="00067BDC">
        <w:rPr>
          <w:rFonts w:ascii="Arial" w:hAnsi="Arial" w:cs="Arial"/>
          <w:sz w:val="24"/>
          <w:szCs w:val="24"/>
        </w:rPr>
        <w:tab/>
      </w:r>
      <w:r w:rsidRPr="00F245DD">
        <w:rPr>
          <w:rFonts w:ascii="Arial" w:hAnsi="Arial" w:cs="Arial"/>
          <w:sz w:val="24"/>
          <w:szCs w:val="24"/>
        </w:rPr>
        <w:t>Voltage limits for use in planning</w:t>
      </w:r>
      <w:r w:rsidR="00AC4E8B">
        <w:rPr>
          <w:rFonts w:ascii="Arial" w:hAnsi="Arial" w:cs="Arial"/>
          <w:sz w:val="24"/>
          <w:szCs w:val="24"/>
        </w:rPr>
        <w:t xml:space="preserve"> </w:t>
      </w:r>
      <w:r w:rsidRPr="00F245DD">
        <w:rPr>
          <w:rFonts w:ascii="Arial" w:hAnsi="Arial" w:cs="Arial"/>
          <w:sz w:val="24"/>
          <w:szCs w:val="24"/>
        </w:rPr>
        <w:t>Overlap of Criteria</w:t>
      </w:r>
      <w:r w:rsidR="00AC4E8B">
        <w:rPr>
          <w:rFonts w:ascii="Arial" w:hAnsi="Arial" w:cs="Arial"/>
          <w:sz w:val="24"/>
          <w:szCs w:val="24"/>
        </w:rPr>
        <w:t xml:space="preserve"> </w:t>
      </w:r>
      <w:r w:rsidRPr="00F245DD">
        <w:rPr>
          <w:rFonts w:ascii="Arial" w:hAnsi="Arial" w:cs="Arial"/>
          <w:sz w:val="24"/>
          <w:szCs w:val="24"/>
        </w:rPr>
        <w:t>operating an offshore transmission</w:t>
      </w:r>
      <w:r w:rsidR="00AC4E8B">
        <w:rPr>
          <w:rFonts w:ascii="Arial" w:hAnsi="Arial" w:cs="Arial"/>
          <w:sz w:val="24"/>
          <w:szCs w:val="24"/>
        </w:rPr>
        <w:t xml:space="preserve"> </w:t>
      </w:r>
      <w:r w:rsidR="00AC4E8B" w:rsidRPr="00F245DD">
        <w:rPr>
          <w:rFonts w:ascii="Arial" w:hAnsi="Arial" w:cs="Arial"/>
          <w:sz w:val="24"/>
          <w:szCs w:val="24"/>
        </w:rPr>
        <w:t>and system are presented in Section 10</w:t>
      </w:r>
      <w:r w:rsidR="00AC4E8B">
        <w:rPr>
          <w:rFonts w:ascii="Arial" w:hAnsi="Arial" w:cs="Arial"/>
          <w:sz w:val="24"/>
          <w:szCs w:val="24"/>
        </w:rPr>
        <w:t>.</w:t>
      </w:r>
    </w:p>
    <w:p w14:paraId="5509D3CF" w14:textId="43C06FBA" w:rsidR="00A92B57" w:rsidRPr="007772EC" w:rsidRDefault="00A92B57" w:rsidP="00F245DD">
      <w:pPr>
        <w:kinsoku w:val="0"/>
        <w:overflowPunct w:val="0"/>
        <w:autoSpaceDE/>
        <w:autoSpaceDN/>
        <w:adjustRightInd/>
        <w:spacing w:before="190" w:after="177" w:line="278" w:lineRule="exact"/>
        <w:ind w:left="720" w:hanging="720"/>
        <w:jc w:val="both"/>
        <w:textAlignment w:val="baseline"/>
        <w:rPr>
          <w:rFonts w:ascii="Arial" w:hAnsi="Arial" w:cs="Arial"/>
          <w:b/>
          <w:bCs/>
          <w:sz w:val="24"/>
          <w:szCs w:val="24"/>
          <w:u w:val="single"/>
        </w:rPr>
      </w:pPr>
      <w:r w:rsidRPr="007772EC">
        <w:rPr>
          <w:rFonts w:ascii="Arial" w:hAnsi="Arial" w:cs="Arial"/>
          <w:b/>
          <w:bCs/>
          <w:sz w:val="24"/>
          <w:szCs w:val="24"/>
          <w:u w:val="single"/>
        </w:rPr>
        <w:lastRenderedPageBreak/>
        <w:t xml:space="preserve">Overlap of Criteria </w:t>
      </w:r>
    </w:p>
    <w:p w14:paraId="1937D962" w14:textId="77777777" w:rsidR="009C1403" w:rsidRDefault="009C1403">
      <w:pPr>
        <w:widowControl/>
        <w:rPr>
          <w:sz w:val="24"/>
          <w:szCs w:val="24"/>
        </w:rPr>
      </w:pPr>
    </w:p>
    <w:p w14:paraId="3BB59BD0" w14:textId="6889C58F"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w:t>
      </w:r>
      <w:r w:rsidR="001F627F">
        <w:rPr>
          <w:rFonts w:ascii="Arial" w:hAnsi="Arial" w:cs="Arial"/>
          <w:sz w:val="24"/>
          <w:szCs w:val="24"/>
        </w:rPr>
        <w:tab/>
      </w:r>
      <w:r>
        <w:rPr>
          <w:rFonts w:ascii="Arial" w:hAnsi="Arial" w:cs="Arial"/>
          <w:sz w:val="24"/>
          <w:szCs w:val="24"/>
        </w:rPr>
        <w:t xml:space="preserve">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205A9548" w:rsidR="009C1403" w:rsidRDefault="00C6386D" w:rsidP="007772EC">
      <w:pPr>
        <w:kinsoku w:val="0"/>
        <w:overflowPunct w:val="0"/>
        <w:autoSpaceDE/>
        <w:autoSpaceDN/>
        <w:adjustRightInd/>
        <w:spacing w:before="201" w:line="277" w:lineRule="exact"/>
        <w:ind w:left="1701" w:hanging="992"/>
        <w:jc w:val="both"/>
        <w:textAlignment w:val="baseline"/>
        <w:rPr>
          <w:rFonts w:ascii="Arial" w:hAnsi="Arial" w:cs="Arial"/>
          <w:sz w:val="24"/>
          <w:szCs w:val="24"/>
        </w:rPr>
      </w:pPr>
      <w:r>
        <w:rPr>
          <w:rFonts w:ascii="Arial" w:hAnsi="Arial" w:cs="Arial"/>
          <w:sz w:val="24"/>
          <w:szCs w:val="24"/>
        </w:rPr>
        <w:t>1.23.1</w:t>
      </w:r>
      <w:r w:rsidR="00F64E26">
        <w:rPr>
          <w:rFonts w:ascii="Arial" w:hAnsi="Arial" w:cs="Arial"/>
          <w:sz w:val="24"/>
          <w:szCs w:val="24"/>
        </w:rPr>
        <w:tab/>
      </w:r>
      <w:r>
        <w:rPr>
          <w:rFonts w:ascii="Arial" w:hAnsi="Arial" w:cs="Arial"/>
          <w:sz w:val="24"/>
          <w:szCs w:val="24"/>
        </w:rPr>
        <w:t xml:space="preserve">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offshore transmission system</w:t>
      </w:r>
      <w:r>
        <w:rPr>
          <w:rFonts w:ascii="Arial" w:hAnsi="Arial" w:cs="Arial"/>
          <w:sz w:val="24"/>
          <w:szCs w:val="24"/>
        </w:rPr>
        <w:t>;</w:t>
      </w:r>
    </w:p>
    <w:p w14:paraId="7F11149D" w14:textId="34B94480" w:rsidR="009C1403" w:rsidRDefault="00C6386D"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Pr>
          <w:rFonts w:ascii="Arial" w:hAnsi="Arial" w:cs="Arial"/>
          <w:sz w:val="24"/>
          <w:szCs w:val="24"/>
        </w:rPr>
        <w:t>1.23.2</w:t>
      </w:r>
      <w:r w:rsidR="00F64E26">
        <w:rPr>
          <w:rFonts w:ascii="Arial" w:hAnsi="Arial" w:cs="Arial"/>
          <w:sz w:val="24"/>
          <w:szCs w:val="24"/>
        </w:rPr>
        <w:tab/>
      </w:r>
      <w:r>
        <w:rPr>
          <w:rFonts w:ascii="Arial" w:hAnsi="Arial" w:cs="Arial"/>
          <w:sz w:val="24"/>
          <w:szCs w:val="24"/>
        </w:rPr>
        <w:t>where sites are composite and have a mixture of demand connections</w:t>
      </w:r>
      <w:r w:rsidR="001F627F">
        <w:rPr>
          <w:rFonts w:ascii="Arial" w:hAnsi="Arial" w:cs="Arial"/>
          <w:sz w:val="24"/>
          <w:szCs w:val="24"/>
        </w:rPr>
        <w:t xml:space="preserve"> </w:t>
      </w:r>
      <w:r w:rsidR="00482AAA">
        <w:rPr>
          <w:rFonts w:ascii="Arial" w:hAnsi="Arial" w:cs="Arial"/>
          <w:spacing w:val="-2"/>
          <w:sz w:val="24"/>
          <w:szCs w:val="24"/>
        </w:rPr>
        <w:t>a</w:t>
      </w:r>
      <w:r>
        <w:rPr>
          <w:rFonts w:ascii="Arial" w:hAnsi="Arial" w:cs="Arial"/>
          <w:spacing w:val="-2"/>
          <w:sz w:val="24"/>
          <w:szCs w:val="24"/>
        </w:rPr>
        <w:t>nd</w:t>
      </w:r>
      <w:r w:rsidR="00482AAA">
        <w:rPr>
          <w:rFonts w:ascii="Arial" w:hAnsi="Arial" w:cs="Arial"/>
          <w:spacing w:val="-2"/>
          <w:sz w:val="24"/>
          <w:szCs w:val="24"/>
        </w:rPr>
        <w:t xml:space="preserve"> </w:t>
      </w:r>
      <w:r>
        <w:rPr>
          <w:rFonts w:ascii="Arial" w:hAnsi="Arial" w:cs="Arial"/>
          <w:spacing w:val="-2"/>
          <w:sz w:val="24"/>
          <w:szCs w:val="24"/>
        </w:rPr>
        <w:t>generation connections, the security afforded to the block of</w:t>
      </w:r>
      <w:r w:rsidR="001F627F">
        <w:rPr>
          <w:rFonts w:ascii="Arial" w:hAnsi="Arial" w:cs="Arial"/>
          <w:spacing w:val="-2"/>
          <w:sz w:val="24"/>
          <w:szCs w:val="24"/>
        </w:rPr>
        <w:t xml:space="preserve"> </w:t>
      </w:r>
      <w:r>
        <w:rPr>
          <w:rFonts w:ascii="Arial" w:hAnsi="Arial" w:cs="Arial"/>
          <w:spacing w:val="-2"/>
          <w:sz w:val="24"/>
          <w:szCs w:val="24"/>
        </w:rP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Pr>
          <w:rFonts w:ascii="Arial" w:hAnsi="Arial" w:cs="Arial"/>
          <w:i/>
          <w:iCs/>
          <w:spacing w:val="-2"/>
          <w:sz w:val="24"/>
          <w:szCs w:val="24"/>
        </w:rPr>
        <w:t xml:space="preserve">onshore transmission system </w:t>
      </w:r>
      <w:r>
        <w:rPr>
          <w:rFonts w:ascii="Arial" w:hAnsi="Arial" w:cs="Arial"/>
          <w:spacing w:val="-2"/>
          <w:sz w:val="24"/>
          <w:szCs w:val="24"/>
        </w:rPr>
        <w:t>with appropriate security levels.</w:t>
      </w:r>
    </w:p>
    <w:p w14:paraId="46FB9AEF" w14:textId="38DC2569" w:rsidR="00A209BE" w:rsidRPr="00A209BE" w:rsidRDefault="00A209BE"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sidRPr="00243AB0">
        <w:rPr>
          <w:rFonts w:ascii="Arial" w:hAnsi="Arial" w:cs="Arial"/>
          <w:sz w:val="24"/>
          <w:szCs w:val="24"/>
        </w:rPr>
        <w:t>1.23.3</w:t>
      </w:r>
      <w:r w:rsidRPr="00243AB0">
        <w:rPr>
          <w:rFonts w:ascii="Arial" w:hAnsi="Arial" w:cs="Arial"/>
          <w:sz w:val="24"/>
          <w:szCs w:val="24"/>
        </w:rPr>
        <w:tab/>
        <w:t xml:space="preserve">Where some sections of a </w:t>
      </w:r>
      <w:r w:rsidRPr="00243AB0">
        <w:rPr>
          <w:rFonts w:ascii="Arial" w:hAnsi="Arial" w:cs="Arial"/>
          <w:i/>
          <w:iCs/>
          <w:sz w:val="24"/>
          <w:szCs w:val="24"/>
        </w:rPr>
        <w:t>transmission licensee’s transmission system</w:t>
      </w:r>
      <w:r w:rsidRPr="00243AB0">
        <w:rPr>
          <w:rFonts w:ascii="Arial" w:hAnsi="Arial" w:cs="Arial"/>
          <w:sz w:val="24"/>
          <w:szCs w:val="24"/>
        </w:rPr>
        <w:t xml:space="preserve"> extends between </w:t>
      </w:r>
      <w:r w:rsidRPr="00243AB0">
        <w:rPr>
          <w:rFonts w:ascii="Arial" w:hAnsi="Arial" w:cs="Arial"/>
          <w:i/>
          <w:iCs/>
          <w:sz w:val="24"/>
          <w:szCs w:val="24"/>
        </w:rPr>
        <w:t>NGET’s transmission system</w:t>
      </w:r>
      <w:r w:rsidRPr="00243AB0">
        <w:rPr>
          <w:rFonts w:ascii="Arial" w:hAnsi="Arial" w:cs="Arial"/>
          <w:sz w:val="24"/>
          <w:szCs w:val="24"/>
        </w:rPr>
        <w:t xml:space="preserve"> and/or or </w:t>
      </w:r>
      <w:r w:rsidRPr="00243AB0">
        <w:rPr>
          <w:rFonts w:ascii="Arial" w:hAnsi="Arial" w:cs="Arial"/>
          <w:i/>
          <w:iCs/>
          <w:sz w:val="24"/>
          <w:szCs w:val="24"/>
        </w:rPr>
        <w:t xml:space="preserve">SPT’s transmission system </w:t>
      </w:r>
      <w:r w:rsidRPr="00243AB0">
        <w:rPr>
          <w:rFonts w:ascii="Arial" w:hAnsi="Arial" w:cs="Arial"/>
          <w:sz w:val="24"/>
          <w:szCs w:val="24"/>
        </w:rPr>
        <w:t xml:space="preserve">and/or </w:t>
      </w:r>
      <w:r w:rsidRPr="00243AB0">
        <w:rPr>
          <w:rFonts w:ascii="Arial" w:hAnsi="Arial" w:cs="Arial"/>
          <w:i/>
          <w:iCs/>
          <w:sz w:val="24"/>
          <w:szCs w:val="24"/>
        </w:rPr>
        <w:t>SHET’s transmission system</w:t>
      </w:r>
      <w:r w:rsidRPr="00243AB0">
        <w:rPr>
          <w:rFonts w:ascii="Arial" w:hAnsi="Arial" w:cs="Arial"/>
          <w:sz w:val="24"/>
          <w:szCs w:val="24"/>
        </w:rPr>
        <w:t xml:space="preserve">, where different criteria apply, that section would have to meet the criteria applicable to the </w:t>
      </w:r>
      <w:r w:rsidRPr="00243AB0">
        <w:rPr>
          <w:rFonts w:ascii="Arial" w:hAnsi="Arial" w:cs="Arial"/>
          <w:i/>
          <w:iCs/>
          <w:sz w:val="24"/>
          <w:szCs w:val="24"/>
        </w:rPr>
        <w:t>transmission systems</w:t>
      </w:r>
      <w:r w:rsidRPr="00243AB0">
        <w:rPr>
          <w:rFonts w:ascii="Arial" w:hAnsi="Arial" w:cs="Arial"/>
          <w:sz w:val="24"/>
          <w:szCs w:val="24"/>
        </w:rPr>
        <w:t xml:space="preserve"> it extends between; </w:t>
      </w:r>
      <w:r w:rsidRPr="00243AB0">
        <w:rPr>
          <w:rFonts w:ascii="Arial" w:hAnsi="Arial" w:cs="Arial"/>
          <w:i/>
          <w:iCs/>
          <w:sz w:val="24"/>
          <w:szCs w:val="24"/>
        </w:rPr>
        <w:t>NGET’s transmission system</w:t>
      </w:r>
      <w:r w:rsidRPr="00243AB0">
        <w:rPr>
          <w:rFonts w:ascii="Arial" w:hAnsi="Arial" w:cs="Arial"/>
          <w:sz w:val="24"/>
          <w:szCs w:val="24"/>
        </w:rPr>
        <w:t xml:space="preserve"> and/or or </w:t>
      </w:r>
      <w:r w:rsidRPr="00243AB0">
        <w:rPr>
          <w:rFonts w:ascii="Arial" w:hAnsi="Arial" w:cs="Arial"/>
          <w:i/>
          <w:iCs/>
          <w:sz w:val="24"/>
          <w:szCs w:val="24"/>
        </w:rPr>
        <w:t>SPT’s transmission system</w:t>
      </w:r>
      <w:r w:rsidRPr="00243AB0">
        <w:rPr>
          <w:rFonts w:ascii="Arial" w:hAnsi="Arial" w:cs="Arial"/>
          <w:sz w:val="24"/>
          <w:szCs w:val="24"/>
        </w:rPr>
        <w:t xml:space="preserve"> and/or </w:t>
      </w:r>
      <w:r w:rsidRPr="00243AB0">
        <w:rPr>
          <w:rFonts w:ascii="Arial" w:hAnsi="Arial" w:cs="Arial"/>
          <w:i/>
          <w:iCs/>
          <w:sz w:val="24"/>
          <w:szCs w:val="24"/>
        </w:rPr>
        <w:t>SHET’s transmission system</w:t>
      </w:r>
      <w:r w:rsidRPr="00243AB0">
        <w:rPr>
          <w:rFonts w:ascii="Arial" w:hAnsi="Arial" w:cs="Arial"/>
          <w:sz w:val="24"/>
          <w:szCs w:val="24"/>
        </w:rPr>
        <w:t>.</w:t>
      </w:r>
    </w:p>
    <w:p w14:paraId="43B4CEAC" w14:textId="77777777" w:rsidR="009C1403" w:rsidRDefault="009C1403">
      <w:pPr>
        <w:widowControl/>
        <w:rPr>
          <w:sz w:val="24"/>
          <w:szCs w:val="24"/>
        </w:rPr>
      </w:pPr>
    </w:p>
    <w:p w14:paraId="29C1C541" w14:textId="77777777" w:rsidR="005C1E23" w:rsidRDefault="005C1E23">
      <w:pPr>
        <w:widowControl/>
        <w:rPr>
          <w:sz w:val="24"/>
          <w:szCs w:val="24"/>
        </w:rPr>
      </w:pPr>
    </w:p>
    <w:p w14:paraId="33EA27CB" w14:textId="4064B58A" w:rsidR="005C1E23" w:rsidRPr="007772EC" w:rsidRDefault="005C1E23" w:rsidP="007772EC">
      <w:pPr>
        <w:pStyle w:val="paragraph"/>
        <w:spacing w:before="0" w:beforeAutospacing="0" w:after="0" w:afterAutospacing="0"/>
        <w:ind w:left="851" w:hanging="851"/>
        <w:jc w:val="both"/>
        <w:textAlignment w:val="baseline"/>
        <w:rPr>
          <w:rFonts w:ascii="Arial" w:hAnsi="Arial" w:cs="Arial"/>
        </w:rPr>
      </w:pPr>
      <w:r w:rsidRPr="007772EC">
        <w:rPr>
          <w:rFonts w:ascii="Arial" w:hAnsi="Arial" w:cs="Arial"/>
        </w:rPr>
        <w:t>1.24</w:t>
      </w:r>
      <w:r>
        <w:tab/>
      </w:r>
      <w:r w:rsidRPr="007772EC">
        <w:rPr>
          <w:rStyle w:val="normaltextrun"/>
          <w:rFonts w:ascii="Arial" w:hAnsi="Arial" w:cs="Arial"/>
        </w:rPr>
        <w:t xml:space="preserve">Directions related to </w:t>
      </w:r>
      <w:r w:rsidR="006D4C63" w:rsidRPr="007772EC">
        <w:rPr>
          <w:rStyle w:val="normaltextrun"/>
          <w:rFonts w:ascii="Arial" w:hAnsi="Arial" w:cs="Arial"/>
        </w:rPr>
        <w:t>National Security</w:t>
      </w:r>
      <w:r w:rsidR="006D4C63" w:rsidRPr="007772EC">
        <w:rPr>
          <w:rStyle w:val="eop"/>
          <w:rFonts w:ascii="Arial" w:hAnsi="Arial" w:cs="Arial"/>
        </w:rPr>
        <w:t> </w:t>
      </w:r>
    </w:p>
    <w:p w14:paraId="39055A8F" w14:textId="77777777" w:rsidR="005C1E23" w:rsidRPr="007772EC" w:rsidRDefault="005C1E23" w:rsidP="007772EC">
      <w:pPr>
        <w:pStyle w:val="paragraph"/>
        <w:spacing w:before="0" w:beforeAutospacing="0" w:after="0" w:afterAutospacing="0"/>
        <w:ind w:left="1418" w:hanging="1418"/>
        <w:jc w:val="both"/>
        <w:textAlignment w:val="baseline"/>
        <w:rPr>
          <w:rFonts w:ascii="Arial" w:hAnsi="Arial" w:cs="Arial"/>
        </w:rPr>
      </w:pPr>
      <w:r w:rsidRPr="007772EC">
        <w:rPr>
          <w:rStyle w:val="eop"/>
          <w:rFonts w:ascii="Arial" w:hAnsi="Arial" w:cs="Arial"/>
        </w:rPr>
        <w:t> </w:t>
      </w:r>
    </w:p>
    <w:p w14:paraId="1D6FE230" w14:textId="507BEDAE"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.1</w:t>
      </w:r>
      <w:r w:rsidR="005C1E23" w:rsidRPr="007772EC">
        <w:rPr>
          <w:rStyle w:val="tabchar"/>
          <w:rFonts w:ascii="Arial" w:hAnsi="Arial" w:cs="Arial"/>
        </w:rPr>
        <w:t> </w:t>
      </w:r>
      <w:r>
        <w:tab/>
      </w:r>
      <w:r w:rsidR="005C1E23" w:rsidRPr="007772EC">
        <w:rPr>
          <w:rStyle w:val="normaltextrun"/>
          <w:rFonts w:ascii="Arial" w:hAnsi="Arial" w:cs="Arial"/>
        </w:rPr>
        <w:t xml:space="preserve">The Secretary of State may issue a direction to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005C1E23" w:rsidRPr="007772EC">
        <w:rPr>
          <w:rStyle w:val="normaltextrun"/>
          <w:rFonts w:ascii="Arial" w:hAnsi="Arial" w:cs="Arial"/>
        </w:rPr>
        <w:t xml:space="preserve"> as referred to in condition B4 of </w:t>
      </w:r>
      <w:r w:rsidR="004B346F" w:rsidRPr="007772EC">
        <w:rPr>
          <w:rStyle w:val="normaltextrun"/>
          <w:rFonts w:ascii="Arial" w:hAnsi="Arial" w:cs="Arial"/>
        </w:rPr>
        <w:t xml:space="preserve">the </w:t>
      </w:r>
      <w:r w:rsidR="00362AAE" w:rsidRPr="007772EC">
        <w:rPr>
          <w:rStyle w:val="normaltextrun"/>
          <w:rFonts w:ascii="Arial" w:hAnsi="Arial" w:cs="Arial"/>
          <w:i/>
        </w:rPr>
        <w:t>ESO Licence</w:t>
      </w:r>
      <w:r w:rsidR="005C1E23" w:rsidRPr="007772EC">
        <w:rPr>
          <w:rStyle w:val="normaltextrun"/>
          <w:rFonts w:ascii="Arial" w:hAnsi="Arial" w:cs="Arial"/>
        </w:rPr>
        <w:t xml:space="preserve">  where in the opinion of the Secretary of State there is a risk relating to national security that may detrimentally impact the resilience, safety or security of the energy system, or the continuity of essential services</w:t>
      </w:r>
      <w:r w:rsidR="00381008" w:rsidRPr="007772EC">
        <w:rPr>
          <w:rStyle w:val="normaltextrun"/>
          <w:rFonts w:ascii="Arial" w:hAnsi="Arial" w:cs="Arial"/>
        </w:rPr>
        <w:t xml:space="preserve">, and it is in the interest of national security that a direction should be issued to the </w:t>
      </w:r>
      <w:r w:rsidR="00C14108" w:rsidRPr="007772EC">
        <w:rPr>
          <w:rStyle w:val="normaltextrun"/>
          <w:rFonts w:ascii="Arial" w:hAnsi="Arial" w:cs="Arial"/>
          <w:i/>
        </w:rPr>
        <w:t>ISOP</w:t>
      </w:r>
      <w:r w:rsidR="005C1E23" w:rsidRPr="007772EC">
        <w:rPr>
          <w:rStyle w:val="normaltextrun"/>
          <w:rFonts w:ascii="Arial" w:hAnsi="Arial" w:cs="Arial"/>
        </w:rPr>
        <w:t>.</w:t>
      </w:r>
      <w:r w:rsidR="005C1E23" w:rsidRPr="007772EC">
        <w:rPr>
          <w:rStyle w:val="eop"/>
          <w:rFonts w:ascii="Arial" w:hAnsi="Arial" w:cs="Arial"/>
        </w:rPr>
        <w:t> </w:t>
      </w:r>
    </w:p>
    <w:p w14:paraId="684514CA"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D3B82EB" w14:textId="3C8EC8F9"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.2</w:t>
      </w:r>
      <w:r w:rsidR="005C1E23" w:rsidRPr="007772EC">
        <w:rPr>
          <w:rStyle w:val="tabchar"/>
          <w:rFonts w:ascii="Arial" w:hAnsi="Arial" w:cs="Arial"/>
        </w:rPr>
        <w:t> </w:t>
      </w:r>
      <w:r>
        <w:tab/>
      </w:r>
      <w:r w:rsidR="0067456B" w:rsidRPr="007772EC">
        <w:rPr>
          <w:rStyle w:val="normaltextrun"/>
          <w:rFonts w:ascii="Arial" w:hAnsi="Arial" w:cs="Arial"/>
        </w:rPr>
        <w:t xml:space="preserve">The </w:t>
      </w:r>
      <w:r w:rsidR="00C14108" w:rsidRPr="007772EC">
        <w:rPr>
          <w:rStyle w:val="normaltextrun"/>
          <w:rFonts w:ascii="Arial" w:hAnsi="Arial" w:cs="Arial"/>
          <w:i/>
        </w:rPr>
        <w:t>ISOP</w:t>
      </w:r>
      <w:r w:rsidR="0067456B" w:rsidRPr="007772EC">
        <w:rPr>
          <w:rStyle w:val="normaltextrun"/>
          <w:rFonts w:ascii="Arial" w:hAnsi="Arial" w:cs="Arial"/>
        </w:rPr>
        <w:t xml:space="preserve"> must comply with any such direction that has been issued by the</w:t>
      </w:r>
      <w:r w:rsidR="00087395" w:rsidRPr="007772EC">
        <w:rPr>
          <w:rStyle w:val="normaltextrun"/>
          <w:rFonts w:ascii="Arial" w:hAnsi="Arial" w:cs="Arial"/>
        </w:rPr>
        <w:t xml:space="preserve"> </w:t>
      </w:r>
      <w:r w:rsidR="0067456B" w:rsidRPr="007772EC">
        <w:rPr>
          <w:rStyle w:val="normaltextrun"/>
          <w:rFonts w:ascii="Arial" w:hAnsi="Arial" w:cs="Arial"/>
        </w:rPr>
        <w:t xml:space="preserve">Secretary of State. </w:t>
      </w:r>
      <w:r w:rsidR="00E652B9" w:rsidRPr="00E652B9">
        <w:rPr>
          <w:rStyle w:val="normaltextrun"/>
          <w:rFonts w:ascii="Arial" w:hAnsi="Arial" w:cs="Arial"/>
          <w:i/>
          <w:iCs/>
        </w:rPr>
        <w:t>Licensee</w:t>
      </w:r>
      <w:r w:rsidR="0067456B" w:rsidRPr="007772EC">
        <w:rPr>
          <w:rStyle w:val="normaltextrun"/>
          <w:rFonts w:ascii="Arial" w:hAnsi="Arial" w:cs="Arial"/>
        </w:rPr>
        <w:t xml:space="preserve">s should note that the </w:t>
      </w:r>
      <w:r w:rsidR="00C14108" w:rsidRPr="007772EC">
        <w:rPr>
          <w:rStyle w:val="normaltextrun"/>
          <w:rFonts w:ascii="Arial" w:hAnsi="Arial" w:cs="Arial"/>
          <w:i/>
        </w:rPr>
        <w:t>ISOP</w:t>
      </w:r>
      <w:r w:rsidR="0067456B" w:rsidRPr="007772EC">
        <w:rPr>
          <w:rStyle w:val="normaltextrun"/>
          <w:rFonts w:ascii="Arial" w:hAnsi="Arial" w:cs="Arial"/>
        </w:rPr>
        <w:t xml:space="preserve"> is not required to comply with any other obligation in the </w:t>
      </w:r>
      <w:r w:rsidR="0067456B" w:rsidRPr="007772EC">
        <w:rPr>
          <w:rStyle w:val="normaltextrun"/>
          <w:rFonts w:ascii="Arial" w:hAnsi="Arial" w:cs="Arial"/>
          <w:i/>
        </w:rPr>
        <w:t>ESO Licence</w:t>
      </w:r>
      <w:r w:rsidR="0067456B" w:rsidRPr="007772EC">
        <w:rPr>
          <w:rStyle w:val="normaltextrun"/>
          <w:rFonts w:ascii="Arial" w:hAnsi="Arial" w:cs="Arial"/>
        </w:rPr>
        <w:t xml:space="preserve"> where and to the extent that compliance with that obligation would be inconsistent with the requirement to comply with such a direction, for the </w:t>
      </w:r>
      <w:r w:rsidR="0067456B" w:rsidRPr="007772EC">
        <w:rPr>
          <w:rStyle w:val="normaltextrun"/>
          <w:rFonts w:ascii="Arial" w:hAnsi="Arial" w:cs="Arial"/>
        </w:rPr>
        <w:lastRenderedPageBreak/>
        <w:t xml:space="preserve">period set out in the direction. This includes the requirement set out in condition E3 of the </w:t>
      </w:r>
      <w:r w:rsidR="0067456B" w:rsidRPr="007772EC">
        <w:rPr>
          <w:rStyle w:val="normaltextrun"/>
          <w:rFonts w:ascii="Arial" w:hAnsi="Arial" w:cs="Arial"/>
          <w:i/>
          <w:iCs/>
        </w:rPr>
        <w:t>ESO Licence</w:t>
      </w:r>
      <w:r w:rsidR="0067456B" w:rsidRPr="007772EC">
        <w:rPr>
          <w:rStyle w:val="normaltextrun"/>
          <w:rFonts w:ascii="Arial" w:hAnsi="Arial" w:cs="Arial"/>
        </w:rPr>
        <w:t xml:space="preserve"> to comply with this Standard</w:t>
      </w:r>
      <w:r w:rsidR="00087395" w:rsidRPr="007772EC">
        <w:rPr>
          <w:rStyle w:val="normaltextrun"/>
          <w:rFonts w:ascii="Arial" w:hAnsi="Arial" w:cs="Arial"/>
        </w:rPr>
        <w:t>.</w:t>
      </w:r>
      <w:r w:rsidR="005C1E23" w:rsidRPr="007772EC">
        <w:rPr>
          <w:rStyle w:val="normaltextrun"/>
          <w:rFonts w:ascii="Arial" w:hAnsi="Arial" w:cs="Arial" w:hint="eastAsia"/>
        </w:rPr>
        <w:t>   </w:t>
      </w:r>
      <w:r w:rsidR="005C1E23" w:rsidRPr="007772EC">
        <w:rPr>
          <w:rStyle w:val="eop"/>
          <w:rFonts w:ascii="Arial" w:hAnsi="Arial" w:cs="Arial"/>
        </w:rPr>
        <w:t> </w:t>
      </w:r>
    </w:p>
    <w:p w14:paraId="2F1A3CAD" w14:textId="77777777" w:rsidR="005C1E23" w:rsidRPr="007772EC" w:rsidRDefault="005C1E23" w:rsidP="007772EC">
      <w:pPr>
        <w:pStyle w:val="paragraph"/>
        <w:spacing w:before="0" w:beforeAutospacing="0" w:after="0" w:afterAutospacing="0"/>
        <w:ind w:left="1418" w:hanging="850"/>
        <w:jc w:val="both"/>
        <w:textAlignment w:val="baseline"/>
        <w:rPr>
          <w:rFonts w:ascii="Arial" w:hAnsi="Arial" w:cs="Arial"/>
        </w:rPr>
      </w:pPr>
      <w:r w:rsidRPr="007772EC">
        <w:rPr>
          <w:rStyle w:val="eop"/>
          <w:rFonts w:ascii="Arial" w:hAnsi="Arial" w:cs="Arial"/>
        </w:rPr>
        <w:t> </w:t>
      </w:r>
    </w:p>
    <w:p w14:paraId="1C968161" w14:textId="11F217F6"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.3</w:t>
      </w:r>
      <w:r w:rsidR="005C1E23" w:rsidRPr="007772EC">
        <w:rPr>
          <w:rStyle w:val="tabchar"/>
          <w:rFonts w:ascii="Arial" w:hAnsi="Arial" w:cs="Arial"/>
          <w:color w:val="000000" w:themeColor="text1"/>
        </w:rPr>
        <w:t> </w:t>
      </w:r>
      <w:r>
        <w:tab/>
      </w:r>
      <w:r w:rsidR="00080552" w:rsidRPr="007772EC">
        <w:rPr>
          <w:rStyle w:val="normaltextrun"/>
          <w:rFonts w:ascii="Arial" w:hAnsi="Arial" w:cs="Arial"/>
          <w:color w:val="000000" w:themeColor="text1"/>
        </w:rPr>
        <w:t xml:space="preserve">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is required under condition B4 of its </w:t>
      </w:r>
      <w:r w:rsidR="00080552" w:rsidRPr="007772EC">
        <w:rPr>
          <w:rStyle w:val="normaltextrun"/>
          <w:rFonts w:ascii="Arial" w:hAnsi="Arial" w:cs="Arial"/>
          <w:i/>
          <w:iCs/>
          <w:color w:val="000000" w:themeColor="text1"/>
        </w:rPr>
        <w:t>ESO Licence</w:t>
      </w:r>
      <w:r w:rsidR="00080552" w:rsidRPr="007772EC">
        <w:rPr>
          <w:rStyle w:val="normaltextrun"/>
          <w:rFonts w:ascii="Arial" w:hAnsi="Arial" w:cs="Arial"/>
          <w:color w:val="000000" w:themeColor="text1"/>
        </w:rPr>
        <w:t xml:space="preserve"> to inform the Secretary of State of any conflict with the obligations as identified in 1.24.2 as soon as reasonably practicable after the conflict is identified. 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will include in such a notice, details of any identified impact or non-compliance that will be caused or will be likely to be caused to </w:t>
      </w:r>
      <w:r w:rsidR="00E652B9" w:rsidRPr="00E652B9">
        <w:rPr>
          <w:rStyle w:val="normaltextrun"/>
          <w:rFonts w:ascii="Arial" w:hAnsi="Arial" w:cs="Arial"/>
          <w:i/>
          <w:iCs/>
          <w:color w:val="000000" w:themeColor="text1"/>
        </w:rPr>
        <w:t>Licensee</w:t>
      </w:r>
      <w:r w:rsidR="00080552" w:rsidRPr="007772EC">
        <w:rPr>
          <w:rStyle w:val="normaltextrun"/>
          <w:rFonts w:ascii="Arial" w:hAnsi="Arial" w:cs="Arial"/>
          <w:color w:val="000000" w:themeColor="text1"/>
        </w:rPr>
        <w:t xml:space="preserve">s, and in such a case will also seek clarification of whether this can be shared with the affected </w:t>
      </w:r>
      <w:r w:rsidR="00E652B9" w:rsidRPr="00E652B9">
        <w:rPr>
          <w:rStyle w:val="normaltextrun"/>
          <w:rFonts w:ascii="Arial" w:hAnsi="Arial" w:cs="Arial"/>
          <w:i/>
          <w:iCs/>
          <w:color w:val="000000" w:themeColor="text1"/>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54EE397C" w14:textId="77777777" w:rsidR="005C1E23" w:rsidRPr="007772EC" w:rsidRDefault="005C1E2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hint="eastAsia"/>
          <w:color w:val="000000" w:themeColor="text1"/>
        </w:rPr>
        <w:t> </w:t>
      </w:r>
      <w:r w:rsidRPr="007772EC">
        <w:rPr>
          <w:rStyle w:val="eop"/>
          <w:rFonts w:ascii="Arial" w:hAnsi="Arial" w:cs="Arial"/>
          <w:color w:val="000000" w:themeColor="text1"/>
        </w:rPr>
        <w:t> </w:t>
      </w:r>
    </w:p>
    <w:p w14:paraId="52201C51" w14:textId="510FB691" w:rsidR="005C1E23" w:rsidRPr="007772EC" w:rsidRDefault="006D4C6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 xml:space="preserve">.4 </w:t>
      </w:r>
      <w:r w:rsidR="005C1E23" w:rsidRPr="007772EC">
        <w:rPr>
          <w:rStyle w:val="tabchar"/>
          <w:rFonts w:ascii="Arial" w:hAnsi="Arial" w:cs="Arial"/>
          <w:color w:val="000000" w:themeColor="text1"/>
        </w:rPr>
        <w:t> </w:t>
      </w:r>
      <w:r w:rsidR="00D40F66" w:rsidRPr="007772EC">
        <w:rPr>
          <w:rFonts w:ascii="Arial" w:hAnsi="Arial" w:cs="Arial"/>
        </w:rPr>
        <w:t>Where reasonably practicable and subject to the agreement of the Secretary of State to share any such specific details,</w:t>
      </w:r>
      <w:r w:rsidR="002C79AD">
        <w:rPr>
          <w:rFonts w:ascii="Arial" w:hAnsi="Arial" w:cs="Arial"/>
        </w:rPr>
        <w:t xml:space="preserve"> the</w:t>
      </w:r>
      <w:r w:rsidR="00D40F66" w:rsidRPr="007772EC">
        <w:rPr>
          <w:rFonts w:ascii="Arial" w:hAnsi="Arial" w:cs="Arial"/>
        </w:rPr>
        <w:t xml:space="preserve"> </w:t>
      </w:r>
      <w:r w:rsidR="00633825" w:rsidRPr="007772EC">
        <w:rPr>
          <w:rFonts w:ascii="Arial" w:hAnsi="Arial" w:cs="Arial"/>
          <w:i/>
        </w:rPr>
        <w:t>ISOP</w:t>
      </w:r>
      <w:r w:rsidR="00D40F66" w:rsidRPr="007772EC">
        <w:rPr>
          <w:rFonts w:ascii="Arial" w:hAnsi="Arial" w:cs="Arial"/>
        </w:rPr>
        <w:t xml:space="preserve"> will inform affected </w:t>
      </w:r>
      <w:r w:rsidR="00E652B9" w:rsidRPr="00E652B9">
        <w:rPr>
          <w:rFonts w:ascii="Arial" w:hAnsi="Arial" w:cs="Arial"/>
          <w:i/>
          <w:iCs/>
        </w:rPr>
        <w:t>Licensee</w:t>
      </w:r>
      <w:r w:rsidR="00D40F66" w:rsidRPr="007772EC">
        <w:rPr>
          <w:rFonts w:ascii="Arial" w:hAnsi="Arial" w:cs="Arial"/>
        </w:rPr>
        <w:t xml:space="preserve">s as identified in 1.24.3 of what actions the </w:t>
      </w:r>
      <w:r w:rsidR="00C14108" w:rsidRPr="007772EC">
        <w:rPr>
          <w:rFonts w:ascii="Arial" w:hAnsi="Arial" w:cs="Arial"/>
          <w:i/>
        </w:rPr>
        <w:t>ISOP</w:t>
      </w:r>
      <w:r w:rsidR="00D40F66" w:rsidRPr="007772EC">
        <w:rPr>
          <w:rFonts w:ascii="Arial" w:hAnsi="Arial" w:cs="Arial"/>
        </w:rPr>
        <w:t xml:space="preserve"> will or has taken, or not taken, to comply with a direction or amended direction (including when such a direction is revoked) and what identified impact or non-compliance this will or is likely to cause to the </w:t>
      </w:r>
      <w:r w:rsidR="00E652B9" w:rsidRPr="00E652B9">
        <w:rPr>
          <w:rFonts w:ascii="Arial" w:hAnsi="Arial" w:cs="Arial"/>
          <w:i/>
          <w:iCs/>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34EB3A33"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hint="eastAsia"/>
        </w:rPr>
        <w:t> </w:t>
      </w:r>
      <w:r w:rsidRPr="007772EC">
        <w:rPr>
          <w:rStyle w:val="eop"/>
          <w:rFonts w:ascii="Arial" w:hAnsi="Arial" w:cs="Arial"/>
        </w:rPr>
        <w:t> </w:t>
      </w:r>
    </w:p>
    <w:p w14:paraId="3F248A26" w14:textId="62DBBFDA"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.5</w:t>
      </w:r>
      <w:r w:rsidR="005C1E23" w:rsidRPr="007772EC">
        <w:rPr>
          <w:rStyle w:val="tabchar"/>
          <w:rFonts w:ascii="Arial" w:hAnsi="Arial" w:cs="Arial"/>
        </w:rPr>
        <w:t> </w:t>
      </w:r>
      <w:r>
        <w:tab/>
      </w:r>
      <w:r w:rsidR="00995438" w:rsidRPr="007772EC">
        <w:rPr>
          <w:rFonts w:ascii="Arial" w:hAnsi="Arial" w:cs="Arial"/>
        </w:rPr>
        <w:t xml:space="preserve">The </w:t>
      </w:r>
      <w:r w:rsidR="00C14108" w:rsidRPr="007772EC">
        <w:rPr>
          <w:rFonts w:ascii="Arial" w:hAnsi="Arial" w:cs="Arial"/>
          <w:i/>
        </w:rPr>
        <w:t>ISOP</w:t>
      </w:r>
      <w:r w:rsidR="00995438" w:rsidRPr="007772EC">
        <w:rPr>
          <w:rFonts w:ascii="Arial" w:hAnsi="Arial" w:cs="Arial"/>
        </w:rPr>
        <w:t xml:space="preserve">'s obligations under this Standard shall be suspended without liability where and to the extent that compliance with any such obligation would be inconsistent with the requirement upon the </w:t>
      </w:r>
      <w:r w:rsidR="00C14108" w:rsidRPr="007772EC">
        <w:rPr>
          <w:rFonts w:ascii="Arial" w:hAnsi="Arial" w:cs="Arial"/>
          <w:i/>
        </w:rPr>
        <w:t>ISOP</w:t>
      </w:r>
      <w:r w:rsidR="00995438" w:rsidRPr="007772EC">
        <w:rPr>
          <w:rFonts w:ascii="Arial" w:hAnsi="Arial" w:cs="Arial"/>
        </w:rPr>
        <w:t xml:space="preserve"> to comply with a direction.</w:t>
      </w:r>
      <w:r w:rsidR="005C1E23" w:rsidRPr="007772EC">
        <w:rPr>
          <w:rStyle w:val="eop"/>
          <w:rFonts w:ascii="Arial" w:hAnsi="Arial" w:cs="Arial"/>
        </w:rPr>
        <w:t> </w:t>
      </w:r>
    </w:p>
    <w:p w14:paraId="77D4A28D"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36CF7C1" w14:textId="05CA9C46"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.6</w:t>
      </w:r>
      <w:r w:rsidR="005C1E23" w:rsidRPr="007772EC">
        <w:rPr>
          <w:rStyle w:val="tabchar"/>
          <w:rFonts w:ascii="Arial" w:hAnsi="Arial" w:cs="Arial"/>
        </w:rPr>
        <w:t> </w:t>
      </w:r>
      <w:r>
        <w:tab/>
      </w:r>
      <w:r w:rsidR="00EA02B8" w:rsidRPr="007772EC">
        <w:rPr>
          <w:rFonts w:ascii="Arial" w:hAnsi="Arial" w:cs="Arial"/>
        </w:rPr>
        <w:t xml:space="preserve">A </w:t>
      </w:r>
      <w:r w:rsidR="00E652B9" w:rsidRPr="00E652B9">
        <w:rPr>
          <w:rFonts w:ascii="Arial" w:hAnsi="Arial" w:cs="Arial"/>
          <w:i/>
          <w:iCs/>
        </w:rPr>
        <w:t>Licensee</w:t>
      </w:r>
      <w:r w:rsidR="00EA02B8" w:rsidRPr="007772EC">
        <w:rPr>
          <w:rFonts w:ascii="Arial" w:hAnsi="Arial" w:cs="Arial"/>
        </w:rPr>
        <w:t xml:space="preserve">'s obligations under this Standard shall be suspended without liability where and to the extent that the </w:t>
      </w:r>
      <w:r w:rsidR="00E652B9" w:rsidRPr="00E652B9">
        <w:rPr>
          <w:rFonts w:ascii="Arial" w:hAnsi="Arial" w:cs="Arial"/>
          <w:i/>
          <w:iCs/>
        </w:rPr>
        <w:t>Licensee</w:t>
      </w:r>
      <w:r w:rsidR="00EA02B8" w:rsidRPr="007772EC">
        <w:rPr>
          <w:rFonts w:ascii="Arial" w:hAnsi="Arial" w:cs="Arial"/>
        </w:rPr>
        <w:t xml:space="preserve"> is unable to comply with any such obligation as a result of any action taken, or not taken, by the </w:t>
      </w:r>
      <w:r w:rsidR="00C14108" w:rsidRPr="007772EC">
        <w:rPr>
          <w:rFonts w:ascii="Arial" w:hAnsi="Arial" w:cs="Arial"/>
          <w:i/>
        </w:rPr>
        <w:t>ISOP</w:t>
      </w:r>
      <w:r w:rsidR="00EA02B8" w:rsidRPr="007772EC">
        <w:rPr>
          <w:rFonts w:ascii="Arial" w:hAnsi="Arial" w:cs="Arial"/>
        </w:rPr>
        <w:t xml:space="preserve"> to comply with a direction</w:t>
      </w:r>
      <w:r w:rsidR="005C1E23" w:rsidRPr="007772EC">
        <w:rPr>
          <w:rStyle w:val="normaltextrun"/>
          <w:rFonts w:ascii="Arial" w:hAnsi="Arial" w:cs="Arial"/>
        </w:rPr>
        <w:t>.</w:t>
      </w:r>
      <w:r w:rsidR="005C1E23" w:rsidRPr="007772EC">
        <w:rPr>
          <w:rStyle w:val="eop"/>
          <w:rFonts w:ascii="Arial" w:hAnsi="Arial" w:cs="Arial"/>
        </w:rPr>
        <w:t> </w:t>
      </w:r>
    </w:p>
    <w:p w14:paraId="76697CC1"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47E3E98E" w14:textId="42C3928A" w:rsidR="005C1E23" w:rsidRDefault="006D4C63">
      <w:pPr>
        <w:pStyle w:val="paragraph"/>
        <w:spacing w:before="0" w:beforeAutospacing="0" w:after="0" w:afterAutospacing="0"/>
        <w:ind w:left="1701" w:hanging="850"/>
        <w:jc w:val="both"/>
        <w:textAlignment w:val="baseline"/>
        <w:rPr>
          <w:rStyle w:val="normaltextrun"/>
          <w:rFonts w:ascii="Arial" w:hAnsi="Arial" w:cs="Arial"/>
        </w:rPr>
      </w:pPr>
      <w:r w:rsidRPr="007772EC">
        <w:rPr>
          <w:rStyle w:val="normaltextrun"/>
          <w:rFonts w:ascii="Arial" w:hAnsi="Arial" w:cs="Arial"/>
        </w:rPr>
        <w:t>1.24</w:t>
      </w:r>
      <w:r w:rsidR="005C1E23" w:rsidRPr="007772EC">
        <w:rPr>
          <w:rStyle w:val="normaltextrun"/>
          <w:rFonts w:ascii="Arial" w:hAnsi="Arial" w:cs="Arial"/>
        </w:rPr>
        <w:t>.7</w:t>
      </w:r>
      <w:r w:rsidR="005C1E23" w:rsidRPr="007772EC">
        <w:rPr>
          <w:rStyle w:val="tabchar"/>
          <w:rFonts w:ascii="Arial" w:hAnsi="Arial" w:cs="Arial"/>
        </w:rPr>
        <w:t> </w:t>
      </w:r>
      <w:r w:rsidR="00F96A3B">
        <w:tab/>
      </w:r>
      <w:r w:rsidR="005C0C2B" w:rsidRPr="007772EC">
        <w:rPr>
          <w:rStyle w:val="tabchar"/>
          <w:rFonts w:ascii="Arial" w:hAnsi="Arial" w:cs="Arial"/>
        </w:rPr>
        <w:t>T</w:t>
      </w:r>
      <w:r w:rsidR="005C0C2B" w:rsidRPr="007772EC">
        <w:rPr>
          <w:rFonts w:ascii="Arial" w:hAnsi="Arial" w:cs="Arial"/>
        </w:rPr>
        <w:t xml:space="preserve">he Secretary of State may at any time amend or revoke any direction issued to the </w:t>
      </w:r>
      <w:r w:rsidR="00C14108" w:rsidRPr="007772EC">
        <w:rPr>
          <w:rFonts w:ascii="Arial" w:hAnsi="Arial" w:cs="Arial"/>
          <w:i/>
        </w:rPr>
        <w:t>ISOP</w:t>
      </w:r>
      <w:r w:rsidR="005C0C2B" w:rsidRPr="007772EC">
        <w:rPr>
          <w:rFonts w:ascii="Arial" w:hAnsi="Arial" w:cs="Arial"/>
        </w:rPr>
        <w:t xml:space="preserve"> as referred to in condition B4 of the </w:t>
      </w:r>
      <w:r w:rsidR="005C0C2B" w:rsidRPr="007772EC">
        <w:rPr>
          <w:rFonts w:ascii="Arial" w:hAnsi="Arial" w:cs="Arial"/>
          <w:i/>
          <w:iCs/>
        </w:rPr>
        <w:t>ESO Licence</w:t>
      </w:r>
      <w:r w:rsidR="005C1E23" w:rsidRPr="007772EC">
        <w:rPr>
          <w:rStyle w:val="normaltextrun"/>
          <w:rFonts w:ascii="Arial" w:hAnsi="Arial" w:cs="Arial"/>
        </w:rPr>
        <w:t>)</w:t>
      </w:r>
      <w:r w:rsidR="00D6622E" w:rsidRPr="007772EC">
        <w:rPr>
          <w:rStyle w:val="normaltextrun"/>
          <w:rFonts w:ascii="Arial" w:hAnsi="Arial" w:cs="Arial"/>
        </w:rPr>
        <w:t>.</w:t>
      </w:r>
    </w:p>
    <w:p w14:paraId="298762A6" w14:textId="77777777" w:rsidR="001919FC" w:rsidRDefault="001919FC">
      <w:pPr>
        <w:pStyle w:val="paragraph"/>
        <w:spacing w:before="0" w:beforeAutospacing="0" w:after="0" w:afterAutospacing="0"/>
        <w:ind w:left="1701" w:hanging="850"/>
        <w:jc w:val="both"/>
        <w:textAlignment w:val="baseline"/>
        <w:rPr>
          <w:rStyle w:val="normaltextrun"/>
          <w:rFonts w:ascii="Arial" w:hAnsi="Arial" w:cs="Arial"/>
        </w:rPr>
      </w:pPr>
    </w:p>
    <w:p w14:paraId="6CB994F3" w14:textId="77777777" w:rsidR="00182268" w:rsidRPr="007772EC" w:rsidRDefault="00182268" w:rsidP="00182268">
      <w:pPr>
        <w:pStyle w:val="paragraph"/>
        <w:spacing w:before="0" w:beforeAutospacing="0" w:after="0" w:afterAutospacing="0"/>
        <w:ind w:left="1418" w:hanging="1418"/>
        <w:jc w:val="both"/>
        <w:textAlignment w:val="baseline"/>
        <w:rPr>
          <w:rFonts w:ascii="Arial" w:hAnsi="Arial" w:cs="Arial"/>
        </w:rPr>
      </w:pPr>
      <w:r w:rsidRPr="007772EC">
        <w:rPr>
          <w:rStyle w:val="normaltextrun"/>
          <w:rFonts w:ascii="Arial" w:hAnsi="Arial" w:cs="Arial"/>
        </w:rPr>
        <w:t>1.24.8</w:t>
      </w:r>
      <w:r w:rsidRPr="007772EC">
        <w:rPr>
          <w:rStyle w:val="normaltextrun"/>
          <w:rFonts w:ascii="Arial" w:hAnsi="Arial" w:cs="Arial"/>
        </w:rPr>
        <w:tab/>
      </w:r>
      <w:r w:rsidRPr="007772EC">
        <w:rPr>
          <w:rFonts w:ascii="Arial" w:hAnsi="Arial" w:cs="Arial"/>
        </w:rPr>
        <w:t>For the purposes of this paragraph 1.24: “User” means a Transmission Licensee other than the ISOP.</w:t>
      </w:r>
    </w:p>
    <w:p w14:paraId="1F37E766" w14:textId="77777777" w:rsidR="00DF3560" w:rsidRPr="007772EC" w:rsidRDefault="00DF3560" w:rsidP="007772EC">
      <w:pPr>
        <w:pStyle w:val="paragraph"/>
        <w:spacing w:before="0" w:beforeAutospacing="0" w:after="0" w:afterAutospacing="0"/>
        <w:ind w:left="1701" w:hanging="850"/>
        <w:jc w:val="both"/>
        <w:textAlignment w:val="baseline"/>
        <w:rPr>
          <w:rStyle w:val="normaltextrun"/>
          <w:rFonts w:ascii="Arial" w:hAnsi="Arial" w:cs="Arial"/>
        </w:rPr>
      </w:pPr>
    </w:p>
    <w:p w14:paraId="275F0A78" w14:textId="77777777" w:rsidR="001E0AE7" w:rsidRPr="007772EC" w:rsidRDefault="001E0AE7" w:rsidP="007772EC">
      <w:pPr>
        <w:pStyle w:val="paragraph"/>
        <w:spacing w:before="0" w:beforeAutospacing="0" w:after="0" w:afterAutospacing="0"/>
        <w:ind w:left="1701" w:hanging="850"/>
        <w:jc w:val="both"/>
        <w:textAlignment w:val="baseline"/>
        <w:rPr>
          <w:rStyle w:val="normaltextrun"/>
          <w:rFonts w:ascii="Arial" w:hAnsi="Arial" w:cs="Arial"/>
        </w:rPr>
      </w:pPr>
    </w:p>
    <w:p w14:paraId="60C5B376" w14:textId="77777777" w:rsidR="005C1E23" w:rsidRPr="007772EC" w:rsidRDefault="005C1E23" w:rsidP="007772EC">
      <w:pPr>
        <w:widowControl/>
        <w:ind w:left="851" w:hanging="851"/>
        <w:rPr>
          <w:rFonts w:ascii="Arial" w:hAnsi="Arial" w:cs="Arial"/>
          <w:sz w:val="24"/>
          <w:szCs w:val="24"/>
        </w:rPr>
      </w:pPr>
    </w:p>
    <w:p w14:paraId="273F9F98" w14:textId="048544EB" w:rsidR="00791FB4" w:rsidRPr="007772EC" w:rsidRDefault="004B346F" w:rsidP="007772EC">
      <w:pPr>
        <w:pStyle w:val="paragraph"/>
        <w:spacing w:before="0" w:beforeAutospacing="0" w:after="0" w:afterAutospacing="0"/>
        <w:ind w:left="851" w:hanging="851"/>
        <w:jc w:val="both"/>
        <w:textAlignment w:val="baseline"/>
        <w:rPr>
          <w:rStyle w:val="eop"/>
          <w:rFonts w:ascii="Arial" w:hAnsi="Arial" w:cs="Arial"/>
        </w:rPr>
      </w:pPr>
      <w:r w:rsidRPr="007772EC">
        <w:rPr>
          <w:rStyle w:val="normaltextrun"/>
          <w:rFonts w:ascii="Arial" w:hAnsi="Arial" w:cs="Arial"/>
        </w:rPr>
        <w:t>1.25</w:t>
      </w:r>
      <w:r w:rsidR="00791FB4">
        <w:tab/>
      </w:r>
      <w:r w:rsidR="007B208A" w:rsidRPr="007B208A">
        <w:rPr>
          <w:rStyle w:val="normaltextrun"/>
          <w:rFonts w:ascii="Arial" w:hAnsi="Arial" w:cs="Arial"/>
          <w:bCs/>
        </w:rPr>
        <w:t xml:space="preserve">Advisory </w:t>
      </w:r>
      <w:r w:rsidR="007B208A">
        <w:rPr>
          <w:rStyle w:val="normaltextrun"/>
          <w:rFonts w:ascii="Arial" w:hAnsi="Arial" w:cs="Arial"/>
          <w:bCs/>
        </w:rPr>
        <w:t>a</w:t>
      </w:r>
      <w:r w:rsidR="007B208A" w:rsidRPr="007B208A">
        <w:rPr>
          <w:rStyle w:val="normaltextrun"/>
          <w:rFonts w:ascii="Arial" w:hAnsi="Arial" w:cs="Arial"/>
          <w:bCs/>
        </w:rPr>
        <w:t>nd Information Requests</w:t>
      </w:r>
      <w:r w:rsidR="007B208A" w:rsidRPr="007B208A">
        <w:rPr>
          <w:rStyle w:val="eop"/>
          <w:rFonts w:ascii="Arial" w:hAnsi="Arial" w:cs="Arial"/>
          <w:bCs/>
        </w:rPr>
        <w:t> </w:t>
      </w:r>
    </w:p>
    <w:p w14:paraId="2FAAE088" w14:textId="77777777" w:rsidR="00791FB4" w:rsidRPr="007772EC" w:rsidRDefault="00791FB4" w:rsidP="007772EC">
      <w:pPr>
        <w:pStyle w:val="paragraph"/>
        <w:spacing w:before="0" w:beforeAutospacing="0" w:after="0" w:afterAutospacing="0"/>
        <w:jc w:val="both"/>
        <w:textAlignment w:val="baseline"/>
        <w:rPr>
          <w:rFonts w:ascii="Arial" w:hAnsi="Arial" w:cs="Arial"/>
        </w:rPr>
      </w:pPr>
    </w:p>
    <w:p w14:paraId="4EDA63E8" w14:textId="4C689D07"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.1</w:t>
      </w:r>
      <w:r w:rsidR="00791FB4">
        <w:tab/>
      </w:r>
      <w:r w:rsidR="00227075" w:rsidRPr="007772EC">
        <w:rPr>
          <w:rStyle w:val="tabchar"/>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is required to provide advice, analysis or information to the </w:t>
      </w:r>
      <w:r w:rsidR="00791FB4" w:rsidRPr="007772EC">
        <w:rPr>
          <w:rStyle w:val="normaltextrun"/>
          <w:rFonts w:ascii="Arial" w:hAnsi="Arial" w:cs="Arial"/>
          <w:i/>
        </w:rPr>
        <w:t>Authority</w:t>
      </w:r>
      <w:r w:rsidR="00791FB4" w:rsidRPr="007772EC">
        <w:rPr>
          <w:rStyle w:val="normaltextrun"/>
          <w:rFonts w:ascii="Arial" w:hAnsi="Arial" w:cs="Arial"/>
        </w:rPr>
        <w:t xml:space="preserve"> or to a </w:t>
      </w:r>
      <w:r w:rsidR="00791FB4" w:rsidRPr="007772EC">
        <w:rPr>
          <w:rStyle w:val="normaltextrun"/>
          <w:rFonts w:ascii="Arial" w:hAnsi="Arial" w:cs="Arial"/>
          <w:i/>
        </w:rPr>
        <w:t>Minister of the Crown</w:t>
      </w:r>
      <w:r w:rsidR="00791FB4" w:rsidRPr="007772EC">
        <w:rPr>
          <w:rStyle w:val="normaltextrun"/>
          <w:rFonts w:ascii="Arial" w:hAnsi="Arial" w:cs="Arial"/>
        </w:rPr>
        <w:t xml:space="preserve"> when requested in accordance with section 171 of the Energy Act 2023 and condition D1 of the </w:t>
      </w:r>
      <w:r w:rsidR="00362AAE" w:rsidRPr="007772EC">
        <w:rPr>
          <w:rStyle w:val="normaltextrun"/>
          <w:rFonts w:ascii="Arial" w:hAnsi="Arial" w:cs="Arial"/>
          <w:i/>
        </w:rPr>
        <w:t xml:space="preserve">ESO </w:t>
      </w:r>
      <w:r w:rsidR="001A4B14"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F7018C">
        <w:rPr>
          <w:rFonts w:ascii="Arial" w:hAnsi="Arial" w:cs="Arial"/>
          <w:i/>
          <w:lang w:val="en-US"/>
        </w:rPr>
        <w:t>g</w:t>
      </w:r>
      <w:r w:rsidR="008C7F94" w:rsidRPr="008C7F94">
        <w:rPr>
          <w:rFonts w:ascii="Arial" w:hAnsi="Arial" w:cs="Arial"/>
          <w:i/>
          <w:lang w:val="en-US"/>
        </w:rPr>
        <w:t xml:space="preserve">as </w:t>
      </w:r>
      <w:r w:rsidR="00F7018C">
        <w:rPr>
          <w:rFonts w:ascii="Arial" w:hAnsi="Arial" w:cs="Arial"/>
          <w:i/>
          <w:lang w:val="en-US"/>
        </w:rPr>
        <w:t>s</w:t>
      </w:r>
      <w:r w:rsidR="008C7F94" w:rsidRPr="008C7F94">
        <w:rPr>
          <w:rFonts w:ascii="Arial" w:hAnsi="Arial" w:cs="Arial"/>
          <w:i/>
          <w:lang w:val="en-US"/>
        </w:rPr>
        <w:t xml:space="preserve">ystem </w:t>
      </w:r>
      <w:r w:rsidR="00F7018C">
        <w:rPr>
          <w:rFonts w:ascii="Arial" w:hAnsi="Arial" w:cs="Arial"/>
          <w:i/>
          <w:lang w:val="en-US"/>
        </w:rPr>
        <w:t>p</w:t>
      </w:r>
      <w:r w:rsidR="008C7F94" w:rsidRPr="008C7F94">
        <w:rPr>
          <w:rFonts w:ascii="Arial" w:hAnsi="Arial" w:cs="Arial"/>
          <w:i/>
          <w:lang w:val="en-US"/>
        </w:rPr>
        <w:t xml:space="preserve">lanner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39D55C61"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5D29AF7E" w14:textId="12E78F28" w:rsidR="00E434F8" w:rsidRPr="007772EC" w:rsidRDefault="004B346F"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1.25</w:t>
      </w:r>
      <w:r w:rsidR="00791FB4" w:rsidRPr="007772EC">
        <w:rPr>
          <w:rStyle w:val="normaltextrun"/>
          <w:rFonts w:ascii="Arial" w:hAnsi="Arial" w:cs="Arial"/>
        </w:rPr>
        <w:t>.2</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may by notice request from Users such information as it reasonably requires in connection with the exercise of any of its functions, in accordance with section 172 of the Energy Act 2023. It will do so by the issue of an </w:t>
      </w:r>
      <w:r w:rsidR="008632C6" w:rsidRPr="007772EC">
        <w:rPr>
          <w:rFonts w:ascii="Arial" w:hAnsi="Arial" w:cs="Arial"/>
          <w:i/>
          <w:iCs/>
        </w:rPr>
        <w:t>information request notice</w:t>
      </w:r>
      <w:r w:rsidR="008632C6" w:rsidRPr="007772EC">
        <w:rPr>
          <w:rFonts w:ascii="Arial" w:hAnsi="Arial" w:cs="Arial"/>
        </w:rPr>
        <w:t xml:space="preserve">. The purposes of this may </w:t>
      </w:r>
      <w:r w:rsidR="008632C6" w:rsidRPr="007772EC">
        <w:rPr>
          <w:rFonts w:ascii="Arial" w:hAnsi="Arial" w:cs="Arial"/>
        </w:rPr>
        <w:lastRenderedPageBreak/>
        <w:t>include to assist in the fulfilment of a request for advice, analysis or information as set out in 1.25.1.</w:t>
      </w:r>
    </w:p>
    <w:p w14:paraId="2B37A562" w14:textId="655B5B26"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10D05BE0" w14:textId="14FD76DB"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.3</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is required by condition D2 of the </w:t>
      </w:r>
      <w:r w:rsidR="008632C6" w:rsidRPr="007772EC">
        <w:rPr>
          <w:rFonts w:ascii="Arial" w:hAnsi="Arial" w:cs="Arial"/>
          <w:i/>
        </w:rPr>
        <w:t>ESO licence</w:t>
      </w:r>
      <w:r w:rsidR="008632C6" w:rsidRPr="007772EC">
        <w:rPr>
          <w:rFonts w:ascii="Arial" w:hAnsi="Arial" w:cs="Arial"/>
        </w:rPr>
        <w:t xml:space="preserve"> and </w:t>
      </w:r>
      <w:r w:rsidR="008632C6" w:rsidRPr="007772EC">
        <w:rPr>
          <w:rFonts w:ascii="Arial" w:hAnsi="Arial" w:cs="Arial"/>
          <w:i/>
        </w:rPr>
        <w:t>GSP licence</w:t>
      </w:r>
      <w:r w:rsidR="008632C6" w:rsidRPr="007772EC">
        <w:rPr>
          <w:rFonts w:ascii="Arial" w:hAnsi="Arial" w:cs="Arial"/>
        </w:rPr>
        <w:t xml:space="preserve"> to prepare, submit for approval by the </w:t>
      </w:r>
      <w:r w:rsidR="008632C6" w:rsidRPr="007772EC">
        <w:rPr>
          <w:rFonts w:ascii="Arial" w:hAnsi="Arial" w:cs="Arial"/>
          <w:i/>
        </w:rPr>
        <w:t>Authority</w:t>
      </w:r>
      <w:r w:rsidR="008632C6" w:rsidRPr="007772EC">
        <w:rPr>
          <w:rFonts w:ascii="Arial" w:hAnsi="Arial" w:cs="Arial"/>
        </w:rPr>
        <w:t xml:space="preserve"> and publish on its website once approved an </w:t>
      </w:r>
      <w:r w:rsidR="008632C6" w:rsidRPr="007772EC">
        <w:rPr>
          <w:rFonts w:ascii="Arial" w:hAnsi="Arial" w:cs="Arial"/>
          <w:i/>
        </w:rPr>
        <w:t>information request statement</w:t>
      </w:r>
      <w:r w:rsidR="008632C6" w:rsidRPr="007772EC">
        <w:rPr>
          <w:rFonts w:ascii="Arial" w:hAnsi="Arial" w:cs="Arial"/>
        </w:rPr>
        <w:t xml:space="preserve"> that sets out further detail on the process the </w:t>
      </w:r>
      <w:r w:rsidR="00C14108" w:rsidRPr="007772EC">
        <w:rPr>
          <w:rFonts w:ascii="Arial" w:hAnsi="Arial" w:cs="Arial"/>
          <w:i/>
        </w:rPr>
        <w:t>ISOP</w:t>
      </w:r>
      <w:r w:rsidR="008632C6" w:rsidRPr="007772EC">
        <w:rPr>
          <w:rFonts w:ascii="Arial" w:hAnsi="Arial" w:cs="Arial"/>
        </w:rPr>
        <w:t xml:space="preserve"> expects to follow when requesting information from other parties</w:t>
      </w:r>
      <w:r w:rsidR="00791FB4" w:rsidRPr="007772EC">
        <w:rPr>
          <w:rStyle w:val="normaltextrun"/>
          <w:rFonts w:ascii="Arial" w:hAnsi="Arial" w:cs="Arial"/>
        </w:rPr>
        <w:t>.</w:t>
      </w:r>
      <w:r w:rsidR="00791FB4" w:rsidRPr="007772EC">
        <w:rPr>
          <w:rStyle w:val="eop"/>
          <w:rFonts w:ascii="Arial" w:hAnsi="Arial" w:cs="Arial"/>
        </w:rPr>
        <w:t> </w:t>
      </w:r>
    </w:p>
    <w:p w14:paraId="147B86ED"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2461477D" w14:textId="715008D0" w:rsidR="00791FB4" w:rsidRPr="007772EC" w:rsidRDefault="0080597F" w:rsidP="00A00448">
      <w:pPr>
        <w:pStyle w:val="paragraph"/>
        <w:spacing w:before="0" w:beforeAutospacing="0" w:after="0" w:afterAutospacing="0"/>
        <w:ind w:left="1440"/>
        <w:textAlignment w:val="baseline"/>
        <w:rPr>
          <w:rStyle w:val="eop"/>
          <w:rFonts w:ascii="Arial" w:hAnsi="Arial" w:cs="Arial"/>
        </w:rPr>
      </w:pPr>
      <w:r>
        <w:rPr>
          <w:rStyle w:val="normaltextrun"/>
          <w:rFonts w:ascii="Arial" w:hAnsi="Arial" w:cs="Arial"/>
          <w:sz w:val="21"/>
          <w:szCs w:val="21"/>
        </w:rPr>
        <w:tab/>
      </w:r>
      <w:r w:rsidR="00791FB4" w:rsidRPr="007772EC">
        <w:rPr>
          <w:rStyle w:val="normaltextrun"/>
          <w:rFonts w:ascii="Arial" w:hAnsi="Arial" w:cs="Arial"/>
        </w:rPr>
        <w:t>The</w:t>
      </w:r>
      <w:r w:rsidR="00791FB4" w:rsidRPr="007772EC">
        <w:rPr>
          <w:rStyle w:val="normaltextrun"/>
          <w:rFonts w:ascii="Arial" w:hAnsi="Arial" w:cs="Arial"/>
          <w:i/>
          <w:iCs/>
        </w:rPr>
        <w:t xml:space="preserve"> </w:t>
      </w:r>
      <w:r w:rsidR="00834BF7" w:rsidRPr="007772EC">
        <w:rPr>
          <w:rStyle w:val="normaltextrun"/>
          <w:rFonts w:ascii="Aptos" w:hAnsi="Aptos" w:cs="Segoe UI"/>
          <w:i/>
          <w:iCs/>
          <w:sz w:val="22"/>
          <w:szCs w:val="22"/>
        </w:rPr>
        <w:t>I</w:t>
      </w:r>
      <w:r w:rsidR="00791FB4" w:rsidRPr="007772EC">
        <w:rPr>
          <w:rStyle w:val="normaltextrun"/>
          <w:rFonts w:ascii="Arial" w:hAnsi="Arial" w:cs="Arial"/>
          <w:i/>
          <w:iCs/>
        </w:rPr>
        <w:t xml:space="preserve">nformation </w:t>
      </w:r>
      <w:r w:rsidR="008B4B8E" w:rsidRPr="007772EC">
        <w:rPr>
          <w:rStyle w:val="normaltextrun"/>
          <w:rFonts w:ascii="Arial" w:hAnsi="Arial" w:cs="Arial"/>
          <w:i/>
          <w:iCs/>
        </w:rPr>
        <w:t>r</w:t>
      </w:r>
      <w:r w:rsidR="00791FB4" w:rsidRPr="007772EC">
        <w:rPr>
          <w:rStyle w:val="normaltextrun"/>
          <w:rFonts w:ascii="Arial" w:hAnsi="Arial" w:cs="Arial"/>
          <w:i/>
          <w:iCs/>
        </w:rPr>
        <w:t xml:space="preserve">equest </w:t>
      </w:r>
      <w:r w:rsidR="008B4B8E" w:rsidRPr="007772EC">
        <w:rPr>
          <w:rStyle w:val="normaltextrun"/>
          <w:rFonts w:ascii="Arial" w:hAnsi="Arial" w:cs="Arial"/>
          <w:i/>
          <w:iCs/>
        </w:rPr>
        <w:t>s</w:t>
      </w:r>
      <w:r w:rsidR="00791FB4" w:rsidRPr="007772EC">
        <w:rPr>
          <w:rStyle w:val="normaltextrun"/>
          <w:rFonts w:ascii="Arial" w:hAnsi="Arial" w:cs="Arial"/>
          <w:i/>
          <w:iCs/>
        </w:rPr>
        <w:t xml:space="preserve">tatement </w:t>
      </w:r>
      <w:r w:rsidR="00791FB4" w:rsidRPr="007772EC">
        <w:rPr>
          <w:rStyle w:val="normaltextrun"/>
          <w:rFonts w:ascii="Arial" w:hAnsi="Arial" w:cs="Arial"/>
        </w:rPr>
        <w:t xml:space="preserve">must include, but need not be limited to, the following matters as set out in condition D2(5) of the </w:t>
      </w:r>
      <w:r w:rsidR="00362AAE" w:rsidRPr="007772EC">
        <w:rPr>
          <w:rStyle w:val="normaltextrun"/>
          <w:rFonts w:ascii="Arial" w:hAnsi="Arial" w:cs="Arial"/>
          <w:i/>
        </w:rPr>
        <w:t xml:space="preserve">ESO </w:t>
      </w:r>
      <w:r w:rsidR="00027267"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4A01279D"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3005935" w14:textId="6984B944"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(a)</w:t>
      </w:r>
      <w:r w:rsidR="00E0671E">
        <w:tab/>
      </w:r>
      <w:r w:rsidRPr="007772EC">
        <w:rPr>
          <w:rStyle w:val="normaltextrun"/>
          <w:rFonts w:ascii="Arial" w:hAnsi="Arial" w:cs="Arial"/>
        </w:rPr>
        <w:t xml:space="preserve">the process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expects to follow when issuing </w:t>
      </w:r>
      <w:r w:rsidR="007267E9" w:rsidRPr="007772EC">
        <w:rPr>
          <w:rStyle w:val="normaltextrun"/>
          <w:rFonts w:ascii="Arial" w:hAnsi="Arial" w:cs="Arial"/>
        </w:rPr>
        <w:t xml:space="preserve">an </w:t>
      </w:r>
      <w:r w:rsidR="00261C1D">
        <w:rPr>
          <w:rStyle w:val="normaltextrun"/>
          <w:rFonts w:ascii="Arial" w:hAnsi="Arial" w:cs="Arial"/>
          <w:i/>
          <w:iCs/>
        </w:rPr>
        <w:t>i</w:t>
      </w:r>
      <w:r w:rsidR="00A557D7" w:rsidRPr="00A557D7">
        <w:rPr>
          <w:rStyle w:val="normaltextrun"/>
          <w:rFonts w:ascii="Arial" w:hAnsi="Arial" w:cs="Arial"/>
          <w:i/>
          <w:iCs/>
        </w:rPr>
        <w:t xml:space="preserve">nformation </w:t>
      </w:r>
      <w:r w:rsidR="00261C1D">
        <w:rPr>
          <w:rStyle w:val="normaltextrun"/>
          <w:rFonts w:ascii="Arial" w:hAnsi="Arial" w:cs="Arial"/>
          <w:i/>
          <w:iCs/>
        </w:rPr>
        <w:t>r</w:t>
      </w:r>
      <w:r w:rsidR="00A557D7" w:rsidRPr="00A557D7">
        <w:rPr>
          <w:rStyle w:val="normaltextrun"/>
          <w:rFonts w:ascii="Arial" w:hAnsi="Arial" w:cs="Arial"/>
          <w:i/>
          <w:iCs/>
        </w:rPr>
        <w:t xml:space="preserve">equest </w:t>
      </w:r>
      <w:r w:rsidR="00261C1D">
        <w:rPr>
          <w:rStyle w:val="normaltextrun"/>
          <w:rFonts w:ascii="Arial" w:hAnsi="Arial" w:cs="Arial"/>
          <w:i/>
          <w:iCs/>
        </w:rPr>
        <w:t>n</w:t>
      </w:r>
      <w:r w:rsidR="00A557D7" w:rsidRPr="00A557D7">
        <w:rPr>
          <w:rStyle w:val="normaltextrun"/>
          <w:rFonts w:ascii="Arial" w:hAnsi="Arial" w:cs="Arial"/>
          <w:i/>
          <w:iCs/>
        </w:rPr>
        <w:t>otice</w:t>
      </w:r>
      <w:r w:rsidRPr="007772EC">
        <w:rPr>
          <w:rStyle w:val="normaltextrun"/>
          <w:rFonts w:ascii="Arial" w:hAnsi="Arial" w:cs="Arial"/>
        </w:rPr>
        <w:t xml:space="preserve">, including any further detail around the expected engagement between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and recipient of an </w:t>
      </w:r>
      <w:r w:rsidR="00A557D7" w:rsidRPr="00A557D7">
        <w:rPr>
          <w:rStyle w:val="normaltextrun"/>
          <w:rFonts w:ascii="Arial" w:hAnsi="Arial" w:cs="Arial"/>
          <w:i/>
          <w:iCs/>
        </w:rPr>
        <w:t>Information Request Notice</w:t>
      </w:r>
      <w:r w:rsidRPr="007772EC">
        <w:rPr>
          <w:rStyle w:val="normaltextrun"/>
          <w:rFonts w:ascii="Arial" w:hAnsi="Arial" w:cs="Arial"/>
        </w:rPr>
        <w:t>; and</w:t>
      </w:r>
      <w:r w:rsidRPr="007772EC">
        <w:rPr>
          <w:rStyle w:val="eop"/>
          <w:rFonts w:ascii="Arial" w:hAnsi="Arial" w:cs="Arial"/>
        </w:rPr>
        <w:t> </w:t>
      </w:r>
    </w:p>
    <w:p w14:paraId="44C2BA6F" w14:textId="77777777" w:rsidR="006D7E22" w:rsidRPr="007772EC" w:rsidRDefault="006D7E22" w:rsidP="007772EC">
      <w:pPr>
        <w:pStyle w:val="paragraph"/>
        <w:spacing w:before="0" w:beforeAutospacing="0" w:after="0" w:afterAutospacing="0"/>
        <w:ind w:left="2410" w:hanging="709"/>
        <w:jc w:val="both"/>
        <w:textAlignment w:val="baseline"/>
        <w:rPr>
          <w:rFonts w:ascii="Arial" w:hAnsi="Arial" w:cs="Arial"/>
        </w:rPr>
      </w:pPr>
    </w:p>
    <w:p w14:paraId="7F6B1513" w14:textId="2792BA46"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(b)</w:t>
      </w:r>
      <w:r w:rsidR="00E0671E">
        <w:tab/>
      </w:r>
      <w:r w:rsidRPr="007772EC">
        <w:rPr>
          <w:rStyle w:val="normaltextrun"/>
          <w:rFonts w:ascii="Arial" w:hAnsi="Arial" w:cs="Arial"/>
        </w:rPr>
        <w:t xml:space="preserve">the details to be included in an </w:t>
      </w:r>
      <w:r w:rsidR="00A557D7" w:rsidRPr="00A557D7">
        <w:rPr>
          <w:rStyle w:val="normaltextrun"/>
          <w:rFonts w:ascii="Arial" w:hAnsi="Arial" w:cs="Arial"/>
          <w:i/>
          <w:iCs/>
        </w:rPr>
        <w:t>Information Request Notice</w:t>
      </w:r>
      <w:r w:rsidR="00A557D7" w:rsidRPr="00A557D7">
        <w:rPr>
          <w:rStyle w:val="normaltextrun"/>
          <w:rFonts w:ascii="Arial" w:hAnsi="Arial" w:cs="Arial"/>
        </w:rPr>
        <w:t xml:space="preserve"> </w:t>
      </w:r>
      <w:r w:rsidRPr="007772EC">
        <w:rPr>
          <w:rStyle w:val="normaltextrun"/>
          <w:rFonts w:ascii="Arial" w:hAnsi="Arial" w:cs="Arial"/>
        </w:rPr>
        <w:t xml:space="preserve">issued by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w:t>
      </w:r>
      <w:r w:rsidRPr="007772EC">
        <w:rPr>
          <w:rStyle w:val="eop"/>
          <w:rFonts w:ascii="Arial" w:hAnsi="Arial" w:cs="Arial"/>
        </w:rPr>
        <w:t> </w:t>
      </w:r>
    </w:p>
    <w:p w14:paraId="1265A954"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A147D67" w14:textId="1637565B"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 xml:space="preserve">.4 </w:t>
      </w:r>
      <w:r w:rsidR="00791FB4">
        <w:tab/>
      </w:r>
      <w:r w:rsidR="00791FB4" w:rsidRPr="007772EC">
        <w:rPr>
          <w:rStyle w:val="normaltextrun"/>
          <w:rFonts w:ascii="Arial" w:hAnsi="Arial" w:cs="Arial"/>
        </w:rPr>
        <w:t xml:space="preserve">A User to whom a request is made under </w:t>
      </w:r>
      <w:r w:rsidRPr="007772EC">
        <w:rPr>
          <w:rStyle w:val="normaltextrun"/>
          <w:rFonts w:ascii="Arial" w:hAnsi="Arial" w:cs="Arial"/>
        </w:rPr>
        <w:t>1.25</w:t>
      </w:r>
      <w:r w:rsidR="00791FB4" w:rsidRPr="007772EC">
        <w:rPr>
          <w:rStyle w:val="normaltextrun"/>
          <w:rFonts w:ascii="Arial" w:hAnsi="Arial" w:cs="Arial"/>
        </w:rPr>
        <w:t>.2 must, so far as reasonably practicable, provide the requested information within such reasonable period, and in such reasonable form and manner, as may be specified in the </w:t>
      </w:r>
      <w:r w:rsidR="00A557D7" w:rsidRPr="00A557D7">
        <w:rPr>
          <w:rStyle w:val="normaltextrun"/>
          <w:rFonts w:ascii="Arial" w:hAnsi="Arial" w:cs="Arial"/>
          <w:i/>
          <w:iCs/>
        </w:rPr>
        <w:t>Information Request Notice</w:t>
      </w:r>
      <w:r w:rsidR="00791FB4" w:rsidRPr="007772EC">
        <w:rPr>
          <w:rStyle w:val="normaltextrun"/>
          <w:rFonts w:ascii="Arial" w:hAnsi="Arial" w:cs="Arial"/>
        </w:rPr>
        <w:t>.</w:t>
      </w:r>
      <w:r w:rsidR="00791FB4" w:rsidRPr="007772EC">
        <w:rPr>
          <w:rStyle w:val="eop"/>
          <w:rFonts w:ascii="Arial" w:hAnsi="Arial" w:cs="Arial"/>
        </w:rPr>
        <w:t> </w:t>
      </w:r>
    </w:p>
    <w:p w14:paraId="4F4EC8C5" w14:textId="77777777" w:rsidR="006D7E22" w:rsidRPr="007772EC" w:rsidRDefault="006D7E22" w:rsidP="007772EC">
      <w:pPr>
        <w:pStyle w:val="paragraph"/>
        <w:spacing w:before="0" w:beforeAutospacing="0" w:after="0" w:afterAutospacing="0"/>
        <w:ind w:left="1701" w:hanging="708"/>
        <w:jc w:val="both"/>
        <w:textAlignment w:val="baseline"/>
        <w:rPr>
          <w:rFonts w:ascii="Arial" w:hAnsi="Arial" w:cs="Arial"/>
        </w:rPr>
      </w:pPr>
    </w:p>
    <w:p w14:paraId="0F1BA9DE" w14:textId="5467B249"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.5</w:t>
      </w:r>
      <w:r w:rsidR="00791FB4">
        <w:tab/>
      </w:r>
      <w:r w:rsidR="004A5B8D" w:rsidRPr="007772EC">
        <w:rPr>
          <w:rStyle w:val="normaltextrun"/>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must, unless the </w:t>
      </w:r>
      <w:r w:rsidR="00791FB4" w:rsidRPr="007772EC">
        <w:rPr>
          <w:rStyle w:val="normaltextrun"/>
          <w:rFonts w:ascii="Arial" w:hAnsi="Arial" w:cs="Arial"/>
          <w:i/>
        </w:rPr>
        <w:t>Authority</w:t>
      </w:r>
      <w:r w:rsidR="00791FB4" w:rsidRPr="007772EC">
        <w:rPr>
          <w:rStyle w:val="normaltextrun"/>
          <w:rFonts w:ascii="Arial" w:hAnsi="Arial" w:cs="Arial"/>
        </w:rPr>
        <w:t xml:space="preserve"> otherwise consents, maintain for a period of 6 years and provide to the</w:t>
      </w:r>
      <w:r w:rsidR="00791FB4" w:rsidRPr="007772EC">
        <w:rPr>
          <w:rStyle w:val="normaltextrun"/>
          <w:rFonts w:ascii="Arial" w:hAnsi="Arial" w:cs="Arial"/>
          <w:i/>
        </w:rPr>
        <w:t xml:space="preserve"> Authority </w:t>
      </w:r>
      <w:r w:rsidR="00791FB4" w:rsidRPr="007772EC">
        <w:rPr>
          <w:rStyle w:val="normaltextrun"/>
          <w:rFonts w:ascii="Arial" w:hAnsi="Arial" w:cs="Arial"/>
        </w:rPr>
        <w:t>where required a record of information requests as detailed in condition D2</w:t>
      </w:r>
      <w:r w:rsidR="008C68D7" w:rsidRPr="007772EC">
        <w:rPr>
          <w:rStyle w:val="normaltextrun"/>
          <w:rFonts w:ascii="Arial" w:hAnsi="Arial" w:cs="Arial"/>
        </w:rPr>
        <w:t>.</w:t>
      </w:r>
      <w:r w:rsidR="00791FB4" w:rsidRPr="007772EC">
        <w:rPr>
          <w:rStyle w:val="normaltextrun"/>
          <w:rFonts w:ascii="Arial" w:hAnsi="Arial" w:cs="Arial"/>
        </w:rPr>
        <w:t xml:space="preserve">12 of the </w:t>
      </w:r>
      <w:r w:rsidR="00362AAE" w:rsidRPr="007772EC">
        <w:rPr>
          <w:rStyle w:val="normaltextrun"/>
          <w:rFonts w:ascii="Arial" w:hAnsi="Arial" w:cs="Arial"/>
          <w:i/>
        </w:rPr>
        <w:t xml:space="preserve">ESO </w:t>
      </w:r>
      <w:r w:rsidR="00DE4F2D"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DE4F2D"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 xml:space="preserve"> including</w:t>
      </w:r>
      <w:r w:rsidR="00791FB4" w:rsidRPr="007772EC">
        <w:rPr>
          <w:rStyle w:val="eop"/>
          <w:rFonts w:ascii="Arial" w:hAnsi="Arial" w:cs="Arial"/>
        </w:rPr>
        <w:t> </w:t>
      </w:r>
    </w:p>
    <w:p w14:paraId="3AC761A7" w14:textId="77777777" w:rsidR="006D7E22" w:rsidRPr="007772EC" w:rsidRDefault="006D7E22" w:rsidP="007772EC">
      <w:pPr>
        <w:pStyle w:val="paragraph"/>
        <w:spacing w:before="0" w:beforeAutospacing="0" w:after="0" w:afterAutospacing="0"/>
        <w:ind w:left="1440" w:hanging="1440"/>
        <w:jc w:val="both"/>
        <w:textAlignment w:val="baseline"/>
        <w:rPr>
          <w:rFonts w:ascii="Arial" w:hAnsi="Arial" w:cs="Arial"/>
        </w:rPr>
      </w:pPr>
    </w:p>
    <w:p w14:paraId="33506E22" w14:textId="1D47B6D2"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 xml:space="preserve">a copy of 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7E94331F"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2F9DE8F1" w14:textId="5300A1B9"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any subsequent variations to the original information requested;</w:t>
      </w:r>
      <w:r w:rsidRPr="007772EC">
        <w:rPr>
          <w:rStyle w:val="eop"/>
          <w:rFonts w:ascii="Arial" w:hAnsi="Arial" w:cs="Arial"/>
        </w:rPr>
        <w:t> </w:t>
      </w:r>
    </w:p>
    <w:p w14:paraId="3F6CF2E8"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57FE302E" w14:textId="4CA17FB3"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recipient’s response to the notice, including any refusal or challenges to the notice or requested information;</w:t>
      </w:r>
      <w:r w:rsidRPr="007772EC">
        <w:rPr>
          <w:rStyle w:val="eop"/>
          <w:rFonts w:ascii="Arial" w:hAnsi="Arial" w:cs="Arial"/>
        </w:rPr>
        <w:t> </w:t>
      </w:r>
    </w:p>
    <w:p w14:paraId="6AACC1B4" w14:textId="77777777" w:rsidR="006D7E22" w:rsidRPr="007772EC" w:rsidRDefault="006D7E22" w:rsidP="007772EC">
      <w:pPr>
        <w:pStyle w:val="ListParagraph"/>
        <w:ind w:left="2127" w:hanging="426"/>
        <w:jc w:val="both"/>
        <w:rPr>
          <w:rFonts w:ascii="Arial" w:hAnsi="Arial" w:cs="Arial"/>
          <w:sz w:val="24"/>
          <w:szCs w:val="24"/>
        </w:rPr>
      </w:pPr>
    </w:p>
    <w:p w14:paraId="4D8B2B41" w14:textId="52FADF9D"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time taken for the recipient to provide the requested information;</w:t>
      </w:r>
      <w:r w:rsidRPr="007772EC">
        <w:rPr>
          <w:rStyle w:val="eop"/>
          <w:rFonts w:ascii="Arial" w:hAnsi="Arial" w:cs="Arial"/>
        </w:rPr>
        <w:t> </w:t>
      </w:r>
    </w:p>
    <w:p w14:paraId="7D6178C7" w14:textId="77777777" w:rsidR="006D7E22" w:rsidRPr="007772EC" w:rsidRDefault="006D7E22" w:rsidP="007772EC">
      <w:pPr>
        <w:pStyle w:val="ListParagraph"/>
        <w:ind w:left="2127" w:hanging="426"/>
        <w:jc w:val="both"/>
        <w:rPr>
          <w:rFonts w:ascii="Arial" w:hAnsi="Arial" w:cs="Arial"/>
          <w:sz w:val="24"/>
          <w:szCs w:val="24"/>
        </w:rPr>
      </w:pPr>
    </w:p>
    <w:p w14:paraId="6F072E95" w14:textId="02CE1308"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manner and form the information was provided in; and</w:t>
      </w:r>
      <w:r w:rsidRPr="007772EC">
        <w:rPr>
          <w:rStyle w:val="eop"/>
          <w:rFonts w:ascii="Arial" w:hAnsi="Arial" w:cs="Arial"/>
        </w:rPr>
        <w:t> </w:t>
      </w:r>
    </w:p>
    <w:p w14:paraId="36BCD4F3" w14:textId="77777777" w:rsidR="00F96A3B" w:rsidRPr="007772EC" w:rsidRDefault="00F96A3B" w:rsidP="007772EC">
      <w:pPr>
        <w:pStyle w:val="ListParagraph"/>
        <w:ind w:left="2127" w:hanging="426"/>
        <w:jc w:val="both"/>
        <w:rPr>
          <w:rFonts w:ascii="Arial" w:hAnsi="Arial" w:cs="Arial"/>
          <w:sz w:val="24"/>
          <w:szCs w:val="24"/>
        </w:rPr>
      </w:pPr>
    </w:p>
    <w:p w14:paraId="0192FF65" w14:textId="63D6F830" w:rsidR="00791FB4" w:rsidRPr="007772EC" w:rsidRDefault="00791FB4" w:rsidP="007772EC">
      <w:pPr>
        <w:pStyle w:val="paragraph"/>
        <w:numPr>
          <w:ilvl w:val="0"/>
          <w:numId w:val="64"/>
        </w:numPr>
        <w:spacing w:before="0" w:beforeAutospacing="0" w:after="0" w:afterAutospacing="0"/>
        <w:ind w:left="2127" w:hanging="426"/>
        <w:jc w:val="both"/>
        <w:textAlignment w:val="baseline"/>
        <w:rPr>
          <w:rFonts w:ascii="Arial" w:hAnsi="Arial" w:cs="Arial"/>
        </w:rPr>
      </w:pPr>
      <w:r w:rsidRPr="007772EC">
        <w:rPr>
          <w:rStyle w:val="normaltextrun"/>
          <w:rFonts w:ascii="Arial" w:hAnsi="Arial" w:cs="Arial"/>
        </w:rPr>
        <w:t xml:space="preserve">the information provided in response to the notice, and whether such information complied, in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’s view, with </w:t>
      </w:r>
      <w:r w:rsidR="00AA1A37" w:rsidRPr="007772EC">
        <w:rPr>
          <w:rStyle w:val="normaltextrun"/>
          <w:rFonts w:ascii="Arial" w:hAnsi="Arial" w:cs="Arial"/>
        </w:rPr>
        <w:t xml:space="preserve">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305DADCB" w14:textId="77777777" w:rsidR="00347E26" w:rsidRPr="007772EC" w:rsidRDefault="00347E26" w:rsidP="007772EC">
      <w:pPr>
        <w:widowControl/>
        <w:ind w:left="1701"/>
        <w:rPr>
          <w:rFonts w:ascii="Arial" w:hAnsi="Arial" w:cs="Arial"/>
          <w:sz w:val="24"/>
          <w:szCs w:val="24"/>
        </w:rPr>
      </w:pPr>
    </w:p>
    <w:p w14:paraId="7C0CB0A0" w14:textId="48FC2F1D" w:rsidR="00EF4A00" w:rsidRPr="007772EC" w:rsidRDefault="00680DF9" w:rsidP="002F0C12">
      <w:pPr>
        <w:widowControl/>
        <w:tabs>
          <w:tab w:val="left" w:pos="1701"/>
        </w:tabs>
        <w:ind w:left="1701" w:hanging="708"/>
        <w:rPr>
          <w:rFonts w:ascii="Arial" w:hAnsi="Arial" w:cs="Arial"/>
          <w:sz w:val="24"/>
          <w:szCs w:val="24"/>
        </w:rPr>
      </w:pPr>
      <w:r w:rsidRPr="007772EC">
        <w:rPr>
          <w:rFonts w:ascii="Arial" w:hAnsi="Arial" w:cs="Arial"/>
          <w:sz w:val="24"/>
          <w:szCs w:val="24"/>
        </w:rPr>
        <w:t xml:space="preserve">1.25.6 </w:t>
      </w:r>
      <w:r>
        <w:tab/>
      </w:r>
      <w:r w:rsidRPr="007772EC">
        <w:rPr>
          <w:rFonts w:ascii="Arial" w:hAnsi="Arial" w:cs="Arial"/>
          <w:sz w:val="24"/>
          <w:szCs w:val="24"/>
        </w:rPr>
        <w:t xml:space="preserve">For the purpose of paragraph 1.25, "User" means a </w:t>
      </w:r>
      <w:r w:rsidR="00E652B9" w:rsidRPr="00E652B9">
        <w:rPr>
          <w:rFonts w:ascii="Arial" w:hAnsi="Arial" w:cs="Arial"/>
          <w:i/>
          <w:iCs/>
          <w:sz w:val="24"/>
          <w:szCs w:val="24"/>
        </w:rPr>
        <w:t>Licensee</w:t>
      </w:r>
      <w:r w:rsidRPr="007772EC">
        <w:rPr>
          <w:rFonts w:ascii="Arial" w:hAnsi="Arial" w:cs="Arial"/>
          <w:sz w:val="24"/>
          <w:szCs w:val="24"/>
        </w:rPr>
        <w:t xml:space="preserve"> other than the </w:t>
      </w:r>
      <w:r w:rsidR="00C14108" w:rsidRPr="007772EC">
        <w:rPr>
          <w:rFonts w:ascii="Arial" w:hAnsi="Arial" w:cs="Arial"/>
          <w:i/>
          <w:sz w:val="24"/>
          <w:szCs w:val="24"/>
        </w:rPr>
        <w:t>ISOP</w:t>
      </w:r>
      <w:r w:rsidRPr="007772EC">
        <w:rPr>
          <w:rFonts w:ascii="Arial" w:hAnsi="Arial" w:cs="Arial"/>
          <w:sz w:val="24"/>
          <w:szCs w:val="24"/>
        </w:rPr>
        <w:t>.</w:t>
      </w:r>
      <w:r w:rsidR="006B0EA2" w:rsidRPr="007772EC">
        <w:rPr>
          <w:rFonts w:ascii="Arial" w:hAnsi="Arial" w:cs="Arial"/>
          <w:sz w:val="24"/>
          <w:szCs w:val="24"/>
        </w:rPr>
        <w:t xml:space="preserve"> </w:t>
      </w:r>
    </w:p>
    <w:p w14:paraId="2F642A7D" w14:textId="77777777" w:rsidR="006B0EA2" w:rsidRDefault="006B0EA2" w:rsidP="002F0C12">
      <w:pPr>
        <w:widowControl/>
        <w:tabs>
          <w:tab w:val="left" w:pos="1701"/>
        </w:tabs>
        <w:ind w:left="1701" w:hanging="708"/>
        <w:rPr>
          <w:rFonts w:ascii="Arial" w:hAnsi="Arial" w:cs="Arial"/>
          <w:sz w:val="21"/>
          <w:szCs w:val="21"/>
        </w:rPr>
      </w:pPr>
    </w:p>
    <w:p w14:paraId="2F891539" w14:textId="08DFB7EB" w:rsidR="009C1403" w:rsidRPr="00F4569A" w:rsidRDefault="00842DB1" w:rsidP="007772EC">
      <w:pPr>
        <w:pStyle w:val="ListParagraph"/>
        <w:numPr>
          <w:ilvl w:val="0"/>
          <w:numId w:val="105"/>
        </w:numPr>
        <w:ind w:left="851" w:hanging="851"/>
        <w:rPr>
          <w:rFonts w:ascii="Arial" w:hAnsi="Arial" w:cs="Arial"/>
          <w:b/>
          <w:i/>
          <w:sz w:val="28"/>
          <w:szCs w:val="28"/>
        </w:rPr>
      </w:pPr>
      <w:r w:rsidRPr="007772EC">
        <w:rPr>
          <w:rFonts w:ascii="Arial" w:hAnsi="Arial" w:cs="Arial"/>
          <w:b/>
          <w:bCs/>
          <w:sz w:val="28"/>
          <w:szCs w:val="28"/>
        </w:rPr>
        <w:t xml:space="preserve">Generation connection Criteria Applicable to the Onshore </w:t>
      </w:r>
      <w:r w:rsidR="00C6386D" w:rsidRPr="00F4569A">
        <w:rPr>
          <w:rFonts w:ascii="Arial" w:hAnsi="Arial" w:cs="Arial"/>
          <w:b/>
          <w:i/>
          <w:sz w:val="28"/>
          <w:szCs w:val="28"/>
        </w:rPr>
        <w:lastRenderedPageBreak/>
        <w:t>Transmission System</w:t>
      </w:r>
    </w:p>
    <w:p w14:paraId="4CEAEB2F" w14:textId="6B90607A" w:rsidR="009C1403" w:rsidRDefault="00C6386D" w:rsidP="007772EC">
      <w:pPr>
        <w:tabs>
          <w:tab w:val="decimal" w:pos="144"/>
          <w:tab w:val="left" w:pos="648"/>
        </w:tabs>
        <w:kinsoku w:val="0"/>
        <w:overflowPunct w:val="0"/>
        <w:autoSpaceDE/>
        <w:autoSpaceDN/>
        <w:adjustRightInd/>
        <w:spacing w:before="242" w:line="277" w:lineRule="exact"/>
        <w:ind w:left="851" w:hanging="851"/>
        <w:jc w:val="both"/>
        <w:textAlignment w:val="baseline"/>
        <w:rPr>
          <w:rFonts w:ascii="Arial" w:hAnsi="Arial" w:cs="Arial"/>
          <w:i/>
          <w:iCs/>
          <w:sz w:val="24"/>
          <w:szCs w:val="24"/>
        </w:rPr>
      </w:pPr>
      <w:r>
        <w:rPr>
          <w:rFonts w:ascii="Arial" w:hAnsi="Arial" w:cs="Arial"/>
          <w:sz w:val="24"/>
          <w:szCs w:val="24"/>
        </w:rPr>
        <w:tab/>
        <w:t>2.1</w:t>
      </w:r>
      <w:r>
        <w:rPr>
          <w:rFonts w:ascii="Arial" w:hAnsi="Arial" w:cs="Arial"/>
          <w:sz w:val="24"/>
          <w:szCs w:val="24"/>
        </w:rPr>
        <w:tab/>
      </w:r>
      <w:r w:rsidR="00167161">
        <w:rPr>
          <w:rFonts w:ascii="Arial" w:hAnsi="Arial" w:cs="Arial"/>
          <w:sz w:val="24"/>
          <w:szCs w:val="24"/>
        </w:rPr>
        <w:tab/>
      </w:r>
      <w:r>
        <w:rPr>
          <w:rFonts w:ascii="Arial" w:hAnsi="Arial" w:cs="Arial"/>
          <w:sz w:val="24"/>
          <w:szCs w:val="24"/>
        </w:rPr>
        <w:t>This section presents the planning criteria applicable to the connection of one</w:t>
      </w:r>
      <w:r w:rsidR="00167161">
        <w:rPr>
          <w:rFonts w:ascii="Arial" w:hAnsi="Arial" w:cs="Arial"/>
          <w:sz w:val="24"/>
          <w:szCs w:val="24"/>
        </w:rPr>
        <w:t xml:space="preserve"> </w:t>
      </w: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0DAC1FC3" w14:textId="580E8F6B" w:rsidR="009C1403" w:rsidRDefault="00C6386D" w:rsidP="007772EC">
      <w:pPr>
        <w:tabs>
          <w:tab w:val="decimal" w:pos="144"/>
          <w:tab w:val="left" w:pos="648"/>
        </w:tabs>
        <w:kinsoku w:val="0"/>
        <w:overflowPunct w:val="0"/>
        <w:autoSpaceDE/>
        <w:autoSpaceDN/>
        <w:adjustRightInd/>
        <w:spacing w:before="207" w:line="268" w:lineRule="exact"/>
        <w:ind w:left="851" w:hanging="851"/>
        <w:jc w:val="both"/>
        <w:textAlignment w:val="baseline"/>
        <w:rPr>
          <w:rFonts w:ascii="Arial" w:hAnsi="Arial" w:cs="Arial"/>
          <w:sz w:val="24"/>
          <w:szCs w:val="24"/>
        </w:rPr>
      </w:pPr>
      <w:r>
        <w:rPr>
          <w:rFonts w:ascii="Arial" w:hAnsi="Arial" w:cs="Arial"/>
          <w:spacing w:val="-1"/>
          <w:sz w:val="24"/>
          <w:szCs w:val="24"/>
        </w:rPr>
        <w:tab/>
        <w:t>2.2</w:t>
      </w:r>
      <w:r>
        <w:rPr>
          <w:rFonts w:ascii="Arial" w:hAnsi="Arial" w:cs="Arial"/>
          <w:spacing w:val="-1"/>
          <w:sz w:val="24"/>
          <w:szCs w:val="24"/>
        </w:rPr>
        <w:tab/>
      </w:r>
      <w:r w:rsidR="00167161">
        <w:rPr>
          <w:rFonts w:ascii="Arial" w:hAnsi="Arial" w:cs="Arial"/>
          <w:spacing w:val="-1"/>
          <w:sz w:val="24"/>
          <w:szCs w:val="24"/>
        </w:rPr>
        <w:tab/>
      </w:r>
      <w:r>
        <w:rPr>
          <w:rFonts w:ascii="Arial" w:hAnsi="Arial" w:cs="Arial"/>
          <w:spacing w:val="-1"/>
          <w:sz w:val="24"/>
          <w:szCs w:val="24"/>
        </w:rPr>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r w:rsidR="00167161">
        <w:rPr>
          <w:rFonts w:ascii="Arial" w:hAnsi="Arial" w:cs="Arial"/>
          <w:spacing w:val="-1"/>
          <w:sz w:val="24"/>
          <w:szCs w:val="24"/>
        </w:rPr>
        <w:t xml:space="preserve"> </w:t>
      </w:r>
      <w:r>
        <w:rPr>
          <w:rFonts w:ascii="Arial" w:hAnsi="Arial" w:cs="Arial"/>
          <w:sz w:val="24"/>
          <w:szCs w:val="24"/>
        </w:rPr>
        <w:t>3 and/or Section 4 also apply, those criteria must also be met.</w:t>
      </w:r>
    </w:p>
    <w:p w14:paraId="229C8583" w14:textId="117093D1" w:rsidR="009C1403" w:rsidRDefault="00C6386D" w:rsidP="007772EC">
      <w:pPr>
        <w:tabs>
          <w:tab w:val="decimal" w:pos="144"/>
          <w:tab w:val="left" w:pos="648"/>
        </w:tabs>
        <w:kinsoku w:val="0"/>
        <w:overflowPunct w:val="0"/>
        <w:autoSpaceDE/>
        <w:autoSpaceDN/>
        <w:adjustRightInd/>
        <w:spacing w:before="318" w:line="275" w:lineRule="exact"/>
        <w:ind w:left="851" w:hanging="851"/>
        <w:jc w:val="both"/>
        <w:textAlignment w:val="baseline"/>
        <w:rPr>
          <w:rFonts w:ascii="Arial" w:hAnsi="Arial" w:cs="Arial"/>
          <w:spacing w:val="-3"/>
          <w:sz w:val="24"/>
          <w:szCs w:val="24"/>
        </w:rPr>
      </w:pPr>
      <w:r>
        <w:rPr>
          <w:rFonts w:ascii="Arial" w:hAnsi="Arial" w:cs="Arial"/>
          <w:sz w:val="24"/>
          <w:szCs w:val="24"/>
        </w:rPr>
        <w:tab/>
        <w:t>2.3</w:t>
      </w:r>
      <w:r>
        <w:rPr>
          <w:rFonts w:ascii="Arial" w:hAnsi="Arial" w:cs="Arial"/>
          <w:sz w:val="24"/>
          <w:szCs w:val="24"/>
        </w:rPr>
        <w:tab/>
      </w:r>
      <w:r w:rsidR="00167161">
        <w:rPr>
          <w:rFonts w:ascii="Arial" w:hAnsi="Arial" w:cs="Arial"/>
          <w:sz w:val="24"/>
          <w:szCs w:val="24"/>
        </w:rPr>
        <w:tab/>
      </w:r>
      <w:r>
        <w:rPr>
          <w:rFonts w:ascii="Arial" w:hAnsi="Arial" w:cs="Arial"/>
          <w:sz w:val="24"/>
          <w:szCs w:val="24"/>
        </w:rPr>
        <w:t>In planning generation connections, this Standard is met if the connection</w:t>
      </w:r>
      <w:r w:rsidR="00167161">
        <w:rPr>
          <w:rFonts w:ascii="Arial" w:hAnsi="Arial" w:cs="Arial"/>
          <w:sz w:val="24"/>
          <w:szCs w:val="24"/>
        </w:rPr>
        <w:t xml:space="preserve"> </w:t>
      </w:r>
      <w:r>
        <w:rPr>
          <w:rFonts w:ascii="Arial" w:hAnsi="Arial" w:cs="Arial"/>
          <w:spacing w:val="-3"/>
          <w:sz w:val="24"/>
          <w:szCs w:val="24"/>
        </w:rPr>
        <w:t>design either:</w:t>
      </w:r>
    </w:p>
    <w:p w14:paraId="69BAC648" w14:textId="22574E3D" w:rsidR="009C1403" w:rsidRDefault="00C6386D" w:rsidP="007772EC">
      <w:pPr>
        <w:tabs>
          <w:tab w:val="left" w:pos="1512"/>
        </w:tabs>
        <w:kinsoku w:val="0"/>
        <w:overflowPunct w:val="0"/>
        <w:autoSpaceDE/>
        <w:autoSpaceDN/>
        <w:adjustRightInd/>
        <w:spacing w:before="328" w:line="277" w:lineRule="exact"/>
        <w:ind w:left="1701" w:hanging="851"/>
        <w:jc w:val="both"/>
        <w:textAlignment w:val="baseline"/>
        <w:rPr>
          <w:rFonts w:ascii="Arial" w:hAnsi="Arial" w:cs="Arial"/>
          <w:spacing w:val="-2"/>
          <w:sz w:val="24"/>
          <w:szCs w:val="24"/>
        </w:rPr>
      </w:pPr>
      <w:r>
        <w:rPr>
          <w:rFonts w:ascii="Arial" w:hAnsi="Arial" w:cs="Arial"/>
          <w:spacing w:val="-2"/>
          <w:sz w:val="24"/>
          <w:szCs w:val="24"/>
        </w:rPr>
        <w:t>2.3.1</w:t>
      </w:r>
      <w:r>
        <w:rPr>
          <w:rFonts w:ascii="Arial" w:hAnsi="Arial" w:cs="Arial"/>
          <w:spacing w:val="-2"/>
          <w:sz w:val="24"/>
          <w:szCs w:val="24"/>
        </w:rPr>
        <w:tab/>
      </w:r>
      <w:r w:rsidR="00B00265">
        <w:rPr>
          <w:rFonts w:ascii="Arial" w:hAnsi="Arial" w:cs="Arial"/>
          <w:spacing w:val="-2"/>
          <w:sz w:val="24"/>
          <w:szCs w:val="24"/>
        </w:rPr>
        <w:tab/>
      </w:r>
      <w:r>
        <w:rPr>
          <w:rFonts w:ascii="Arial" w:hAnsi="Arial" w:cs="Arial"/>
          <w:spacing w:val="-2"/>
          <w:sz w:val="24"/>
          <w:szCs w:val="24"/>
        </w:rPr>
        <w:t>satisfies the deterministic criteria detailed in paragraphs 2.5 to 2.13; or</w:t>
      </w:r>
    </w:p>
    <w:p w14:paraId="3D55B43D" w14:textId="26E362BD" w:rsidR="009C1403" w:rsidRDefault="00C6386D" w:rsidP="007772EC">
      <w:pPr>
        <w:kinsoku w:val="0"/>
        <w:overflowPunct w:val="0"/>
        <w:autoSpaceDE/>
        <w:autoSpaceDN/>
        <w:adjustRightInd/>
        <w:spacing w:before="324" w:line="271" w:lineRule="exact"/>
        <w:ind w:left="1701" w:hanging="851"/>
        <w:jc w:val="both"/>
        <w:textAlignment w:val="baseline"/>
        <w:rPr>
          <w:rFonts w:ascii="Arial" w:hAnsi="Arial" w:cs="Arial"/>
          <w:sz w:val="24"/>
          <w:szCs w:val="24"/>
        </w:rPr>
      </w:pPr>
      <w:r>
        <w:rPr>
          <w:rFonts w:ascii="Arial" w:hAnsi="Arial" w:cs="Arial"/>
          <w:sz w:val="24"/>
          <w:szCs w:val="24"/>
        </w:rPr>
        <w:t>2.3.2</w:t>
      </w:r>
      <w:r w:rsidR="00B00265">
        <w:rPr>
          <w:rFonts w:ascii="Arial" w:hAnsi="Arial" w:cs="Arial"/>
          <w:sz w:val="24"/>
          <w:szCs w:val="24"/>
        </w:rPr>
        <w:tab/>
      </w:r>
      <w:r>
        <w:rPr>
          <w:rFonts w:ascii="Arial" w:hAnsi="Arial" w:cs="Arial"/>
          <w:sz w:val="24"/>
          <w:szCs w:val="24"/>
        </w:rPr>
        <w:t>varies from the design necessary to meet paragraph 2.3.1 above in a manner which satisfies the conditions detailed in paragraphs 2.15 to 2.18.</w:t>
      </w:r>
    </w:p>
    <w:p w14:paraId="6EC1791F" w14:textId="48BF6774" w:rsidR="009C1403" w:rsidRDefault="00C6386D" w:rsidP="007772EC">
      <w:pPr>
        <w:tabs>
          <w:tab w:val="decimal" w:pos="144"/>
          <w:tab w:val="left" w:pos="648"/>
        </w:tabs>
        <w:kinsoku w:val="0"/>
        <w:overflowPunct w:val="0"/>
        <w:autoSpaceDE/>
        <w:autoSpaceDN/>
        <w:adjustRightInd/>
        <w:spacing w:before="203" w:line="275" w:lineRule="exact"/>
        <w:ind w:left="851" w:hanging="851"/>
        <w:jc w:val="both"/>
        <w:textAlignment w:val="baseline"/>
        <w:rPr>
          <w:rFonts w:ascii="Arial" w:hAnsi="Arial" w:cs="Arial"/>
          <w:sz w:val="24"/>
          <w:szCs w:val="24"/>
        </w:rPr>
      </w:pPr>
      <w:r>
        <w:rPr>
          <w:rFonts w:ascii="Arial" w:hAnsi="Arial" w:cs="Arial"/>
          <w:spacing w:val="-1"/>
          <w:sz w:val="24"/>
          <w:szCs w:val="24"/>
        </w:rPr>
        <w:tab/>
        <w:t>2.4</w:t>
      </w:r>
      <w:r>
        <w:rPr>
          <w:rFonts w:ascii="Arial" w:hAnsi="Arial" w:cs="Arial"/>
          <w:spacing w:val="-1"/>
          <w:sz w:val="24"/>
          <w:szCs w:val="24"/>
        </w:rPr>
        <w:tab/>
      </w:r>
      <w:r w:rsidR="00B42B79">
        <w:rPr>
          <w:rFonts w:ascii="Arial" w:hAnsi="Arial" w:cs="Arial"/>
          <w:spacing w:val="-1"/>
          <w:sz w:val="24"/>
          <w:szCs w:val="24"/>
        </w:rPr>
        <w:tab/>
      </w:r>
      <w:r>
        <w:rPr>
          <w:rFonts w:ascii="Arial" w:hAnsi="Arial" w:cs="Arial"/>
          <w:spacing w:val="-1"/>
          <w:sz w:val="24"/>
          <w:szCs w:val="24"/>
        </w:rPr>
        <w:t>It is permissible to design to standards higher than those set out in paragraphs</w:t>
      </w:r>
      <w:r w:rsidR="00B42B79">
        <w:rPr>
          <w:rFonts w:ascii="Arial" w:hAnsi="Arial" w:cs="Arial"/>
          <w:spacing w:val="-1"/>
          <w:sz w:val="24"/>
          <w:szCs w:val="24"/>
        </w:rPr>
        <w:t xml:space="preserve"> </w:t>
      </w:r>
      <w:r>
        <w:rPr>
          <w:rFonts w:ascii="Arial" w:hAnsi="Arial" w:cs="Arial"/>
          <w:sz w:val="24"/>
          <w:szCs w:val="24"/>
        </w:rPr>
        <w:t xml:space="preserve">2.5 to 2.13 provided the higher standards can be economically justified. </w:t>
      </w:r>
      <w:r w:rsidR="00B42B79">
        <w:rPr>
          <w:rFonts w:ascii="Arial" w:hAnsi="Arial" w:cs="Arial"/>
          <w:sz w:val="24"/>
          <w:szCs w:val="24"/>
        </w:rPr>
        <w:t xml:space="preserve"> </w:t>
      </w:r>
      <w:r>
        <w:rPr>
          <w:rFonts w:ascii="Arial" w:hAnsi="Arial" w:cs="Arial"/>
          <w:sz w:val="24"/>
          <w:szCs w:val="24"/>
        </w:rPr>
        <w:t>Guidance on economic justification is given in Appendix G.</w:t>
      </w:r>
    </w:p>
    <w:p w14:paraId="0F507A40" w14:textId="77777777" w:rsidR="009C1403" w:rsidRDefault="00C6386D" w:rsidP="007772EC">
      <w:pPr>
        <w:kinsoku w:val="0"/>
        <w:overflowPunct w:val="0"/>
        <w:autoSpaceDE/>
        <w:autoSpaceDN/>
        <w:adjustRightInd/>
        <w:spacing w:before="318" w:line="274" w:lineRule="exact"/>
        <w:ind w:left="851" w:hanging="851"/>
        <w:jc w:val="both"/>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rsidP="007772EC">
      <w:pPr>
        <w:tabs>
          <w:tab w:val="decimal" w:pos="144"/>
          <w:tab w:val="left" w:pos="648"/>
        </w:tabs>
        <w:kinsoku w:val="0"/>
        <w:overflowPunct w:val="0"/>
        <w:autoSpaceDE/>
        <w:autoSpaceDN/>
        <w:adjustRightInd/>
        <w:spacing w:before="322" w:line="270" w:lineRule="exact"/>
        <w:ind w:left="851" w:hanging="851"/>
        <w:jc w:val="both"/>
        <w:textAlignment w:val="baseline"/>
        <w:rPr>
          <w:rFonts w:ascii="Arial" w:hAnsi="Arial" w:cs="Arial"/>
          <w:i/>
          <w:iCs/>
          <w:sz w:val="24"/>
          <w:szCs w:val="24"/>
        </w:rPr>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rsidP="007772EC">
      <w:pPr>
        <w:kinsoku w:val="0"/>
        <w:overflowPunct w:val="0"/>
        <w:autoSpaceDE/>
        <w:autoSpaceDN/>
        <w:adjustRightInd/>
        <w:spacing w:before="319" w:line="273" w:lineRule="exact"/>
        <w:ind w:left="851" w:hanging="851"/>
        <w:jc w:val="both"/>
        <w:textAlignment w:val="baseline"/>
        <w:rPr>
          <w:rFonts w:ascii="Arial" w:hAnsi="Arial" w:cs="Arial"/>
          <w:i/>
          <w:iCs/>
          <w:spacing w:val="19"/>
          <w:sz w:val="24"/>
          <w:szCs w:val="24"/>
        </w:rPr>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rsidP="007772EC">
      <w:pPr>
        <w:kinsoku w:val="0"/>
        <w:overflowPunct w:val="0"/>
        <w:autoSpaceDE/>
        <w:autoSpaceDN/>
        <w:adjustRightInd/>
        <w:spacing w:before="1" w:line="273" w:lineRule="exact"/>
        <w:ind w:left="851" w:hanging="851"/>
        <w:jc w:val="both"/>
        <w:textAlignment w:val="baseline"/>
        <w:rPr>
          <w:rFonts w:ascii="Arial" w:hAnsi="Arial" w:cs="Arial"/>
          <w:sz w:val="24"/>
          <w:szCs w:val="24"/>
        </w:rPr>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rsidP="007772EC">
      <w:pPr>
        <w:kinsoku w:val="0"/>
        <w:overflowPunct w:val="0"/>
        <w:autoSpaceDE/>
        <w:autoSpaceDN/>
        <w:adjustRightInd/>
        <w:spacing w:before="335" w:line="273" w:lineRule="exact"/>
        <w:ind w:left="851" w:hanging="851"/>
        <w:jc w:val="both"/>
        <w:textAlignment w:val="baseline"/>
        <w:rPr>
          <w:rFonts w:ascii="Arial" w:hAnsi="Arial" w:cs="Arial"/>
          <w:sz w:val="24"/>
          <w:szCs w:val="24"/>
        </w:rPr>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rsidP="007772EC">
      <w:pPr>
        <w:kinsoku w:val="0"/>
        <w:overflowPunct w:val="0"/>
        <w:autoSpaceDE/>
        <w:autoSpaceDN/>
        <w:adjustRightInd/>
        <w:spacing w:before="330" w:line="273" w:lineRule="exact"/>
        <w:ind w:left="851" w:hanging="851"/>
        <w:jc w:val="both"/>
        <w:textAlignment w:val="baseline"/>
        <w:rPr>
          <w:rFonts w:ascii="Arial" w:hAnsi="Arial" w:cs="Arial"/>
          <w:sz w:val="24"/>
          <w:szCs w:val="24"/>
        </w:rPr>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rsidP="007772EC">
      <w:pPr>
        <w:tabs>
          <w:tab w:val="decimal" w:pos="144"/>
          <w:tab w:val="left" w:pos="648"/>
        </w:tabs>
        <w:kinsoku w:val="0"/>
        <w:overflowPunct w:val="0"/>
        <w:autoSpaceDE/>
        <w:autoSpaceDN/>
        <w:adjustRightInd/>
        <w:spacing w:before="324" w:line="268" w:lineRule="exact"/>
        <w:ind w:left="851" w:hanging="851"/>
        <w:jc w:val="both"/>
        <w:textAlignment w:val="baseline"/>
        <w:rPr>
          <w:rFonts w:ascii="Arial" w:hAnsi="Arial" w:cs="Arial"/>
          <w:i/>
          <w:iCs/>
          <w:sz w:val="24"/>
          <w:szCs w:val="24"/>
        </w:rPr>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6AC7F157" w14:textId="202A7A75" w:rsidR="00F02CB3" w:rsidRDefault="00C6386D" w:rsidP="007772EC">
      <w:pPr>
        <w:kinsoku w:val="0"/>
        <w:overflowPunct w:val="0"/>
        <w:autoSpaceDE/>
        <w:autoSpaceDN/>
        <w:adjustRightInd/>
        <w:spacing w:line="274" w:lineRule="exact"/>
        <w:ind w:left="851" w:hanging="851"/>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r w:rsidR="00F02CB3">
        <w:rPr>
          <w:rFonts w:ascii="Arial" w:hAnsi="Arial" w:cs="Arial"/>
          <w:sz w:val="24"/>
          <w:szCs w:val="24"/>
        </w:rPr>
        <w:t xml:space="preserve"> </w:t>
      </w:r>
    </w:p>
    <w:p w14:paraId="1F1B1B20" w14:textId="77777777" w:rsidR="00F02CB3" w:rsidRDefault="00F02CB3"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p>
    <w:p w14:paraId="38AED6F2" w14:textId="049CD629" w:rsidR="00F02CB3" w:rsidRDefault="00B579FE"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sz w:val="24"/>
          <w:szCs w:val="24"/>
        </w:rPr>
        <w:t>2.6.1</w:t>
      </w:r>
      <w:r>
        <w:rPr>
          <w:rFonts w:ascii="Arial" w:hAnsi="Arial" w:cs="Arial"/>
          <w:sz w:val="24"/>
          <w:szCs w:val="24"/>
        </w:rPr>
        <w:tab/>
        <w:t xml:space="preserve">following a </w:t>
      </w:r>
      <w:r w:rsidRPr="007772EC">
        <w:rPr>
          <w:rFonts w:ascii="Arial" w:hAnsi="Arial" w:cs="Arial"/>
          <w:i/>
          <w:iCs/>
          <w:sz w:val="24"/>
          <w:szCs w:val="24"/>
        </w:rPr>
        <w:t xml:space="preserve">fault outage </w:t>
      </w:r>
      <w:r>
        <w:rPr>
          <w:rFonts w:ascii="Arial" w:hAnsi="Arial" w:cs="Arial"/>
          <w:sz w:val="24"/>
          <w:szCs w:val="24"/>
        </w:rPr>
        <w:t xml:space="preserve">of any single </w:t>
      </w:r>
      <w:r w:rsidRPr="007772EC">
        <w:rPr>
          <w:rFonts w:ascii="Arial" w:hAnsi="Arial" w:cs="Arial"/>
          <w:i/>
          <w:iCs/>
          <w:sz w:val="24"/>
          <w:szCs w:val="24"/>
        </w:rPr>
        <w:t>transmission circuit</w:t>
      </w:r>
      <w:r>
        <w:rPr>
          <w:rFonts w:ascii="Arial" w:hAnsi="Arial" w:cs="Arial"/>
          <w:sz w:val="24"/>
          <w:szCs w:val="24"/>
        </w:rPr>
        <w:t xml:space="preserve">, no </w:t>
      </w:r>
      <w:r w:rsidRPr="007772EC">
        <w:rPr>
          <w:rFonts w:ascii="Arial" w:hAnsi="Arial" w:cs="Arial"/>
          <w:i/>
          <w:iCs/>
          <w:sz w:val="24"/>
          <w:szCs w:val="24"/>
        </w:rPr>
        <w:t xml:space="preserve">loss of power infeed </w:t>
      </w:r>
      <w:r>
        <w:rPr>
          <w:rFonts w:ascii="Arial" w:hAnsi="Arial" w:cs="Arial"/>
          <w:sz w:val="24"/>
          <w:szCs w:val="24"/>
        </w:rPr>
        <w:t xml:space="preserve">shall occur; </w:t>
      </w:r>
    </w:p>
    <w:p w14:paraId="23B7CE22" w14:textId="5324B58D" w:rsidR="009C1403" w:rsidRDefault="00F02CB3" w:rsidP="007772EC">
      <w:pPr>
        <w:kinsoku w:val="0"/>
        <w:overflowPunct w:val="0"/>
        <w:autoSpaceDE/>
        <w:autoSpaceDN/>
        <w:adjustRightInd/>
        <w:spacing w:before="330" w:line="277" w:lineRule="exact"/>
        <w:ind w:left="851" w:hanging="851"/>
        <w:jc w:val="both"/>
        <w:textAlignment w:val="baseline"/>
        <w:rPr>
          <w:rFonts w:ascii="Arial" w:hAnsi="Arial" w:cs="Arial"/>
          <w:sz w:val="24"/>
          <w:szCs w:val="24"/>
        </w:rPr>
      </w:pPr>
      <w:r>
        <w:rPr>
          <w:sz w:val="24"/>
          <w:szCs w:val="24"/>
        </w:rPr>
        <w:t xml:space="preserve"> </w:t>
      </w:r>
      <w:r w:rsidR="00C6386D">
        <w:rPr>
          <w:rFonts w:ascii="Arial" w:hAnsi="Arial" w:cs="Arial"/>
          <w:sz w:val="24"/>
          <w:szCs w:val="24"/>
        </w:rPr>
        <w:t xml:space="preserve">2.6.2 following the </w:t>
      </w:r>
      <w:r w:rsidR="00C6386D">
        <w:rPr>
          <w:rFonts w:ascii="Arial" w:hAnsi="Arial" w:cs="Arial"/>
          <w:i/>
          <w:iCs/>
          <w:sz w:val="24"/>
          <w:szCs w:val="24"/>
        </w:rPr>
        <w:t xml:space="preserve">planned outage </w:t>
      </w:r>
      <w:r w:rsidR="00C6386D">
        <w:rPr>
          <w:rFonts w:ascii="Arial" w:hAnsi="Arial" w:cs="Arial"/>
          <w:sz w:val="24"/>
          <w:szCs w:val="24"/>
        </w:rPr>
        <w:t xml:space="preserve">of any single section of </w:t>
      </w:r>
      <w:r w:rsidR="00C6386D">
        <w:rPr>
          <w:rFonts w:ascii="Arial" w:hAnsi="Arial" w:cs="Arial"/>
          <w:i/>
          <w:iCs/>
          <w:sz w:val="24"/>
          <w:szCs w:val="24"/>
        </w:rPr>
        <w:t xml:space="preserve">busbar </w:t>
      </w:r>
      <w:r w:rsidR="00C6386D">
        <w:rPr>
          <w:rFonts w:ascii="Arial" w:hAnsi="Arial" w:cs="Arial"/>
          <w:sz w:val="24"/>
          <w:szCs w:val="24"/>
        </w:rPr>
        <w:t xml:space="preserve">or mesh corner, no </w:t>
      </w:r>
      <w:r w:rsidR="00C6386D">
        <w:rPr>
          <w:rFonts w:ascii="Arial" w:hAnsi="Arial" w:cs="Arial"/>
          <w:i/>
          <w:iCs/>
          <w:sz w:val="24"/>
          <w:szCs w:val="24"/>
        </w:rPr>
        <w:lastRenderedPageBreak/>
        <w:t xml:space="preserve">loss of power infeed </w:t>
      </w:r>
      <w:r w:rsidR="00C6386D">
        <w:rPr>
          <w:rFonts w:ascii="Arial" w:hAnsi="Arial" w:cs="Arial"/>
          <w:sz w:val="24"/>
          <w:szCs w:val="24"/>
        </w:rPr>
        <w:t>shall occur;</w:t>
      </w:r>
    </w:p>
    <w:p w14:paraId="5D6BB2D6" w14:textId="77777777" w:rsidR="009C1403" w:rsidRDefault="00C6386D" w:rsidP="007772EC">
      <w:pPr>
        <w:kinsoku w:val="0"/>
        <w:overflowPunct w:val="0"/>
        <w:autoSpaceDE/>
        <w:autoSpaceDN/>
        <w:adjustRightInd/>
        <w:spacing w:before="306" w:line="277" w:lineRule="exact"/>
        <w:ind w:left="851" w:hanging="851"/>
        <w:jc w:val="both"/>
        <w:textAlignment w:val="baseline"/>
        <w:rPr>
          <w:rFonts w:ascii="Arial" w:hAnsi="Arial" w:cs="Arial"/>
          <w:sz w:val="24"/>
          <w:szCs w:val="24"/>
        </w:rPr>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7B89656" w14:textId="3E22AC2B" w:rsidR="009C1403" w:rsidRDefault="00C6386D" w:rsidP="007772EC">
      <w:pPr>
        <w:kinsoku w:val="0"/>
        <w:overflowPunct w:val="0"/>
        <w:autoSpaceDE/>
        <w:autoSpaceDN/>
        <w:adjustRightInd/>
        <w:spacing w:before="329" w:line="277" w:lineRule="exact"/>
        <w:ind w:left="851" w:hanging="851"/>
        <w:jc w:val="both"/>
        <w:textAlignment w:val="baseline"/>
        <w:rPr>
          <w:rFonts w:ascii="Arial" w:hAnsi="Arial" w:cs="Arial"/>
          <w:sz w:val="24"/>
          <w:szCs w:val="24"/>
        </w:rPr>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F6C0582" w14:textId="77777777" w:rsidR="009C1403" w:rsidRDefault="00C6386D" w:rsidP="007772EC">
      <w:pPr>
        <w:kinsoku w:val="0"/>
        <w:overflowPunct w:val="0"/>
        <w:autoSpaceDE/>
        <w:autoSpaceDN/>
        <w:adjustRightInd/>
        <w:spacing w:before="309" w:line="277" w:lineRule="exact"/>
        <w:ind w:left="851" w:hanging="851"/>
        <w:jc w:val="both"/>
        <w:textAlignment w:val="baseline"/>
        <w:rPr>
          <w:rFonts w:ascii="Arial" w:hAnsi="Arial" w:cs="Arial"/>
          <w:spacing w:val="1"/>
          <w:sz w:val="24"/>
          <w:szCs w:val="24"/>
        </w:rPr>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infrequent infeed loss risk</w:t>
      </w:r>
      <w:r>
        <w:rPr>
          <w:rFonts w:ascii="Arial" w:hAnsi="Arial" w:cs="Arial"/>
          <w:spacing w:val="1"/>
          <w:sz w:val="24"/>
          <w:szCs w:val="24"/>
        </w:rPr>
        <w:t>;</w:t>
      </w:r>
    </w:p>
    <w:p w14:paraId="7E1C22C4" w14:textId="77777777" w:rsidR="009C1403" w:rsidRDefault="00C6386D" w:rsidP="007772EC">
      <w:pPr>
        <w:kinsoku w:val="0"/>
        <w:overflowPunct w:val="0"/>
        <w:autoSpaceDE/>
        <w:autoSpaceDN/>
        <w:adjustRightInd/>
        <w:spacing w:before="318" w:line="277" w:lineRule="exact"/>
        <w:ind w:left="851" w:hanging="851"/>
        <w:jc w:val="both"/>
        <w:textAlignment w:val="baseline"/>
        <w:rPr>
          <w:rFonts w:ascii="Arial" w:hAnsi="Arial" w:cs="Arial"/>
          <w:sz w:val="24"/>
          <w:szCs w:val="24"/>
        </w:rPr>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rsidP="007772EC">
      <w:pPr>
        <w:tabs>
          <w:tab w:val="decimal" w:pos="144"/>
          <w:tab w:val="left" w:pos="720"/>
        </w:tabs>
        <w:kinsoku w:val="0"/>
        <w:overflowPunct w:val="0"/>
        <w:autoSpaceDE/>
        <w:autoSpaceDN/>
        <w:adjustRightInd/>
        <w:spacing w:before="318" w:line="272" w:lineRule="exact"/>
        <w:ind w:left="851" w:hanging="851"/>
        <w:jc w:val="both"/>
        <w:textAlignment w:val="baseline"/>
        <w:rPr>
          <w:rFonts w:ascii="Arial" w:hAnsi="Arial" w:cs="Arial"/>
          <w:sz w:val="24"/>
          <w:szCs w:val="24"/>
        </w:rPr>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rsidP="007772EC">
      <w:pPr>
        <w:kinsoku w:val="0"/>
        <w:overflowPunct w:val="0"/>
        <w:autoSpaceDE/>
        <w:autoSpaceDN/>
        <w:adjustRightInd/>
        <w:spacing w:before="311" w:line="277" w:lineRule="exact"/>
        <w:ind w:left="851" w:hanging="851"/>
        <w:jc w:val="both"/>
        <w:textAlignment w:val="baseline"/>
        <w:rPr>
          <w:rFonts w:ascii="Arial" w:hAnsi="Arial" w:cs="Arial"/>
          <w:sz w:val="24"/>
          <w:szCs w:val="24"/>
        </w:rPr>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27A88D1B" w:rsidR="009C1403" w:rsidRDefault="00C6386D" w:rsidP="007772EC">
      <w:pPr>
        <w:kinsoku w:val="0"/>
        <w:overflowPunct w:val="0"/>
        <w:autoSpaceDE/>
        <w:autoSpaceDN/>
        <w:adjustRightInd/>
        <w:spacing w:before="330" w:line="274" w:lineRule="exact"/>
        <w:ind w:left="851" w:hanging="851"/>
        <w:jc w:val="both"/>
        <w:textAlignment w:val="baseline"/>
        <w:rPr>
          <w:rFonts w:ascii="Arial" w:hAnsi="Arial" w:cs="Arial"/>
          <w:spacing w:val="21"/>
          <w:sz w:val="24"/>
          <w:szCs w:val="24"/>
        </w:rPr>
      </w:pPr>
      <w:r>
        <w:rPr>
          <w:rFonts w:ascii="Arial" w:hAnsi="Arial" w:cs="Arial"/>
          <w:spacing w:val="21"/>
          <w:sz w:val="24"/>
          <w:szCs w:val="24"/>
        </w:rPr>
        <w:t>2.7.2 20km</w:t>
      </w:r>
      <w:r w:rsidR="00131B51">
        <w:rPr>
          <w:rFonts w:ascii="Arial" w:hAnsi="Arial" w:cs="Arial"/>
          <w:spacing w:val="21"/>
          <w:sz w:val="24"/>
          <w:szCs w:val="24"/>
        </w:rPr>
        <w:t>.</w:t>
      </w:r>
    </w:p>
    <w:p w14:paraId="1E87A57F" w14:textId="6FB4B11E" w:rsidR="005264CD" w:rsidRDefault="00C6386D" w:rsidP="005167BD">
      <w:pPr>
        <w:tabs>
          <w:tab w:val="left" w:pos="5386"/>
        </w:tabs>
        <w:kinsoku w:val="0"/>
        <w:overflowPunct w:val="0"/>
        <w:autoSpaceDE/>
        <w:autoSpaceDN/>
        <w:adjustRightInd/>
        <w:spacing w:before="133" w:line="465" w:lineRule="exact"/>
        <w:ind w:right="3672"/>
        <w:textAlignment w:val="baseline"/>
        <w:rPr>
          <w:rFonts w:ascii="Arial" w:hAnsi="Arial" w:cs="Arial"/>
          <w:b/>
          <w:bCs/>
          <w:sz w:val="24"/>
          <w:szCs w:val="24"/>
        </w:rPr>
      </w:pPr>
      <w:r>
        <w:rPr>
          <w:rFonts w:ascii="Arial" w:hAnsi="Arial" w:cs="Arial"/>
          <w:b/>
          <w:bCs/>
          <w:sz w:val="24"/>
          <w:szCs w:val="24"/>
        </w:rPr>
        <w:t xml:space="preserve"> </w:t>
      </w:r>
      <w:r w:rsidR="005264CD">
        <w:rPr>
          <w:rFonts w:ascii="Arial" w:hAnsi="Arial" w:cs="Arial"/>
          <w:b/>
          <w:bCs/>
          <w:sz w:val="24"/>
          <w:szCs w:val="24"/>
        </w:rPr>
        <w:t xml:space="preserve"> </w:t>
      </w:r>
    </w:p>
    <w:p w14:paraId="3FCE9E9C" w14:textId="3456F336" w:rsidR="005167BD" w:rsidRDefault="005167BD" w:rsidP="007772EC">
      <w:pPr>
        <w:kinsoku w:val="0"/>
        <w:overflowPunct w:val="0"/>
        <w:autoSpaceDE/>
        <w:autoSpaceDN/>
        <w:adjustRightInd/>
        <w:spacing w:before="133" w:line="465" w:lineRule="exact"/>
        <w:ind w:right="-14"/>
        <w:textAlignment w:val="baseline"/>
        <w:rPr>
          <w:rFonts w:ascii="Arial" w:hAnsi="Arial" w:cs="Arial"/>
          <w:sz w:val="24"/>
          <w:szCs w:val="24"/>
          <w:u w:val="single"/>
        </w:rPr>
      </w:pPr>
      <w:r>
        <w:rPr>
          <w:rFonts w:ascii="Arial" w:hAnsi="Arial" w:cs="Arial"/>
          <w:b/>
          <w:bCs/>
          <w:sz w:val="24"/>
          <w:szCs w:val="24"/>
        </w:rPr>
        <w:t>Generation Connection Capacity Requirements</w:t>
      </w:r>
    </w:p>
    <w:p w14:paraId="0EF2CF45" w14:textId="67B5AD84"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1D7325CD" w14:textId="7B90FB7B" w:rsidR="009C1403" w:rsidRDefault="001C7E59" w:rsidP="007772EC">
      <w:pPr>
        <w:widowControl/>
        <w:rPr>
          <w:rFonts w:ascii="Arial" w:hAnsi="Arial" w:cs="Arial"/>
          <w:sz w:val="24"/>
          <w:szCs w:val="24"/>
        </w:rPr>
      </w:pPr>
      <w:r>
        <w:rPr>
          <w:sz w:val="24"/>
          <w:szCs w:val="24"/>
        </w:rPr>
        <w:t xml:space="preserve"> </w:t>
      </w:r>
      <w:r w:rsidR="00C6386D">
        <w:rPr>
          <w:rFonts w:ascii="Arial" w:hAnsi="Arial" w:cs="Arial"/>
          <w:sz w:val="24"/>
          <w:szCs w:val="24"/>
        </w:rPr>
        <w:t xml:space="preserve">2.8.2 the reactive power output of the </w:t>
      </w:r>
      <w:r w:rsidR="00C6386D">
        <w:rPr>
          <w:rFonts w:ascii="Arial" w:hAnsi="Arial" w:cs="Arial"/>
          <w:i/>
          <w:iCs/>
          <w:sz w:val="24"/>
          <w:szCs w:val="24"/>
        </w:rPr>
        <w:t xml:space="preserve">power station </w:t>
      </w:r>
      <w:r w:rsidR="00C6386D">
        <w:rPr>
          <w:rFonts w:ascii="Arial" w:hAnsi="Arial" w:cs="Arial"/>
          <w:sz w:val="24"/>
          <w:szCs w:val="24"/>
        </w:rPr>
        <w:t xml:space="preserve">shall be set to the full leading or lagging output that corresponds to an active power output equal to </w:t>
      </w:r>
      <w:r w:rsidR="00C6386D">
        <w:rPr>
          <w:rFonts w:ascii="Arial" w:hAnsi="Arial" w:cs="Arial"/>
          <w:i/>
          <w:iCs/>
          <w:sz w:val="24"/>
          <w:szCs w:val="24"/>
        </w:rPr>
        <w:t xml:space="preserve">registered capacity, </w:t>
      </w:r>
      <w:r w:rsidR="00C6386D">
        <w:rPr>
          <w:rFonts w:ascii="Arial" w:hAnsi="Arial" w:cs="Arial"/>
          <w:sz w:val="24"/>
          <w:szCs w:val="24"/>
        </w:rPr>
        <w:t>or for the purpose of assessment of system stability and voltage control issues, that which may reasonably be expected under the conditions described in paragraph 2.8.4;</w:t>
      </w:r>
    </w:p>
    <w:p w14:paraId="657DEF15" w14:textId="71A7AF81"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lastRenderedPageBreak/>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1539A8E0" w14:textId="77777777" w:rsidR="00744F27" w:rsidRDefault="00C6386D">
      <w:pPr>
        <w:kinsoku w:val="0"/>
        <w:overflowPunct w:val="0"/>
        <w:autoSpaceDE/>
        <w:autoSpaceDN/>
        <w:adjustRightInd/>
        <w:spacing w:before="143" w:line="465" w:lineRule="exact"/>
        <w:ind w:left="144" w:right="1944" w:firstLine="720"/>
        <w:textAlignment w:val="baseline"/>
        <w:rPr>
          <w:rFonts w:ascii="Arial" w:hAnsi="Arial" w:cs="Arial"/>
          <w:i/>
          <w:iCs/>
          <w:sz w:val="24"/>
          <w:szCs w:val="24"/>
        </w:rPr>
      </w:pPr>
      <w:r>
        <w:rPr>
          <w:rFonts w:ascii="Arial" w:hAnsi="Arial" w:cs="Arial"/>
          <w:sz w:val="24"/>
          <w:szCs w:val="24"/>
        </w:rPr>
        <w:t xml:space="preserve">2.9.4 </w:t>
      </w:r>
      <w:r>
        <w:rPr>
          <w:rFonts w:ascii="Arial" w:hAnsi="Arial" w:cs="Arial"/>
          <w:i/>
          <w:iCs/>
          <w:sz w:val="24"/>
          <w:szCs w:val="24"/>
        </w:rPr>
        <w:t xml:space="preserve">Unacceptable Sub-Synchronous Oscillations. </w:t>
      </w:r>
    </w:p>
    <w:p w14:paraId="7B18A971" w14:textId="7848A046" w:rsidR="009C1403" w:rsidRDefault="00C6386D" w:rsidP="007772EC">
      <w:pPr>
        <w:kinsoku w:val="0"/>
        <w:overflowPunct w:val="0"/>
        <w:autoSpaceDE/>
        <w:autoSpaceDN/>
        <w:adjustRightInd/>
        <w:spacing w:before="143" w:line="465" w:lineRule="exact"/>
        <w:ind w:left="144" w:right="128" w:hanging="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a reactive compensator or other reactive power provider;</w:t>
      </w:r>
    </w:p>
    <w:p w14:paraId="2704BDF2" w14:textId="77777777" w:rsidR="00744F27" w:rsidRDefault="00744F27">
      <w:pPr>
        <w:kinsoku w:val="0"/>
        <w:overflowPunct w:val="0"/>
        <w:autoSpaceDE/>
        <w:autoSpaceDN/>
        <w:adjustRightInd/>
        <w:spacing w:before="23" w:line="280" w:lineRule="exact"/>
        <w:ind w:left="792"/>
        <w:textAlignment w:val="baseline"/>
        <w:rPr>
          <w:rFonts w:ascii="Arial" w:hAnsi="Arial" w:cs="Arial"/>
          <w:spacing w:val="1"/>
          <w:sz w:val="24"/>
          <w:szCs w:val="24"/>
        </w:r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r>
        <w:rPr>
          <w:rFonts w:ascii="Arial" w:hAnsi="Arial" w:cs="Arial"/>
          <w:i/>
          <w:iCs/>
          <w:spacing w:val="1"/>
          <w:sz w:val="24"/>
          <w:szCs w:val="24"/>
        </w:rPr>
        <w:t>supergrid</w:t>
      </w:r>
      <w:r>
        <w:rPr>
          <w:rFonts w:ascii="Arial" w:hAnsi="Arial" w:cs="Arial"/>
          <w:spacing w:val="1"/>
          <w:sz w:val="24"/>
          <w:szCs w:val="24"/>
        </w:rPr>
        <w:t>;</w:t>
      </w:r>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transmission system</w:t>
      </w:r>
      <w:r>
        <w:rPr>
          <w:rFonts w:ascii="Arial" w:hAnsi="Arial" w:cs="Arial"/>
          <w:sz w:val="24"/>
          <w:szCs w:val="24"/>
        </w:rPr>
        <w:t>;</w:t>
      </w:r>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w:t>
      </w:r>
      <w:r>
        <w:rPr>
          <w:rFonts w:ascii="Arial" w:hAnsi="Arial" w:cs="Arial"/>
          <w:i/>
          <w:iCs/>
          <w:sz w:val="24"/>
          <w:szCs w:val="24"/>
        </w:rPr>
        <w:lastRenderedPageBreak/>
        <w:t>circuit</w:t>
      </w:r>
      <w:r>
        <w:rPr>
          <w:rFonts w:ascii="Arial" w:hAnsi="Arial" w:cs="Arial"/>
          <w:sz w:val="24"/>
          <w:szCs w:val="24"/>
        </w:rPr>
        <w:t>;</w:t>
      </w:r>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 or;</w:t>
      </w:r>
    </w:p>
    <w:p w14:paraId="45BBB3DE" w14:textId="123A1ABA"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0612CCB0" w14:textId="77777777" w:rsidR="000D1825" w:rsidRDefault="000D1825" w:rsidP="000D1825">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29C1737E"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w:t>
      </w:r>
    </w:p>
    <w:p w14:paraId="10B36DBA" w14:textId="677C50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2.10.9 unacceptable overloading of any primary transmission equipment;</w:t>
      </w:r>
    </w:p>
    <w:p w14:paraId="4E854047" w14:textId="1B97A2A9"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2.10.10 unacceptable voltage conditions or insufficient voltage performance margins;</w:t>
      </w:r>
    </w:p>
    <w:p w14:paraId="68FFB71C" w14:textId="5013BF9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1488BB34"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2FE650A1"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8CD204F" w14:textId="218D7AB0" w:rsidR="00744F27" w:rsidRDefault="00744F27" w:rsidP="00744F27">
      <w:pPr>
        <w:widowControl/>
        <w:rPr>
          <w:rFonts w:ascii="Arial" w:hAnsi="Arial" w:cs="Arial"/>
          <w:spacing w:val="-2"/>
          <w:sz w:val="24"/>
          <w:szCs w:val="24"/>
        </w:rPr>
      </w:pPr>
      <w:r>
        <w:rPr>
          <w:sz w:val="24"/>
          <w:szCs w:val="24"/>
        </w:rPr>
        <w:t xml:space="preserve"> </w:t>
      </w:r>
    </w:p>
    <w:p w14:paraId="7FFCDFA0" w14:textId="5FB6D024" w:rsidR="009C1403" w:rsidRDefault="00C6386D" w:rsidP="007772EC">
      <w:pPr>
        <w:widowControl/>
        <w:rPr>
          <w:rFonts w:ascii="Arial" w:hAnsi="Arial" w:cs="Arial"/>
          <w:spacing w:val="-2"/>
          <w:sz w:val="24"/>
          <w:szCs w:val="24"/>
        </w:rPr>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lastRenderedPageBreak/>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from a generation customer’s request,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customers; or</w:t>
      </w:r>
    </w:p>
    <w:p w14:paraId="578435ED" w14:textId="4BA86A35"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6DEB1AEE" w14:textId="77777777" w:rsidR="007E6B84" w:rsidRDefault="007E6B84">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p>
    <w:p w14:paraId="4B126EDF" w14:textId="43DE0E31"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r w:rsidR="007E6B84">
        <w:rPr>
          <w:rFonts w:ascii="Arial" w:hAnsi="Arial" w:cs="Arial"/>
          <w:spacing w:val="-1"/>
          <w:sz w:val="24"/>
          <w:szCs w:val="24"/>
        </w:rPr>
        <w:t xml:space="preserve"> </w:t>
      </w: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sidRPr="007772EC">
        <w:rPr>
          <w:rFonts w:ascii="Arial" w:hAnsi="Arial" w:cs="Arial"/>
          <w:b/>
          <w:spacing w:val="-3"/>
          <w:sz w:val="28"/>
          <w:szCs w:val="28"/>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lastRenderedPageBreak/>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capacity requirements is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cognisance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28301FD5"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r w:rsidR="00273F6E" w:rsidRPr="007772EC">
        <w:rPr>
          <w:rFonts w:ascii="Arial" w:hAnsi="Arial" w:cs="Arial"/>
          <w:sz w:val="24"/>
          <w:szCs w:val="24"/>
        </w:rPr>
        <w:t>.</w:t>
      </w:r>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w:t>
      </w:r>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maintenance period demand</w:t>
      </w:r>
      <w:r>
        <w:rPr>
          <w:rFonts w:ascii="Arial" w:hAnsi="Arial" w:cs="Arial"/>
          <w:spacing w:val="-2"/>
          <w:sz w:val="24"/>
          <w:szCs w:val="24"/>
        </w:rPr>
        <w:t>;</w:t>
      </w:r>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lastRenderedPageBreak/>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embedded is implicitly accounted for in the group demand established by the Network Operator as in paragraph 3.5.1 and need not be considered separately;</w:t>
      </w:r>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embedded within a customer’s network (e.g. distribution network) or connected at the transmission interface point shall be as specified in paragraphs 3.13 to 3.15 and Table 3.2;</w:t>
      </w:r>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92C34F5" w14:textId="59F76225"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w:t>
      </w:r>
      <w:r w:rsidR="00503CE5">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38D35846" w:rsidR="009C1403" w:rsidRDefault="00C6386D" w:rsidP="007772EC">
      <w:pPr>
        <w:kinsoku w:val="0"/>
        <w:overflowPunct w:val="0"/>
        <w:autoSpaceDE/>
        <w:autoSpaceDN/>
        <w:adjustRightInd/>
        <w:spacing w:before="178" w:line="276" w:lineRule="exact"/>
        <w:ind w:left="1582" w:right="74" w:hanging="862"/>
        <w:textAlignment w:val="baseline"/>
        <w:rPr>
          <w:rFonts w:ascii="Arial" w:hAnsi="Arial" w:cs="Arial"/>
          <w:i/>
          <w:iCs/>
          <w:spacing w:val="9"/>
          <w:sz w:val="24"/>
          <w:szCs w:val="24"/>
        </w:rPr>
      </w:pPr>
      <w:r>
        <w:rPr>
          <w:rFonts w:ascii="Arial" w:hAnsi="Arial" w:cs="Arial"/>
          <w:spacing w:val="9"/>
          <w:sz w:val="24"/>
          <w:szCs w:val="24"/>
        </w:rPr>
        <w:t>3.8.3</w:t>
      </w:r>
      <w:r w:rsidR="001837C1">
        <w:rPr>
          <w:rFonts w:ascii="Arial" w:hAnsi="Arial" w:cs="Arial"/>
          <w:spacing w:val="9"/>
          <w:sz w:val="24"/>
          <w:szCs w:val="24"/>
        </w:rPr>
        <w:tab/>
      </w:r>
      <w:r>
        <w:rPr>
          <w:rFonts w:ascii="Arial" w:hAnsi="Arial" w:cs="Arial"/>
          <w:i/>
          <w:iCs/>
          <w:spacing w:val="9"/>
          <w:sz w:val="24"/>
          <w:szCs w:val="24"/>
        </w:rPr>
        <w:t>system instability</w:t>
      </w:r>
      <w:r w:rsidR="00CA2CD4">
        <w:rPr>
          <w:rFonts w:ascii="Arial" w:hAnsi="Arial" w:cs="Arial"/>
          <w:i/>
          <w:iCs/>
          <w:spacing w:val="9"/>
          <w:sz w:val="24"/>
          <w:szCs w:val="24"/>
        </w:rPr>
        <w:t>.</w:t>
      </w:r>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of greater than 1MW;</w:t>
      </w:r>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3.9.2 unacceptable overloading of any primary transmission equipment;</w:t>
      </w:r>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5527E1F0" w14:textId="12724C55" w:rsidR="002A3E60" w:rsidRDefault="002A3E60" w:rsidP="002A3E60">
      <w:pPr>
        <w:widowControl/>
        <w:rPr>
          <w:rFonts w:ascii="Arial" w:hAnsi="Arial" w:cs="Arial"/>
          <w:spacing w:val="9"/>
          <w:sz w:val="24"/>
          <w:szCs w:val="24"/>
        </w:rPr>
      </w:pPr>
      <w:r>
        <w:rPr>
          <w:sz w:val="24"/>
          <w:szCs w:val="24"/>
        </w:rPr>
        <w:t xml:space="preserve"> </w:t>
      </w:r>
    </w:p>
    <w:p w14:paraId="3EC55AAC" w14:textId="4990DAD4" w:rsidR="009C1403" w:rsidRDefault="00C6386D" w:rsidP="007772EC">
      <w:pPr>
        <w:widowControl/>
        <w:rPr>
          <w:rFonts w:ascii="Arial" w:hAnsi="Arial" w:cs="Arial"/>
          <w:i/>
          <w:iCs/>
          <w:spacing w:val="9"/>
          <w:sz w:val="24"/>
          <w:szCs w:val="24"/>
        </w:rPr>
      </w:pPr>
      <w:r>
        <w:rPr>
          <w:rFonts w:ascii="Arial" w:hAnsi="Arial" w:cs="Arial"/>
          <w:spacing w:val="9"/>
          <w:sz w:val="24"/>
          <w:szCs w:val="24"/>
        </w:rPr>
        <w:t xml:space="preserve">3.9.4 </w:t>
      </w:r>
      <w:r>
        <w:rPr>
          <w:rFonts w:ascii="Arial" w:hAnsi="Arial" w:cs="Arial"/>
          <w:i/>
          <w:iCs/>
          <w:spacing w:val="9"/>
          <w:sz w:val="24"/>
          <w:szCs w:val="24"/>
        </w:rPr>
        <w:t>system instability</w:t>
      </w:r>
      <w:r w:rsidR="00CA2CD4">
        <w:rPr>
          <w:rFonts w:ascii="Arial" w:hAnsi="Arial" w:cs="Arial"/>
          <w:i/>
          <w:iCs/>
          <w:spacing w:val="9"/>
          <w:sz w:val="24"/>
          <w:szCs w:val="24"/>
        </w:rPr>
        <w:t>.</w:t>
      </w:r>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w:t>
      </w:r>
      <w:r>
        <w:rPr>
          <w:rFonts w:ascii="Arial" w:hAnsi="Arial" w:cs="Arial"/>
          <w:sz w:val="24"/>
          <w:szCs w:val="24"/>
        </w:rPr>
        <w:lastRenderedPageBreak/>
        <w:t xml:space="preserve">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such that the provisions set out in Table 3.1 are not met;</w:t>
      </w:r>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B066143"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r w:rsidR="00353751">
        <w:rPr>
          <w:rFonts w:ascii="Arial" w:hAnsi="Arial" w:cs="Arial"/>
          <w:i/>
          <w:iCs/>
          <w:spacing w:val="4"/>
          <w:sz w:val="24"/>
          <w:szCs w:val="24"/>
        </w:rPr>
        <w:t>.</w:t>
      </w:r>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523051F0"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sidR="00353751">
        <w:rPr>
          <w:rFonts w:ascii="Arial" w:hAnsi="Arial" w:cs="Arial"/>
          <w:i/>
          <w:iCs/>
          <w:sz w:val="24"/>
          <w:szCs w:val="24"/>
        </w:rPr>
        <w:t>.</w:t>
      </w:r>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lastRenderedPageBreak/>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17EF284D"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4CE9D901"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5DFA34E2"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r w:rsidR="00C72086">
        <w:rPr>
          <w:rFonts w:ascii="Arial" w:hAnsi="Arial" w:cs="Arial"/>
          <w:sz w:val="16"/>
          <w:szCs w:val="16"/>
        </w:rPr>
        <w:t>.</w:t>
      </w:r>
    </w:p>
    <w:p w14:paraId="1F9C17BB" w14:textId="6A2E9B82" w:rsidR="002A3E60"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z w:val="13"/>
          <w:szCs w:val="13"/>
        </w:rPr>
        <w:t xml:space="preserve">Note 2 </w:t>
      </w:r>
      <w:r>
        <w:rPr>
          <w:rFonts w:ascii="Arial" w:hAnsi="Arial" w:cs="Arial"/>
          <w:sz w:val="16"/>
          <w:szCs w:val="16"/>
        </w:rPr>
        <w:t>The group demand may be lost for up to 60 seconds if this leads to significant economies</w:t>
      </w:r>
      <w:r w:rsidR="00C72086">
        <w:rPr>
          <w:rFonts w:ascii="Arial" w:hAnsi="Arial" w:cs="Arial"/>
          <w:sz w:val="16"/>
          <w:szCs w:val="16"/>
        </w:rPr>
        <w:t>.</w:t>
      </w:r>
      <w:r>
        <w:rPr>
          <w:rFonts w:ascii="Arial" w:hAnsi="Arial" w:cs="Arial"/>
          <w:sz w:val="16"/>
          <w:szCs w:val="16"/>
        </w:rPr>
        <w:t xml:space="preserve">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r w:rsidR="00C72086">
        <w:rPr>
          <w:rFonts w:ascii="Arial" w:hAnsi="Arial" w:cs="Arial"/>
          <w:sz w:val="16"/>
          <w:szCs w:val="16"/>
        </w:rPr>
        <w:t>.</w:t>
      </w:r>
      <w:r w:rsidR="002A3E60">
        <w:rPr>
          <w:rFonts w:ascii="Arial" w:hAnsi="Arial" w:cs="Arial"/>
          <w:sz w:val="16"/>
          <w:szCs w:val="16"/>
        </w:rPr>
        <w:t xml:space="preserve"> </w:t>
      </w:r>
    </w:p>
    <w:p w14:paraId="1927F58C" w14:textId="77777777" w:rsidR="002A3E60" w:rsidRDefault="002A3E60">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p>
    <w:p w14:paraId="29AF96EB" w14:textId="21C18C16"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w:t>
      </w:r>
      <w:r>
        <w:rPr>
          <w:rFonts w:ascii="Arial" w:hAnsi="Arial" w:cs="Arial"/>
          <w:spacing w:val="-3"/>
          <w:sz w:val="24"/>
          <w:szCs w:val="24"/>
        </w:rPr>
        <w:lastRenderedPageBreak/>
        <w:t xml:space="preserve">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secured event</w:t>
      </w:r>
      <w:r>
        <w:rPr>
          <w:rFonts w:ascii="Arial" w:hAnsi="Arial" w:cs="Arial"/>
          <w:spacing w:val="-3"/>
          <w:sz w:val="24"/>
          <w:szCs w:val="24"/>
        </w:rPr>
        <w:t>, but shall not replace the requirement for system connection. The assessment of contribution of generation to group security will therefore consider;</w:t>
      </w:r>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annual load factor;</w:t>
      </w:r>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3.14.2 the availability of generation under outage conditions;</w:t>
      </w:r>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3.14.3 the fuel source availability, i.e. whether energy is continuous, stored, storable or predictable;</w:t>
      </w:r>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3.14.4 common-mode failure mechanisms such as common fuel source, connections or plant stability / ride-through capability;</w:t>
      </w:r>
    </w:p>
    <w:p w14:paraId="74720A5A" w14:textId="53FE4DAB"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r w:rsidR="00C72086">
        <w:rPr>
          <w:rFonts w:ascii="Arial" w:hAnsi="Arial" w:cs="Arial"/>
          <w:sz w:val="24"/>
          <w:szCs w:val="24"/>
        </w:rPr>
        <w:t>.</w:t>
      </w:r>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4236DCB2"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6BEC71BB" w14:textId="34223331" w:rsidR="009C1403" w:rsidRDefault="00C6386D" w:rsidP="007772EC">
      <w:pPr>
        <w:kinsoku w:val="0"/>
        <w:overflowPunct w:val="0"/>
        <w:autoSpaceDE/>
        <w:autoSpaceDN/>
        <w:adjustRightInd/>
        <w:spacing w:before="9" w:line="273" w:lineRule="exact"/>
        <w:ind w:left="864" w:right="144" w:hanging="864"/>
        <w:jc w:val="both"/>
        <w:textAlignment w:val="baseline"/>
        <w:rPr>
          <w:rFonts w:ascii="Arial" w:hAnsi="Arial" w:cs="Arial"/>
          <w:sz w:val="24"/>
          <w:szCs w:val="24"/>
        </w:rPr>
      </w:pPr>
      <w:r>
        <w:rPr>
          <w:rFonts w:ascii="Arial" w:hAnsi="Arial" w:cs="Arial"/>
          <w:spacing w:val="-2"/>
          <w:sz w:val="24"/>
          <w:szCs w:val="24"/>
        </w:rPr>
        <w:t>3.16 Guidance on substation configurations and switching arrangements are described in Appendix A. These guidelines provide an acceptable way towards</w:t>
      </w:r>
      <w:r w:rsidR="002A3E60">
        <w:rPr>
          <w:rFonts w:ascii="Arial" w:hAnsi="Arial" w:cs="Arial"/>
          <w:spacing w:val="-2"/>
          <w:sz w:val="24"/>
          <w:szCs w:val="24"/>
        </w:rPr>
        <w:t xml:space="preserve"> </w:t>
      </w: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3.17 Variations, arising from a demand customers request,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lastRenderedPageBreak/>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customers; or</w:t>
      </w:r>
    </w:p>
    <w:p w14:paraId="61ACE6DC" w14:textId="2A95F085"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r>
        <w:rPr>
          <w:rFonts w:ascii="Arial" w:hAnsi="Arial" w:cs="Arial"/>
          <w:i/>
          <w:iCs/>
          <w:sz w:val="24"/>
          <w:szCs w:val="24"/>
        </w:rPr>
        <w:t xml:space="preserve">licensee’s </w:t>
      </w:r>
      <w:r>
        <w:rPr>
          <w:rFonts w:ascii="Arial" w:hAnsi="Arial" w:cs="Arial"/>
          <w:sz w:val="24"/>
          <w:szCs w:val="24"/>
        </w:rPr>
        <w:t xml:space="preserve">ability to meet other statutory obligations or </w:t>
      </w:r>
      <w:r w:rsidR="00E85922">
        <w:rPr>
          <w:rFonts w:ascii="Arial" w:hAnsi="Arial" w:cs="Arial"/>
          <w:sz w:val="24"/>
          <w:szCs w:val="24"/>
        </w:rPr>
        <w:t xml:space="preserve">licence </w:t>
      </w:r>
      <w:r>
        <w:rPr>
          <w:rFonts w:ascii="Arial" w:hAnsi="Arial" w:cs="Arial"/>
          <w:sz w:val="24"/>
          <w:szCs w:val="24"/>
        </w:rPr>
        <w:t>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59D9ECD5" w14:textId="2BAF785B" w:rsidR="002A3E60" w:rsidRDefault="002A3E60" w:rsidP="002A3E60">
      <w:pPr>
        <w:widowControl/>
        <w:rPr>
          <w:rFonts w:ascii="Arial" w:hAnsi="Arial" w:cs="Arial"/>
          <w:b/>
          <w:bCs/>
          <w:sz w:val="29"/>
          <w:szCs w:val="29"/>
        </w:rPr>
      </w:pPr>
      <w:r>
        <w:rPr>
          <w:sz w:val="24"/>
          <w:szCs w:val="24"/>
        </w:rPr>
        <w:t xml:space="preserve"> </w:t>
      </w:r>
    </w:p>
    <w:p w14:paraId="04706604" w14:textId="36D9BAA4" w:rsidR="009C1403" w:rsidRDefault="00C6386D" w:rsidP="007772EC">
      <w:pPr>
        <w:widowControl/>
        <w:rPr>
          <w:rFonts w:ascii="Arial" w:hAnsi="Arial" w:cs="Arial"/>
          <w:b/>
          <w:bCs/>
          <w:i/>
          <w:iCs/>
          <w:sz w:val="28"/>
          <w:szCs w:val="28"/>
        </w:rPr>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lastRenderedPageBreak/>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described in Appendix C;</w:t>
      </w:r>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secured events</w:t>
      </w:r>
      <w:r>
        <w:rPr>
          <w:rFonts w:ascii="Arial" w:hAnsi="Arial" w:cs="Arial"/>
          <w:sz w:val="24"/>
          <w:szCs w:val="24"/>
        </w:rPr>
        <w:t>;</w:t>
      </w:r>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described in Appendix E;</w:t>
      </w:r>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secured events</w:t>
      </w:r>
      <w:r>
        <w:rPr>
          <w:rFonts w:ascii="Arial" w:hAnsi="Arial" w:cs="Arial"/>
          <w:sz w:val="24"/>
          <w:szCs w:val="24"/>
        </w:rPr>
        <w:t>;</w:t>
      </w:r>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70DCA5F9" w14:textId="77777777" w:rsidR="002A3E60" w:rsidRDefault="002A3E60">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p>
    <w:p w14:paraId="343CFF7F" w14:textId="46ACDE65"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lastRenderedPageBreak/>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power provider;</w:t>
      </w:r>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4.6.3 a double circuit overhead line on the supergrid;</w:t>
      </w:r>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transmission system;</w:t>
      </w:r>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38FC11E2" w14:textId="4D471F25" w:rsidR="00B908AC" w:rsidRDefault="00C6386D" w:rsidP="00B908AC">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z w:val="24"/>
          <w:szCs w:val="24"/>
        </w:rPr>
        <w:t xml:space="preserve">4.6.7 </w:t>
      </w:r>
      <w:r w:rsidR="00B908AC">
        <w:rPr>
          <w:rFonts w:ascii="Arial" w:hAnsi="Arial" w:cs="Arial"/>
          <w:spacing w:val="-1"/>
          <w:sz w:val="24"/>
          <w:szCs w:val="24"/>
        </w:rPr>
        <w:t>there shall not be any of the following:</w:t>
      </w:r>
    </w:p>
    <w:p w14:paraId="3EC52223" w14:textId="28FF81CC"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
    <w:p w14:paraId="2BBB7075" w14:textId="124FD42F"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7E44539B" w14:textId="77777777" w:rsidR="002A3E60" w:rsidRDefault="002A3E60">
      <w:pPr>
        <w:kinsoku w:val="0"/>
        <w:overflowPunct w:val="0"/>
        <w:autoSpaceDE/>
        <w:autoSpaceDN/>
        <w:adjustRightInd/>
        <w:spacing w:before="30" w:line="273" w:lineRule="exact"/>
        <w:ind w:left="1584" w:right="144" w:hanging="720"/>
        <w:textAlignment w:val="baseline"/>
        <w:rPr>
          <w:rFonts w:ascii="Arial" w:hAnsi="Arial" w:cs="Arial"/>
          <w:sz w:val="24"/>
          <w:szCs w:val="24"/>
        </w:rPr>
      </w:pPr>
    </w:p>
    <w:p w14:paraId="3DD2BF6E" w14:textId="61BF3FA8"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p>
    <w:p w14:paraId="5906A2B2" w14:textId="5F5678AE"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365A7ACC"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Unacceptable Sub-Synchronous Oscillations</w:t>
      </w:r>
      <w:r w:rsidR="00C72086">
        <w:rPr>
          <w:rFonts w:ascii="Arial" w:hAnsi="Arial" w:cs="Arial"/>
          <w:i/>
          <w:iCs/>
          <w:spacing w:val="-1"/>
          <w:sz w:val="24"/>
          <w:szCs w:val="24"/>
        </w:rPr>
        <w:t>,</w:t>
      </w:r>
      <w:r>
        <w:rPr>
          <w:rFonts w:ascii="Arial" w:hAnsi="Arial" w:cs="Arial"/>
          <w:i/>
          <w:iCs/>
          <w:spacing w:val="-1"/>
          <w:sz w:val="24"/>
          <w:szCs w:val="24"/>
        </w:rPr>
        <w:t xml:space="preserve">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w:t>
      </w:r>
      <w:r>
        <w:rPr>
          <w:rFonts w:ascii="Arial" w:hAnsi="Arial" w:cs="Arial"/>
          <w:sz w:val="24"/>
          <w:szCs w:val="24"/>
        </w:rPr>
        <w:lastRenderedPageBreak/>
        <w:t xml:space="preserve">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6765453A" w14:textId="5309F4D8" w:rsidR="002A3E60" w:rsidRDefault="002A3E60" w:rsidP="002A3E60">
      <w:pPr>
        <w:widowControl/>
        <w:rPr>
          <w:rFonts w:ascii="Arial" w:hAnsi="Arial" w:cs="Arial"/>
          <w:b/>
          <w:bCs/>
          <w:sz w:val="24"/>
          <w:szCs w:val="24"/>
        </w:rPr>
      </w:pPr>
      <w:r>
        <w:rPr>
          <w:sz w:val="24"/>
          <w:szCs w:val="24"/>
        </w:rPr>
        <w:t xml:space="preserve"> </w:t>
      </w:r>
    </w:p>
    <w:p w14:paraId="14ADE657" w14:textId="1280846F" w:rsidR="009C1403" w:rsidRDefault="00C6386D" w:rsidP="007772EC">
      <w:pPr>
        <w:widowControl/>
        <w:rPr>
          <w:rFonts w:ascii="Arial" w:hAnsi="Arial" w:cs="Arial"/>
          <w:b/>
          <w:bCs/>
          <w:sz w:val="24"/>
          <w:szCs w:val="24"/>
        </w:rPr>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r>
        <w:rPr>
          <w:rFonts w:ascii="Arial" w:hAnsi="Arial" w:cs="Arial"/>
          <w:i/>
          <w:iCs/>
          <w:spacing w:val="2"/>
          <w:sz w:val="24"/>
          <w:szCs w:val="24"/>
        </w:rPr>
        <w:t xml:space="preserve">supergrid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111C633E"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16"/>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lastRenderedPageBreak/>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rsidP="00D6532B">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rsidP="00D6532B">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rsidP="00D6532B">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5.1.7 unacceptable frequency conditions;</w:t>
      </w:r>
    </w:p>
    <w:p w14:paraId="13E427DD" w14:textId="77777777" w:rsidR="009C1403" w:rsidRDefault="00C6386D" w:rsidP="00D6532B">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5.1.8 unacceptable overloading of any primary transmission equipment;</w:t>
      </w:r>
    </w:p>
    <w:p w14:paraId="32DA018F" w14:textId="77777777" w:rsidR="009C1403" w:rsidRDefault="00C6386D" w:rsidP="00D6532B">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5.1.9 unacceptable voltage conditions;</w:t>
      </w:r>
    </w:p>
    <w:p w14:paraId="707A8E3B" w14:textId="77777777" w:rsidR="009C1403" w:rsidRDefault="00C6386D" w:rsidP="00D6532B">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rsidP="00D6532B">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5CB2C4C9"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sidR="00CE1780">
        <w:rPr>
          <w:rFonts w:ascii="Arial" w:hAnsi="Arial" w:cs="Arial"/>
          <w:sz w:val="24"/>
          <w:szCs w:val="24"/>
        </w:rPr>
        <w:t xml:space="preserve"> </w:t>
      </w:r>
      <w:r>
        <w:rPr>
          <w:rFonts w:ascii="Arial" w:hAnsi="Arial" w:cs="Arial"/>
          <w:sz w:val="24"/>
          <w:szCs w:val="24"/>
        </w:rPr>
        <w:t xml:space="preserve">a </w:t>
      </w:r>
      <w:r>
        <w:rPr>
          <w:rFonts w:ascii="Arial" w:hAnsi="Arial" w:cs="Arial"/>
          <w:i/>
          <w:iCs/>
          <w:sz w:val="24"/>
          <w:szCs w:val="24"/>
        </w:rPr>
        <w:t>double circuit overhead line</w:t>
      </w:r>
      <w:r>
        <w:rPr>
          <w:rFonts w:ascii="Arial" w:hAnsi="Arial" w:cs="Arial"/>
          <w:sz w:val="24"/>
          <w:szCs w:val="24"/>
        </w:rPr>
        <w:t>; or</w:t>
      </w:r>
    </w:p>
    <w:p w14:paraId="4BA1AEAB" w14:textId="7E06284C" w:rsidR="00282756"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C93B44" w:rsidR="009C1403" w:rsidRDefault="00C6386D" w:rsidP="00430032">
      <w:pPr>
        <w:kinsoku w:val="0"/>
        <w:overflowPunct w:val="0"/>
        <w:autoSpaceDE/>
        <w:autoSpaceDN/>
        <w:adjustRightInd/>
        <w:spacing w:line="475" w:lineRule="exact"/>
        <w:ind w:left="862" w:right="2517"/>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w:t>
      </w:r>
      <w:r>
        <w:rPr>
          <w:rFonts w:ascii="Arial" w:hAnsi="Arial" w:cs="Arial"/>
          <w:sz w:val="24"/>
          <w:szCs w:val="24"/>
        </w:rPr>
        <w:lastRenderedPageBreak/>
        <w:t xml:space="preserve">5.3.4 </w:t>
      </w:r>
      <w:r>
        <w:rPr>
          <w:rFonts w:ascii="Arial" w:hAnsi="Arial" w:cs="Arial"/>
          <w:i/>
          <w:iCs/>
          <w:sz w:val="24"/>
          <w:szCs w:val="24"/>
        </w:rPr>
        <w:t>unacceptable frequency conditions</w:t>
      </w:r>
      <w:r>
        <w:rPr>
          <w:rFonts w:ascii="Arial" w:hAnsi="Arial" w:cs="Arial"/>
          <w:sz w:val="24"/>
          <w:szCs w:val="24"/>
        </w:rPr>
        <w:t>;</w:t>
      </w:r>
    </w:p>
    <w:p w14:paraId="4DDADA51" w14:textId="427AA60C"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is greater than 1500 MW;</w:t>
      </w:r>
    </w:p>
    <w:p w14:paraId="5FF634E2" w14:textId="0A1E7121" w:rsidR="009C1403" w:rsidRDefault="00C6386D" w:rsidP="00FC365B">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r>
        <w:rPr>
          <w:rFonts w:ascii="Arial" w:hAnsi="Arial" w:cs="Arial"/>
          <w:i/>
          <w:iCs/>
          <w:sz w:val="24"/>
          <w:szCs w:val="24"/>
        </w:rPr>
        <w:t>supergrid; or</w:t>
      </w:r>
    </w:p>
    <w:p w14:paraId="0357ABAE" w14:textId="6033914E" w:rsidR="009C1403" w:rsidRDefault="00C6386D" w:rsidP="00FC365B">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rsidP="00D6532B">
      <w:pPr>
        <w:tabs>
          <w:tab w:val="left" w:pos="720"/>
        </w:tabs>
        <w:kinsoku w:val="0"/>
        <w:overflowPunct w:val="0"/>
        <w:autoSpaceDE/>
        <w:autoSpaceDN/>
        <w:adjustRightInd/>
        <w:spacing w:before="207" w:after="100" w:afterAutospacing="1" w:line="0" w:lineRule="atLeas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rsidP="00D6532B">
      <w:pPr>
        <w:kinsoku w:val="0"/>
        <w:overflowPunct w:val="0"/>
        <w:autoSpaceDE/>
        <w:autoSpaceDN/>
        <w:adjustRightInd/>
        <w:spacing w:before="1" w:after="100" w:afterAutospacing="1" w:line="0" w:lineRule="atLeas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rsidP="00D6532B">
      <w:pPr>
        <w:tabs>
          <w:tab w:val="left" w:pos="1584"/>
        </w:tabs>
        <w:kinsoku w:val="0"/>
        <w:overflowPunct w:val="0"/>
        <w:autoSpaceDE/>
        <w:autoSpaceDN/>
        <w:adjustRightInd/>
        <w:spacing w:before="207" w:after="100" w:afterAutospacing="1" w:line="0" w:lineRule="atLeas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16DC8EE" w14:textId="088872F4" w:rsidR="0047260B" w:rsidRDefault="00C6386D" w:rsidP="00D6532B">
      <w:pPr>
        <w:kinsoku w:val="0"/>
        <w:overflowPunct w:val="0"/>
        <w:autoSpaceDE/>
        <w:autoSpaceDN/>
        <w:adjustRightInd/>
        <w:spacing w:after="100" w:afterAutospacing="1" w:line="0" w:lineRule="atLeas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82CA402" w:rsidR="009C1403" w:rsidRDefault="00C6386D" w:rsidP="00D6532B">
      <w:pPr>
        <w:kinsoku w:val="0"/>
        <w:overflowPunct w:val="0"/>
        <w:autoSpaceDE/>
        <w:autoSpaceDN/>
        <w:adjustRightInd/>
        <w:spacing w:after="100" w:afterAutospacing="1" w:line="0" w:lineRule="atLeas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3C1C559B" w:rsidR="009C1403" w:rsidRDefault="00C6386D" w:rsidP="00D6532B">
      <w:pPr>
        <w:kinsoku w:val="0"/>
        <w:overflowPunct w:val="0"/>
        <w:autoSpaceDE/>
        <w:autoSpaceDN/>
        <w:adjustRightInd/>
        <w:spacing w:after="100" w:afterAutospacing="1" w:line="0" w:lineRule="atLeast"/>
        <w:ind w:left="720" w:right="576"/>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NGET’s transmission system</w:t>
      </w:r>
      <w:r>
        <w:rPr>
          <w:rFonts w:ascii="Arial" w:hAnsi="Arial" w:cs="Arial"/>
          <w:sz w:val="24"/>
          <w:szCs w:val="24"/>
        </w:rPr>
        <w:t>;</w:t>
      </w:r>
    </w:p>
    <w:p w14:paraId="4D9B3107" w14:textId="225E5B78" w:rsidR="009C1403" w:rsidRDefault="00C6386D" w:rsidP="00D6532B">
      <w:pPr>
        <w:kinsoku w:val="0"/>
        <w:overflowPunct w:val="0"/>
        <w:autoSpaceDE/>
        <w:autoSpaceDN/>
        <w:adjustRightInd/>
        <w:spacing w:after="100" w:afterAutospacing="1" w:line="0" w:lineRule="atLeas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0B7E056A" w14:textId="77777777" w:rsidR="001F0989" w:rsidRDefault="001F0989">
      <w:pPr>
        <w:kinsoku w:val="0"/>
        <w:overflowPunct w:val="0"/>
        <w:autoSpaceDE/>
        <w:autoSpaceDN/>
        <w:adjustRightInd/>
        <w:spacing w:line="234" w:lineRule="exact"/>
        <w:textAlignment w:val="baseline"/>
        <w:rPr>
          <w:rFonts w:ascii="Arial" w:hAnsi="Arial" w:cs="Arial"/>
          <w:b/>
          <w:bCs/>
          <w:spacing w:val="15"/>
          <w:sz w:val="21"/>
          <w:szCs w:val="21"/>
        </w:rPr>
      </w:pPr>
    </w:p>
    <w:p w14:paraId="58C986FB" w14:textId="77777777" w:rsidR="001F0989" w:rsidRDefault="001F0989">
      <w:pPr>
        <w:kinsoku w:val="0"/>
        <w:overflowPunct w:val="0"/>
        <w:autoSpaceDE/>
        <w:autoSpaceDN/>
        <w:adjustRightInd/>
        <w:spacing w:line="234" w:lineRule="exact"/>
        <w:textAlignment w:val="baseline"/>
        <w:rPr>
          <w:rFonts w:ascii="Arial" w:hAnsi="Arial" w:cs="Arial"/>
          <w:b/>
          <w:bCs/>
          <w:spacing w:val="15"/>
          <w:sz w:val="21"/>
          <w:szCs w:val="21"/>
        </w:rPr>
      </w:pPr>
    </w:p>
    <w:p w14:paraId="6D5A16CA" w14:textId="755F0180"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lastRenderedPageBreak/>
        <w:t>Notes</w:t>
      </w:r>
    </w:p>
    <w:p w14:paraId="2D9708BA" w14:textId="18995769" w:rsidR="009C1403"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3"/>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63B78521" w14:textId="31A515BF" w:rsidR="001B5FDC" w:rsidRDefault="00C6386D" w:rsidP="00FC1198">
      <w:pPr>
        <w:kinsoku w:val="0"/>
        <w:overflowPunct w:val="0"/>
        <w:autoSpaceDE/>
        <w:autoSpaceDN/>
        <w:adjustRightInd/>
        <w:spacing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B103B2B" w:rsidR="009C1403" w:rsidRDefault="00C6386D" w:rsidP="0006682C">
      <w:pPr>
        <w:kinsoku w:val="0"/>
        <w:overflowPunct w:val="0"/>
        <w:autoSpaceDE/>
        <w:autoSpaceDN/>
        <w:adjustRightInd/>
        <w:ind w:left="862"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487BCEAC"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greater than 300 MW;</w:t>
      </w:r>
    </w:p>
    <w:p w14:paraId="7CA52017" w14:textId="5498FC2A"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unacceptable voltage conditions</w:t>
      </w:r>
      <w:r>
        <w:rPr>
          <w:rFonts w:ascii="Arial" w:hAnsi="Arial" w:cs="Arial"/>
          <w:sz w:val="24"/>
          <w:szCs w:val="24"/>
        </w:rPr>
        <w:t>;</w:t>
      </w:r>
    </w:p>
    <w:p w14:paraId="65CD061E" w14:textId="4A94F079"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45DB210A"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45A486EF" w:rsidR="009C1403" w:rsidRDefault="00C6386D" w:rsidP="007772EC">
      <w:pPr>
        <w:tabs>
          <w:tab w:val="decimal" w:pos="288"/>
          <w:tab w:val="left" w:pos="864"/>
        </w:tabs>
        <w:kinsoku w:val="0"/>
        <w:overflowPunct w:val="0"/>
        <w:autoSpaceDE/>
        <w:autoSpaceDN/>
        <w:adjustRightInd/>
        <w:spacing w:before="207" w:after="120" w:line="270" w:lineRule="exact"/>
        <w:ind w:left="851" w:hanging="851"/>
        <w:jc w:val="both"/>
        <w:textAlignment w:val="baseline"/>
        <w:rPr>
          <w:rFonts w:ascii="Arial" w:hAnsi="Arial" w:cs="Arial"/>
          <w:sz w:val="24"/>
          <w:szCs w:val="24"/>
        </w:rPr>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r w:rsidR="00710782">
        <w:rPr>
          <w:rFonts w:ascii="Arial" w:hAnsi="Arial" w:cs="Arial"/>
          <w:sz w:val="24"/>
          <w:szCs w:val="24"/>
        </w:rPr>
        <w:t xml:space="preserve">the </w:t>
      </w:r>
      <w:r w:rsidR="00C14108" w:rsidRPr="00C14108">
        <w:rPr>
          <w:rFonts w:ascii="Arial" w:hAnsi="Arial" w:cs="Arial"/>
          <w:i/>
          <w:iCs/>
          <w:sz w:val="24"/>
          <w:szCs w:val="24"/>
        </w:rPr>
        <w:t>ISOP</w:t>
      </w:r>
      <w:r w:rsidR="00710782">
        <w:rPr>
          <w:rFonts w:ascii="Arial" w:hAnsi="Arial" w:cs="Arial"/>
          <w:sz w:val="24"/>
          <w:szCs w:val="24"/>
        </w:rPr>
        <w:t xml:space="preserve"> </w:t>
      </w:r>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r w:rsidR="00710782">
        <w:rPr>
          <w:rFonts w:ascii="Arial" w:hAnsi="Arial" w:cs="Arial"/>
          <w:sz w:val="24"/>
          <w:szCs w:val="24"/>
        </w:rPr>
        <w:t xml:space="preserve"> </w:t>
      </w:r>
      <w:r>
        <w:rPr>
          <w:rFonts w:ascii="Arial" w:hAnsi="Arial" w:cs="Arial"/>
          <w:sz w:val="24"/>
          <w:szCs w:val="24"/>
        </w:rPr>
        <w:t>mitigate the consequences of this risk. Such measures may include: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r>
        <w:rPr>
          <w:rFonts w:ascii="Arial" w:hAnsi="Arial" w:cs="Arial"/>
          <w:sz w:val="24"/>
          <w:szCs w:val="24"/>
        </w:rPr>
        <w:t xml:space="preserve">intertrip risks, securing as far as possible appropriate two-circuit combinations, or reducing system transfers, for example through </w:t>
      </w:r>
      <w:r>
        <w:rPr>
          <w:rFonts w:ascii="Arial" w:hAnsi="Arial" w:cs="Arial"/>
          <w:i/>
          <w:iCs/>
          <w:sz w:val="24"/>
          <w:szCs w:val="24"/>
        </w:rPr>
        <w:t>balancing services</w:t>
      </w:r>
      <w:r>
        <w:rPr>
          <w:rFonts w:ascii="Arial" w:hAnsi="Arial" w:cs="Arial"/>
          <w:sz w:val="24"/>
          <w:szCs w:val="24"/>
        </w:rPr>
        <w:t>.</w:t>
      </w:r>
    </w:p>
    <w:p w14:paraId="2D7C2CBC" w14:textId="2663F9FB" w:rsidR="009C1403" w:rsidRDefault="00C6386D" w:rsidP="007772EC">
      <w:pPr>
        <w:kinsoku w:val="0"/>
        <w:overflowPunct w:val="0"/>
        <w:autoSpaceDE/>
        <w:autoSpaceDN/>
        <w:adjustRightInd/>
        <w:spacing w:before="4" w:line="273" w:lineRule="exact"/>
        <w:ind w:left="864" w:right="144" w:hanging="722"/>
        <w:jc w:val="both"/>
        <w:textAlignment w:val="baseline"/>
        <w:rPr>
          <w:rFonts w:ascii="Arial" w:hAnsi="Arial" w:cs="Arial"/>
          <w:sz w:val="24"/>
          <w:szCs w:val="24"/>
        </w:rPr>
      </w:pPr>
      <w:r>
        <w:rPr>
          <w:rFonts w:ascii="Arial" w:hAnsi="Arial" w:cs="Arial"/>
          <w:sz w:val="24"/>
          <w:szCs w:val="24"/>
        </w:rPr>
        <w:t>5.7</w:t>
      </w:r>
      <w:r>
        <w:rPr>
          <w:rFonts w:ascii="Arial" w:hAnsi="Arial" w:cs="Arial"/>
          <w:sz w:val="24"/>
          <w:szCs w:val="24"/>
        </w:rPr>
        <w:tab/>
        <w:t>In the case that neither of the conditions in paragraphs 5.5.1 and 5.5.2 is met,</w:t>
      </w:r>
      <w:r w:rsidR="00B10814">
        <w:rPr>
          <w:rFonts w:ascii="Arial" w:hAnsi="Arial" w:cs="Arial"/>
          <w:sz w:val="24"/>
          <w:szCs w:val="24"/>
        </w:rPr>
        <w:t xml:space="preserve"> </w:t>
      </w: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r w:rsidR="001F0989">
        <w:rPr>
          <w:rFonts w:ascii="Arial" w:hAnsi="Arial" w:cs="Arial"/>
          <w:sz w:val="24"/>
          <w:szCs w:val="24"/>
        </w:rPr>
        <w:t xml:space="preserve"> </w:t>
      </w:r>
      <w:r>
        <w:rPr>
          <w:rFonts w:ascii="Arial" w:hAnsi="Arial" w:cs="Arial"/>
          <w:sz w:val="24"/>
          <w:szCs w:val="24"/>
        </w:rPr>
        <w:t>requirement for demand reduction; however, this will not be used as a method</w:t>
      </w:r>
      <w:r w:rsidR="00EB65AC">
        <w:rPr>
          <w:rFonts w:ascii="Arial" w:hAnsi="Arial" w:cs="Arial"/>
          <w:sz w:val="24"/>
          <w:szCs w:val="24"/>
        </w:rPr>
        <w:t xml:space="preserve"> </w:t>
      </w:r>
      <w:r>
        <w:rPr>
          <w:rFonts w:ascii="Arial" w:hAnsi="Arial" w:cs="Arial"/>
          <w:sz w:val="24"/>
          <w:szCs w:val="24"/>
        </w:rPr>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w:t>
      </w:r>
      <w:r>
        <w:rPr>
          <w:rFonts w:ascii="Arial" w:hAnsi="Arial" w:cs="Arial"/>
          <w:i/>
          <w:iCs/>
          <w:sz w:val="24"/>
          <w:szCs w:val="24"/>
        </w:rPr>
        <w:lastRenderedPageBreak/>
        <w:t xml:space="preserve">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31BFD21D"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r w:rsidR="00584393">
        <w:rPr>
          <w:rFonts w:ascii="Arial" w:hAnsi="Arial" w:cs="Arial"/>
          <w:sz w:val="24"/>
          <w:szCs w:val="24"/>
        </w:rPr>
        <w:t xml:space="preserve">The </w:t>
      </w:r>
      <w:r w:rsidR="00C14108" w:rsidRPr="00C14108">
        <w:rPr>
          <w:rFonts w:ascii="Arial" w:hAnsi="Arial" w:cs="Arial"/>
          <w:i/>
          <w:iCs/>
          <w:sz w:val="24"/>
          <w:szCs w:val="24"/>
        </w:rPr>
        <w:t>ISOP</w:t>
      </w:r>
      <w:r w:rsidR="00584393">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BF2BF92" w14:textId="3A8F8D40" w:rsidR="009C1403" w:rsidRDefault="00C6386D" w:rsidP="007772EC">
      <w:pPr>
        <w:tabs>
          <w:tab w:val="decimal" w:pos="288"/>
          <w:tab w:val="left" w:pos="864"/>
        </w:tabs>
        <w:kinsoku w:val="0"/>
        <w:overflowPunct w:val="0"/>
        <w:autoSpaceDE/>
        <w:autoSpaceDN/>
        <w:adjustRightInd/>
        <w:spacing w:before="192" w:line="272" w:lineRule="exact"/>
        <w:ind w:left="864" w:hanging="722"/>
        <w:jc w:val="both"/>
        <w:textAlignment w:val="baseline"/>
        <w:rPr>
          <w:rFonts w:ascii="Arial" w:hAnsi="Arial" w:cs="Arial"/>
          <w:sz w:val="24"/>
          <w:szCs w:val="24"/>
        </w:rPr>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r w:rsidR="00EB65AC">
        <w:rPr>
          <w:rFonts w:ascii="Arial" w:hAnsi="Arial" w:cs="Arial"/>
          <w:i/>
          <w:iCs/>
          <w:sz w:val="24"/>
          <w:szCs w:val="24"/>
        </w:rPr>
        <w:t xml:space="preserve"> </w:t>
      </w: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r>
        <w:rPr>
          <w:rFonts w:ascii="Arial" w:hAnsi="Arial" w:cs="Arial"/>
          <w:b/>
          <w:bCs/>
          <w:sz w:val="24"/>
          <w:szCs w:val="24"/>
        </w:rPr>
        <w:t>Authorised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5748FB1F"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71A650B0"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r w:rsidR="00324180">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17"/>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w:lastRenderedPageBreak/>
        <mc:AlternateContent>
          <mc:Choice Requires="wps">
            <w:drawing>
              <wp:anchor distT="0" distB="0" distL="0" distR="0" simplePos="0" relativeHeight="251658240"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257" type="#_x0000_t202" style="position:absolute;left:0;text-align:left;margin-left:64.1pt;margin-top:71.1pt;width:468pt;height:17.2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voltage collapse</w:t>
      </w:r>
      <w:r>
        <w:rPr>
          <w:rFonts w:ascii="Arial" w:hAnsi="Arial" w:cs="Arial"/>
          <w:spacing w:val="-3"/>
          <w:sz w:val="24"/>
          <w:szCs w:val="24"/>
        </w:rPr>
        <w:t>;</w:t>
      </w:r>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or other reactive sources, so that accessible reactive reserves are exhausted;</w:t>
      </w:r>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r>
        <w:rPr>
          <w:rFonts w:ascii="Arial" w:hAnsi="Arial" w:cs="Arial"/>
          <w:spacing w:val="-3"/>
          <w:sz w:val="24"/>
          <w:szCs w:val="24"/>
        </w:rPr>
        <w:t>i)</w:t>
      </w:r>
      <w:r>
        <w:rPr>
          <w:rFonts w:ascii="Arial" w:hAnsi="Arial" w:cs="Arial"/>
          <w:spacing w:val="-3"/>
          <w:sz w:val="24"/>
          <w:szCs w:val="24"/>
        </w:rPr>
        <w:tab/>
        <w:t>credible demand sensitivities;</w:t>
      </w:r>
    </w:p>
    <w:p w14:paraId="3E5FAD0E" w14:textId="77777777" w:rsidR="009C1403" w:rsidRDefault="009C1403">
      <w:pPr>
        <w:widowControl/>
        <w:rPr>
          <w:sz w:val="24"/>
          <w:szCs w:val="24"/>
        </w:rPr>
        <w:sectPr w:rsidR="009C1403">
          <w:headerReference w:type="default" r:id="rId18"/>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lastRenderedPageBreak/>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 xml:space="preserve">voltages are to be achieved without widespread post-fault re-despatch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19"/>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r>
        <w:rPr>
          <w:rFonts w:ascii="Arial" w:hAnsi="Arial" w:cs="Arial"/>
          <w:i/>
          <w:iCs/>
          <w:sz w:val="21"/>
          <w:szCs w:val="21"/>
        </w:rPr>
        <w:t xml:space="preserve">supergrid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20"/>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lastRenderedPageBreak/>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21"/>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limits must be applied with load response taken into account.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rsidTr="00FA087D">
        <w:trPr>
          <w:trHeight w:hRule="exact" w:val="1104"/>
        </w:trPr>
        <w:tc>
          <w:tcPr>
            <w:tcW w:w="5597" w:type="dxa"/>
            <w:tcBorders>
              <w:top w:val="single" w:sz="7" w:space="0" w:color="auto"/>
              <w:left w:val="single" w:sz="7" w:space="0" w:color="auto"/>
              <w:bottom w:val="single" w:sz="7" w:space="0" w:color="auto"/>
              <w:right w:val="single" w:sz="7" w:space="0" w:color="auto"/>
            </w:tcBorders>
          </w:tcPr>
          <w:p w14:paraId="1FDA3A0B" w14:textId="1BDBAC48" w:rsidR="009C1403" w:rsidRDefault="000C6292" w:rsidP="00C73A38">
            <w:pPr>
              <w:numPr>
                <w:ilvl w:val="0"/>
                <w:numId w:val="16"/>
              </w:numPr>
              <w:tabs>
                <w:tab w:val="right" w:pos="5400"/>
              </w:tabs>
              <w:kinsoku w:val="0"/>
              <w:overflowPunct w:val="0"/>
              <w:autoSpaceDE/>
              <w:autoSpaceDN/>
              <w:adjustRightInd/>
              <w:spacing w:line="273" w:lineRule="exact"/>
              <w:ind w:right="180"/>
              <w:textAlignment w:val="baseline"/>
              <w:rPr>
                <w:rFonts w:ascii="Arial" w:hAnsi="Arial" w:cs="Arial"/>
                <w:b/>
                <w:bCs/>
                <w:i/>
                <w:iCs/>
                <w:spacing w:val="-3"/>
                <w:sz w:val="24"/>
                <w:szCs w:val="24"/>
              </w:rPr>
            </w:pPr>
            <w:r w:rsidRPr="000C6292">
              <w:rPr>
                <w:rFonts w:ascii="Arial" w:hAnsi="Arial" w:cs="Arial"/>
                <w:spacing w:val="-3"/>
                <w:sz w:val="24"/>
                <w:szCs w:val="24"/>
              </w:rPr>
              <w:t>In planning timescales, following a</w:t>
            </w:r>
            <w:r w:rsidRPr="000C6292">
              <w:rPr>
                <w:rFonts w:ascii="Arial" w:hAnsi="Arial" w:cs="Arial"/>
                <w:i/>
                <w:iCs/>
                <w:spacing w:val="-3"/>
                <w:sz w:val="24"/>
                <w:szCs w:val="24"/>
              </w:rPr>
              <w:t xml:space="preserve"> fault outage </w:t>
            </w:r>
            <w:r w:rsidRPr="000C6292">
              <w:rPr>
                <w:rFonts w:ascii="Arial" w:hAnsi="Arial" w:cs="Arial"/>
                <w:spacing w:val="-3"/>
                <w:sz w:val="24"/>
                <w:szCs w:val="24"/>
              </w:rPr>
              <w:t>of a</w:t>
            </w:r>
            <w:r w:rsidRPr="000C6292">
              <w:rPr>
                <w:rFonts w:ascii="Arial" w:hAnsi="Arial" w:cs="Arial"/>
                <w:i/>
                <w:iCs/>
                <w:spacing w:val="-3"/>
                <w:sz w:val="24"/>
                <w:szCs w:val="24"/>
              </w:rPr>
              <w:t xml:space="preserve"> double circuit supergrid </w:t>
            </w:r>
            <w:r w:rsidRPr="000C6292">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22"/>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rsidTr="003A41F9">
        <w:trPr>
          <w:trHeight w:hRule="exact" w:val="1312"/>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277B0AFA"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rsidTr="007F2E8D">
        <w:trPr>
          <w:trHeight w:hRule="exact" w:val="1512"/>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Pr="00FD32A5"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sidRPr="00FD32A5">
              <w:rPr>
                <w:rFonts w:ascii="Arial" w:hAnsi="Arial" w:cs="Arial"/>
                <w:sz w:val="24"/>
                <w:szCs w:val="24"/>
              </w:rPr>
              <w:t>9.</w:t>
            </w:r>
            <w:r w:rsidRPr="00FD32A5">
              <w:rPr>
                <w:rFonts w:ascii="Arial" w:hAnsi="Arial" w:cs="Arial"/>
                <w:sz w:val="24"/>
                <w:szCs w:val="24"/>
              </w:rPr>
              <w:tab/>
              <w:t xml:space="preserve">Following a </w:t>
            </w:r>
            <w:r w:rsidRPr="00FD32A5">
              <w:rPr>
                <w:rFonts w:ascii="Arial" w:hAnsi="Arial" w:cs="Arial"/>
                <w:i/>
                <w:iCs/>
                <w:sz w:val="24"/>
                <w:szCs w:val="24"/>
              </w:rPr>
              <w:t xml:space="preserve">secured event </w:t>
            </w:r>
            <w:r w:rsidRPr="00FD32A5">
              <w:rPr>
                <w:rFonts w:ascii="Arial" w:hAnsi="Arial" w:cs="Arial"/>
                <w:sz w:val="24"/>
                <w:szCs w:val="24"/>
              </w:rPr>
              <w:t>involving loss of a</w:t>
            </w:r>
          </w:p>
          <w:p w14:paraId="4C554020" w14:textId="2D1B03E0" w:rsidR="009C1403" w:rsidRPr="00FD32A5"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sidRPr="006A2068">
              <w:rPr>
                <w:rFonts w:ascii="Arial" w:hAnsi="Arial" w:cs="Arial"/>
                <w:sz w:val="24"/>
                <w:szCs w:val="24"/>
              </w:rPr>
              <w:t>double circuit transmission overhead line</w:t>
            </w:r>
            <w:r w:rsidRPr="00FD32A5">
              <w:rPr>
                <w:rFonts w:ascii="Arial" w:hAnsi="Arial" w:cs="Arial"/>
                <w:sz w:val="24"/>
                <w:szCs w:val="24"/>
              </w:rPr>
              <w:t xml:space="preserve">, and one or more </w:t>
            </w:r>
            <w:r w:rsidRPr="00FD32A5">
              <w:rPr>
                <w:rFonts w:ascii="Arial" w:hAnsi="Arial" w:cs="Arial"/>
                <w:i/>
                <w:iCs/>
                <w:sz w:val="24"/>
                <w:szCs w:val="24"/>
              </w:rPr>
              <w:t xml:space="preserve">supergrid </w:t>
            </w:r>
            <w:r w:rsidRPr="00FD32A5">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rsidTr="007F2E8D">
        <w:trPr>
          <w:cantSplit/>
          <w:trHeight w:hRule="exact" w:val="1259"/>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r>
              <w:rPr>
                <w:rFonts w:ascii="Arial" w:hAnsi="Arial" w:cs="Arial"/>
                <w:i/>
                <w:iCs/>
                <w:spacing w:val="-2"/>
                <w:sz w:val="24"/>
                <w:szCs w:val="24"/>
              </w:rPr>
              <w:t xml:space="preserve">supergrid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rsidTr="007F2E8D">
        <w:trPr>
          <w:trHeight w:hRule="exact" w:val="1220"/>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rsidP="007F2E8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0A0DE14C" w:rsidR="009C1403" w:rsidRDefault="00C6386D" w:rsidP="007F2E8D">
            <w:pPr>
              <w:tabs>
                <w:tab w:val="left" w:pos="1368"/>
                <w:tab w:val="left" w:pos="2376"/>
                <w:tab w:val="left" w:pos="3888"/>
                <w:tab w:val="right" w:pos="5472"/>
              </w:tabs>
              <w:kinsoku w:val="0"/>
              <w:overflowPunct w:val="0"/>
              <w:autoSpaceDE/>
              <w:autoSpaceDN/>
              <w:adjustRightInd/>
              <w:spacing w:before="7" w:after="131" w:line="269" w:lineRule="exact"/>
              <w:ind w:left="504" w:right="108"/>
              <w:textAlignment w:val="baseline"/>
              <w:rPr>
                <w:rFonts w:ascii="Arial" w:hAnsi="Arial" w:cs="Arial"/>
                <w:b/>
                <w:bCs/>
                <w:i/>
                <w:iCs/>
                <w:sz w:val="24"/>
                <w:szCs w:val="24"/>
              </w:rPr>
            </w:pPr>
            <w:r w:rsidRPr="00331D6C">
              <w:rPr>
                <w:rFonts w:ascii="Arial" w:hAnsi="Arial" w:cs="Arial"/>
                <w:i/>
                <w:iCs/>
                <w:sz w:val="24"/>
                <w:szCs w:val="24"/>
              </w:rPr>
              <w:t>double</w:t>
            </w:r>
            <w:r w:rsidRPr="00331D6C">
              <w:rPr>
                <w:rFonts w:ascii="Arial" w:hAnsi="Arial" w:cs="Arial"/>
                <w:i/>
                <w:iCs/>
                <w:sz w:val="24"/>
                <w:szCs w:val="24"/>
              </w:rPr>
              <w:tab/>
              <w:t>circuit</w:t>
            </w:r>
            <w:r w:rsidRPr="00331D6C">
              <w:rPr>
                <w:rFonts w:ascii="Arial" w:hAnsi="Arial" w:cs="Arial"/>
                <w:i/>
                <w:iCs/>
                <w:sz w:val="24"/>
                <w:szCs w:val="24"/>
              </w:rPr>
              <w:tab/>
            </w:r>
            <w:r w:rsidRPr="00667556">
              <w:rPr>
                <w:rFonts w:ascii="Arial" w:hAnsi="Arial" w:cs="Arial"/>
                <w:sz w:val="24"/>
                <w:szCs w:val="24"/>
              </w:rPr>
              <w:t>transmission</w:t>
            </w:r>
            <w:r w:rsidRPr="00667556">
              <w:rPr>
                <w:rFonts w:ascii="Arial" w:hAnsi="Arial" w:cs="Arial"/>
                <w:sz w:val="24"/>
                <w:szCs w:val="24"/>
              </w:rPr>
              <w:tab/>
              <w:t>overhead</w:t>
            </w:r>
            <w:r w:rsidRPr="00667556">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 xml:space="preserve">11. Operationally, the -6% requirement may be relaxed to -12% at a site or sites with a combined </w:t>
      </w:r>
      <w:r>
        <w:rPr>
          <w:rFonts w:ascii="Arial" w:hAnsi="Arial" w:cs="Arial"/>
          <w:sz w:val="21"/>
          <w:szCs w:val="21"/>
        </w:rPr>
        <w:lastRenderedPageBreak/>
        <w:t>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23"/>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lastRenderedPageBreak/>
        <w:t>12. In planning timescales, for demand groups with aggregate demand less than 1500MW, this criterion applies to any demand left connected post-fault. Operationally, this criterion only applies for demand groups with aggregate demand greater than 1500MW.</w:t>
      </w:r>
    </w:p>
    <w:p w14:paraId="4D553C2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1E87BAE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0B6568F1" w14:textId="59F170F8"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241"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41544981" name="Picture 41544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258" type="#_x0000_t202" style="position:absolute;margin-left:71.95pt;margin-top:107.65pt;width:418.35pt;height:287.65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41544981" name="Picture 41544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26"/>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lastRenderedPageBreak/>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sidRPr="007772EC">
        <w:rPr>
          <w:rFonts w:ascii="Arial" w:hAnsi="Arial" w:cs="Arial"/>
          <w:sz w:val="24"/>
          <w:szCs w:val="24"/>
        </w:rPr>
        <w:t xml:space="preserve">the full </w:t>
      </w:r>
      <w:r w:rsidRPr="007772EC">
        <w:rPr>
          <w:rFonts w:ascii="Arial" w:hAnsi="Arial" w:cs="Arial"/>
          <w:i/>
          <w:sz w:val="24"/>
          <w:szCs w:val="24"/>
        </w:rPr>
        <w:t>normal infeed loss risk</w:t>
      </w:r>
      <w:r w:rsidRPr="007772EC">
        <w:rPr>
          <w:rFonts w:ascii="Arial" w:hAnsi="Arial" w:cs="Arial"/>
          <w:sz w:val="24"/>
          <w:szCs w:val="24"/>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loss of power infeed;</w:t>
      </w:r>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lastRenderedPageBreak/>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63643486"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del w:id="0" w:author="Steve Baker (NESO)" w:date="2025-04-16T16:53:00Z" w16du:dateUtc="2025-04-16T15:53:00Z">
        <w:r w:rsidDel="00B032E4">
          <w:rPr>
            <w:rFonts w:ascii="Arial" w:hAnsi="Arial" w:cs="Arial"/>
            <w:i/>
            <w:iCs/>
            <w:sz w:val="24"/>
            <w:szCs w:val="24"/>
          </w:rPr>
          <w:delText xml:space="preserve">normal </w:delText>
        </w:r>
      </w:del>
      <w:ins w:id="1" w:author="Steve Baker (NESO)" w:date="2025-04-16T16:53:00Z" w16du:dateUtc="2025-04-16T15:53:00Z">
        <w:r w:rsidR="00B032E4">
          <w:rPr>
            <w:rFonts w:ascii="Arial" w:hAnsi="Arial" w:cs="Arial"/>
            <w:i/>
            <w:iCs/>
            <w:sz w:val="24"/>
            <w:szCs w:val="24"/>
          </w:rPr>
          <w:t xml:space="preserve">infrequent </w:t>
        </w:r>
      </w:ins>
      <w:r>
        <w:rPr>
          <w:rFonts w:ascii="Arial" w:hAnsi="Arial" w:cs="Arial"/>
          <w:i/>
          <w:iCs/>
          <w:sz w:val="24"/>
          <w:szCs w:val="24"/>
        </w:rPr>
        <w:t>infeed loss risk</w:t>
      </w:r>
      <w:r>
        <w:rPr>
          <w:rFonts w:ascii="Arial" w:hAnsi="Arial" w:cs="Arial"/>
          <w:sz w:val="24"/>
          <w:szCs w:val="24"/>
        </w:rPr>
        <w:t>;</w:t>
      </w:r>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6D0BEA1F"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C7C2215"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27"/>
          <w:pgSz w:w="11904" w:h="16834"/>
          <w:pgMar w:top="1420" w:right="1398" w:bottom="508" w:left="1446" w:header="720" w:footer="720" w:gutter="0"/>
          <w:cols w:space="720"/>
          <w:noEndnote/>
        </w:sectPr>
      </w:pPr>
    </w:p>
    <w:p w14:paraId="2413CAD4" w14:textId="3F3DDCDD"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lastRenderedPageBreak/>
        <w:t xml:space="preserve">7.8.2 following a </w:t>
      </w:r>
      <w:r>
        <w:rPr>
          <w:rFonts w:ascii="Arial" w:hAnsi="Arial" w:cs="Arial"/>
          <w:i/>
          <w:iCs/>
          <w:sz w:val="24"/>
          <w:szCs w:val="24"/>
        </w:rPr>
        <w:t xml:space="preserve">fault outage </w:t>
      </w:r>
      <w:r>
        <w:rPr>
          <w:rFonts w:ascii="Arial" w:hAnsi="Arial" w:cs="Arial"/>
          <w:sz w:val="24"/>
          <w:szCs w:val="24"/>
        </w:rPr>
        <w:t>of a</w:t>
      </w:r>
      <w:r w:rsidR="00112840">
        <w:rPr>
          <w:rFonts w:ascii="Arial" w:hAnsi="Arial" w:cs="Arial"/>
          <w:sz w:val="24"/>
          <w:szCs w:val="24"/>
        </w:rPr>
        <w:t xml:space="preserve">  single cable </w:t>
      </w:r>
      <w:r w:rsidR="00112840">
        <w:rPr>
          <w:rFonts w:ascii="Arial" w:hAnsi="Arial" w:cs="Arial"/>
          <w:i/>
          <w:iCs/>
          <w:sz w:val="24"/>
          <w:szCs w:val="24"/>
        </w:rPr>
        <w:t xml:space="preserve">offshore transmission circuit </w:t>
      </w:r>
      <w:r w:rsidR="00112840">
        <w:rPr>
          <w:rFonts w:ascii="Arial" w:hAnsi="Arial" w:cs="Arial"/>
          <w:sz w:val="24"/>
          <w:szCs w:val="24"/>
        </w:rPr>
        <w:t xml:space="preserve">during a </w:t>
      </w:r>
      <w:r w:rsidR="00112840">
        <w:rPr>
          <w:rFonts w:ascii="Arial" w:hAnsi="Arial" w:cs="Arial"/>
          <w:i/>
          <w:iCs/>
          <w:sz w:val="24"/>
          <w:szCs w:val="24"/>
        </w:rPr>
        <w:t xml:space="preserve">planned outage </w:t>
      </w:r>
      <w:r w:rsidR="00112840">
        <w:rPr>
          <w:rFonts w:ascii="Arial" w:hAnsi="Arial" w:cs="Arial"/>
          <w:sz w:val="24"/>
          <w:szCs w:val="24"/>
        </w:rPr>
        <w:t xml:space="preserve">of another cable </w:t>
      </w:r>
      <w:r w:rsidR="00112840">
        <w:rPr>
          <w:rFonts w:ascii="Arial" w:hAnsi="Arial" w:cs="Arial"/>
          <w:i/>
          <w:iCs/>
          <w:sz w:val="24"/>
          <w:szCs w:val="24"/>
        </w:rPr>
        <w:t xml:space="preserve">offshore transmission circuit </w:t>
      </w:r>
      <w:r w:rsidR="00112840">
        <w:rPr>
          <w:rFonts w:ascii="Arial" w:hAnsi="Arial" w:cs="Arial"/>
          <w:sz w:val="24"/>
          <w:szCs w:val="24"/>
        </w:rPr>
        <w:t xml:space="preserve">the further </w:t>
      </w:r>
      <w:r w:rsidR="00112840">
        <w:rPr>
          <w:rFonts w:ascii="Arial" w:hAnsi="Arial" w:cs="Arial"/>
          <w:i/>
          <w:iCs/>
          <w:sz w:val="24"/>
          <w:szCs w:val="24"/>
        </w:rPr>
        <w:t xml:space="preserve">loss of power infeed </w:t>
      </w:r>
      <w:r w:rsidR="00112840">
        <w:rPr>
          <w:rFonts w:ascii="Arial" w:hAnsi="Arial" w:cs="Arial"/>
          <w:sz w:val="24"/>
          <w:szCs w:val="24"/>
        </w:rPr>
        <w:t xml:space="preserve">shall not exceed the </w:t>
      </w:r>
      <w:r w:rsidR="00112840">
        <w:rPr>
          <w:rFonts w:ascii="Arial" w:hAnsi="Arial" w:cs="Arial"/>
          <w:i/>
          <w:iCs/>
          <w:sz w:val="24"/>
          <w:szCs w:val="24"/>
        </w:rPr>
        <w:t>infrequent infeed loss risk</w:t>
      </w:r>
      <w:r>
        <w:rPr>
          <w:rFonts w:ascii="Arial" w:hAnsi="Arial" w:cs="Arial"/>
          <w:sz w:val="24"/>
          <w:szCs w:val="24"/>
        </w:rPr>
        <w:t xml:space="preserve">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277"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78"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259" type="#_x0000_t202" style="position:absolute;left:0;text-align:left;margin-left:83.75pt;margin-top:5.45pt;width:108pt;height:5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79"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260" type="#_x0000_t202" style="position:absolute;left:0;text-align:left;margin-left:307.5pt;margin-top:13.2pt;width:99pt;height:5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w:t>
      </w:r>
      <w:r>
        <w:rPr>
          <w:rFonts w:ascii="Arial" w:hAnsi="Arial" w:cs="Arial"/>
          <w:i/>
          <w:iCs/>
          <w:spacing w:val="-3"/>
          <w:sz w:val="24"/>
          <w:szCs w:val="24"/>
        </w:rPr>
        <w:lastRenderedPageBreak/>
        <w:t xml:space="preserve">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671E1F56"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ins w:id="2" w:author="Steve Baker (NESO)" w:date="2025-04-16T16:54:00Z" w16du:dateUtc="2025-04-16T15:54:00Z">
        <w:r w:rsidR="00F56235">
          <w:rPr>
            <w:rFonts w:ascii="Arial" w:hAnsi="Arial" w:cs="Arial"/>
            <w:i/>
            <w:iCs/>
            <w:sz w:val="24"/>
            <w:szCs w:val="24"/>
          </w:rPr>
          <w:t>infrequent</w:t>
        </w:r>
      </w:ins>
      <w:del w:id="3" w:author="Steve Baker (NESO)" w:date="2025-04-16T16:54:00Z" w16du:dateUtc="2025-04-16T15:54:00Z">
        <w:r w:rsidDel="00F56235">
          <w:rPr>
            <w:rFonts w:ascii="Arial" w:hAnsi="Arial" w:cs="Arial"/>
            <w:i/>
            <w:iCs/>
            <w:sz w:val="24"/>
            <w:szCs w:val="24"/>
          </w:rPr>
          <w:delText>normal</w:delText>
        </w:r>
      </w:del>
      <w:r>
        <w:rPr>
          <w:rFonts w:ascii="Arial" w:hAnsi="Arial" w:cs="Arial"/>
          <w:i/>
          <w:iCs/>
          <w:sz w:val="24"/>
          <w:szCs w:val="24"/>
        </w:rPr>
        <w:t xml:space="preserve"> infeed loss risk</w:t>
      </w:r>
      <w:r>
        <w:rPr>
          <w:rFonts w:ascii="Arial" w:hAnsi="Arial" w:cs="Arial"/>
          <w:sz w:val="24"/>
          <w:szCs w:val="24"/>
        </w:rPr>
        <w:t>;</w:t>
      </w:r>
    </w:p>
    <w:p w14:paraId="75A393C6" w14:textId="75E78C38"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lastRenderedPageBreak/>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shall occur;</w:t>
      </w:r>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 xml:space="preserve">studies, that which provides the lowest level of damping for the sub-synchronous </w:t>
      </w:r>
      <w:r>
        <w:rPr>
          <w:rFonts w:ascii="Arial" w:hAnsi="Arial" w:cs="Arial"/>
          <w:sz w:val="24"/>
          <w:szCs w:val="24"/>
        </w:rPr>
        <w:lastRenderedPageBreak/>
        <w:t>mode under consideration;</w:t>
      </w:r>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1FEF07C4" w14:textId="010937A9"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r>
        <w:rPr>
          <w:rFonts w:ascii="Arial" w:hAnsi="Arial" w:cs="Arial"/>
          <w:i/>
          <w:iCs/>
          <w:sz w:val="24"/>
          <w:szCs w:val="24"/>
        </w:rPr>
        <w:t>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90MW or more, with the </w:t>
      </w:r>
      <w:r>
        <w:rPr>
          <w:rFonts w:ascii="Arial" w:hAnsi="Arial" w:cs="Arial"/>
          <w:i/>
          <w:iCs/>
          <w:sz w:val="24"/>
          <w:szCs w:val="24"/>
        </w:rPr>
        <w:t xml:space="preserve">OffGEP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w:t>
      </w:r>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120MW or more, with the </w:t>
      </w:r>
      <w:r>
        <w:rPr>
          <w:rFonts w:ascii="Arial" w:hAnsi="Arial" w:cs="Arial"/>
          <w:i/>
          <w:iCs/>
          <w:sz w:val="24"/>
          <w:szCs w:val="24"/>
        </w:rPr>
        <w:t xml:space="preserve">OffGEP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lastRenderedPageBreak/>
        <w:t>And in all cases other than specified in 7.15.1 and 7.15.2 above:</w:t>
      </w: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offshore transmission circuit</w:t>
      </w:r>
      <w:r>
        <w:rPr>
          <w:rFonts w:ascii="Arial" w:hAnsi="Arial" w:cs="Arial"/>
          <w:sz w:val="24"/>
          <w:szCs w:val="24"/>
        </w:rPr>
        <w:t>;</w:t>
      </w:r>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26754448" w:rsidR="009C1403" w:rsidRDefault="00C6386D" w:rsidP="007772EC">
      <w:pPr>
        <w:kinsoku w:val="0"/>
        <w:overflowPunct w:val="0"/>
        <w:autoSpaceDE/>
        <w:autoSpaceDN/>
        <w:adjustRightInd/>
        <w:spacing w:before="258" w:line="280" w:lineRule="exact"/>
        <w:ind w:left="1560" w:right="72" w:hanging="851"/>
        <w:jc w:val="both"/>
        <w:textAlignment w:val="baseline"/>
        <w:rPr>
          <w:rFonts w:ascii="Arial" w:hAnsi="Arial" w:cs="Arial"/>
          <w:sz w:val="24"/>
          <w:szCs w:val="24"/>
        </w:rPr>
      </w:pPr>
      <w:r>
        <w:rPr>
          <w:rFonts w:ascii="Arial" w:hAnsi="Arial" w:cs="Arial"/>
          <w:sz w:val="24"/>
          <w:szCs w:val="24"/>
        </w:rPr>
        <w:t xml:space="preserve">7.15.4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single reactive compensator or other reactive provider;</w:t>
      </w:r>
    </w:p>
    <w:p w14:paraId="62301D14" w14:textId="59A8FC19" w:rsidR="009C1403" w:rsidRDefault="00C6386D" w:rsidP="007772EC">
      <w:pPr>
        <w:kinsoku w:val="0"/>
        <w:overflowPunct w:val="0"/>
        <w:autoSpaceDE/>
        <w:autoSpaceDN/>
        <w:adjustRightInd/>
        <w:spacing w:before="251" w:line="280" w:lineRule="exact"/>
        <w:ind w:left="1560" w:right="72" w:hanging="851"/>
        <w:jc w:val="both"/>
        <w:textAlignment w:val="baseline"/>
        <w:rPr>
          <w:rFonts w:ascii="Arial" w:hAnsi="Arial" w:cs="Arial"/>
          <w:sz w:val="24"/>
          <w:szCs w:val="24"/>
        </w:rPr>
      </w:pPr>
      <w:r>
        <w:rPr>
          <w:rFonts w:ascii="Arial" w:hAnsi="Arial" w:cs="Arial"/>
          <w:sz w:val="24"/>
          <w:szCs w:val="24"/>
        </w:rPr>
        <w:t>7.15.5</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AD87117" w14:textId="0B3B695B" w:rsidR="009C1403" w:rsidRDefault="00C6386D" w:rsidP="007772EC">
      <w:pPr>
        <w:kinsoku w:val="0"/>
        <w:overflowPunct w:val="0"/>
        <w:autoSpaceDE/>
        <w:autoSpaceDN/>
        <w:adjustRightInd/>
        <w:spacing w:before="556" w:line="274" w:lineRule="exact"/>
        <w:ind w:left="1560" w:right="72" w:hanging="851"/>
        <w:jc w:val="both"/>
        <w:textAlignment w:val="baseline"/>
        <w:rPr>
          <w:rFonts w:ascii="Arial" w:hAnsi="Arial" w:cs="Arial"/>
          <w:sz w:val="24"/>
          <w:szCs w:val="24"/>
        </w:rPr>
      </w:pPr>
      <w:r>
        <w:rPr>
          <w:rFonts w:ascii="Arial" w:hAnsi="Arial" w:cs="Arial"/>
          <w:sz w:val="24"/>
          <w:szCs w:val="24"/>
        </w:rPr>
        <w:t xml:space="preserve">7.15.6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or mesh corner;</w:t>
      </w:r>
    </w:p>
    <w:p w14:paraId="62CDCDD9" w14:textId="252F7EDC" w:rsidR="00682ADA" w:rsidRDefault="00C6386D" w:rsidP="00682ADA">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z w:val="24"/>
          <w:szCs w:val="24"/>
        </w:rPr>
        <w:t xml:space="preserve">7.15.7 </w:t>
      </w:r>
      <w:r w:rsidR="00344A6C">
        <w:rPr>
          <w:rFonts w:ascii="Arial" w:hAnsi="Arial" w:cs="Arial"/>
          <w:sz w:val="24"/>
          <w:szCs w:val="24"/>
        </w:rPr>
        <w:tab/>
      </w:r>
      <w:r w:rsidR="00682ADA">
        <w:rPr>
          <w:rFonts w:ascii="Arial" w:hAnsi="Arial" w:cs="Arial"/>
          <w:spacing w:val="-1"/>
          <w:sz w:val="24"/>
          <w:szCs w:val="24"/>
        </w:rPr>
        <w:t>There shall not be any of the following:</w:t>
      </w:r>
    </w:p>
    <w:p w14:paraId="5A4F3D5B" w14:textId="4D94D673"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8;</w:t>
      </w:r>
    </w:p>
    <w:p w14:paraId="2CF1A66C" w14:textId="279A6EAB"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r>
        <w:rPr>
          <w:rFonts w:ascii="Arial" w:hAnsi="Arial" w:cs="Arial"/>
          <w:spacing w:val="1"/>
          <w:sz w:val="24"/>
          <w:szCs w:val="24"/>
        </w:rPr>
        <w:t xml:space="preserve">7.15.8 </w:t>
      </w:r>
      <w:r w:rsidR="007B166B">
        <w:rPr>
          <w:rFonts w:ascii="Arial" w:hAnsi="Arial" w:cs="Arial"/>
          <w:spacing w:val="1"/>
          <w:sz w:val="24"/>
          <w:szCs w:val="24"/>
        </w:rPr>
        <w:t xml:space="preserve">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r>
        <w:rPr>
          <w:rFonts w:ascii="Arial" w:hAnsi="Arial" w:cs="Arial"/>
          <w:spacing w:val="1"/>
          <w:sz w:val="24"/>
          <w:szCs w:val="24"/>
        </w:rPr>
        <w:t>;</w:t>
      </w:r>
    </w:p>
    <w:p w14:paraId="4D8A5952" w14:textId="1EF63FC7"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r>
        <w:rPr>
          <w:rFonts w:ascii="Arial" w:hAnsi="Arial" w:cs="Arial"/>
          <w:sz w:val="24"/>
          <w:szCs w:val="24"/>
        </w:rPr>
        <w:t xml:space="preserve">7.15.9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4F9181B2" w14:textId="6A1503D4"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525951FB"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49FC9AB0"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 xml:space="preserve">7.16 </w:t>
      </w:r>
      <w:r w:rsidR="007B166B">
        <w:rPr>
          <w:rFonts w:ascii="Arial" w:hAnsi="Arial" w:cs="Arial"/>
          <w:sz w:val="24"/>
          <w:szCs w:val="24"/>
        </w:rPr>
        <w:tab/>
      </w:r>
      <w:r>
        <w:rPr>
          <w:rFonts w:ascii="Arial" w:hAnsi="Arial" w:cs="Arial"/>
          <w:sz w:val="24"/>
          <w:szCs w:val="24"/>
        </w:rPr>
        <w:t>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0B18590E"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w:t>
      </w:r>
      <w:r w:rsidR="00151995">
        <w:rPr>
          <w:rFonts w:ascii="Arial" w:hAnsi="Arial" w:cs="Arial"/>
          <w:spacing w:val="-3"/>
          <w:sz w:val="24"/>
          <w:szCs w:val="24"/>
        </w:rPr>
        <w:tab/>
      </w:r>
      <w:r>
        <w:rPr>
          <w:rFonts w:ascii="Arial" w:hAnsi="Arial" w:cs="Arial"/>
          <w:spacing w:val="-3"/>
          <w:sz w:val="24"/>
          <w:szCs w:val="24"/>
        </w:rPr>
        <w:t xml:space="preserve">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5C4DCD96" w14:textId="3E6CCA7F" w:rsidR="009C1403" w:rsidRDefault="00C6386D" w:rsidP="00F24C3A">
      <w:pPr>
        <w:kinsoku w:val="0"/>
        <w:overflowPunct w:val="0"/>
        <w:autoSpaceDE/>
        <w:autoSpaceDN/>
        <w:adjustRightInd/>
        <w:spacing w:before="268" w:line="280" w:lineRule="exact"/>
        <w:ind w:left="720" w:right="72" w:hanging="720"/>
        <w:jc w:val="both"/>
        <w:textAlignment w:val="baseline"/>
        <w:rPr>
          <w:rFonts w:ascii="Arial" w:hAnsi="Arial" w:cs="Arial"/>
          <w:sz w:val="24"/>
          <w:szCs w:val="24"/>
        </w:rPr>
      </w:pPr>
      <w:r>
        <w:rPr>
          <w:rFonts w:ascii="Arial" w:hAnsi="Arial" w:cs="Arial"/>
          <w:spacing w:val="-2"/>
          <w:sz w:val="24"/>
          <w:szCs w:val="24"/>
        </w:rPr>
        <w:t xml:space="preserve">7.18 </w:t>
      </w:r>
      <w:r w:rsidR="00151995">
        <w:rPr>
          <w:rFonts w:ascii="Arial" w:hAnsi="Arial" w:cs="Arial"/>
          <w:spacing w:val="-2"/>
          <w:sz w:val="24"/>
          <w:szCs w:val="24"/>
        </w:rPr>
        <w:tab/>
      </w:r>
      <w:r>
        <w:rPr>
          <w:rFonts w:ascii="Arial" w:hAnsi="Arial" w:cs="Arial"/>
          <w:spacing w:val="-2"/>
          <w:sz w:val="24"/>
          <w:szCs w:val="24"/>
        </w:rPr>
        <w:t xml:space="preserve">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w:t>
      </w:r>
      <w:r>
        <w:rPr>
          <w:rFonts w:ascii="Arial" w:hAnsi="Arial" w:cs="Arial"/>
          <w:spacing w:val="-2"/>
          <w:sz w:val="24"/>
          <w:szCs w:val="24"/>
        </w:rPr>
        <w:lastRenderedPageBreak/>
        <w:t>suffice to meet the criteria in paragraph 7.17 provided that maintenance access</w:t>
      </w:r>
      <w:r w:rsidR="00F24C3A">
        <w:rPr>
          <w:rFonts w:ascii="Arial" w:hAnsi="Arial" w:cs="Arial"/>
          <w:spacing w:val="-2"/>
          <w:sz w:val="24"/>
          <w:szCs w:val="24"/>
        </w:rPr>
        <w:t xml:space="preserve"> </w:t>
      </w: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4B64F784"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w:t>
      </w:r>
      <w:r w:rsidR="00151995">
        <w:rPr>
          <w:rFonts w:ascii="Arial" w:hAnsi="Arial" w:cs="Arial"/>
          <w:spacing w:val="-1"/>
          <w:sz w:val="24"/>
          <w:szCs w:val="24"/>
        </w:rPr>
        <w:tab/>
      </w:r>
      <w:r>
        <w:rPr>
          <w:rFonts w:ascii="Arial" w:hAnsi="Arial" w:cs="Arial"/>
          <w:spacing w:val="-1"/>
          <w:sz w:val="24"/>
          <w:szCs w:val="24"/>
        </w:rPr>
        <w:t xml:space="preserve">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1960E821"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w:t>
      </w:r>
      <w:r w:rsidR="00151995">
        <w:rPr>
          <w:rFonts w:ascii="Arial" w:hAnsi="Arial" w:cs="Arial"/>
          <w:sz w:val="24"/>
          <w:szCs w:val="24"/>
        </w:rPr>
        <w:tab/>
      </w:r>
      <w:r>
        <w:rPr>
          <w:rFonts w:ascii="Arial" w:hAnsi="Arial" w:cs="Arial"/>
          <w:sz w:val="24"/>
          <w:szCs w:val="24"/>
        </w:rPr>
        <w:t xml:space="preserve">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1B0904D6"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7.21 </w:t>
      </w:r>
      <w:r w:rsidR="00151995">
        <w:rPr>
          <w:rFonts w:ascii="Arial" w:hAnsi="Arial" w:cs="Arial"/>
          <w:sz w:val="24"/>
          <w:szCs w:val="24"/>
        </w:rPr>
        <w:tab/>
      </w:r>
      <w:r>
        <w:rPr>
          <w:rFonts w:ascii="Arial" w:hAnsi="Arial" w:cs="Arial"/>
          <w:sz w:val="24"/>
          <w:szCs w:val="24"/>
        </w:rPr>
        <w:t>Any generation connection design variation must not, other than in respect of the generation customer requesting the variation, either immediately or in the foreseeable future:</w:t>
      </w:r>
    </w:p>
    <w:p w14:paraId="4EEC6471" w14:textId="1CADCC0F" w:rsidR="009C1403" w:rsidRDefault="00C6386D" w:rsidP="007772EC">
      <w:pPr>
        <w:kinsoku w:val="0"/>
        <w:overflowPunct w:val="0"/>
        <w:autoSpaceDE/>
        <w:autoSpaceDN/>
        <w:adjustRightInd/>
        <w:spacing w:before="285" w:after="120" w:line="275" w:lineRule="exact"/>
        <w:ind w:left="1584" w:right="72" w:hanging="936"/>
        <w:textAlignment w:val="baseline"/>
        <w:rPr>
          <w:rFonts w:ascii="Arial" w:hAnsi="Arial" w:cs="Arial"/>
          <w:sz w:val="24"/>
          <w:szCs w:val="24"/>
        </w:rPr>
      </w:pPr>
      <w:r>
        <w:rPr>
          <w:rFonts w:ascii="Arial" w:hAnsi="Arial" w:cs="Arial"/>
          <w:sz w:val="24"/>
          <w:szCs w:val="24"/>
        </w:rPr>
        <w:t xml:space="preserve">7.21.1 </w:t>
      </w:r>
      <w:r w:rsidR="00151995">
        <w:rPr>
          <w:rFonts w:ascii="Arial" w:hAnsi="Arial" w:cs="Arial"/>
          <w:sz w:val="24"/>
          <w:szCs w:val="24"/>
        </w:rPr>
        <w:tab/>
      </w:r>
      <w:r>
        <w:rPr>
          <w:rFonts w:ascii="Arial" w:hAnsi="Arial" w:cs="Arial"/>
          <w:sz w:val="24"/>
          <w:szCs w:val="24"/>
        </w:rPr>
        <w:t xml:space="preserve">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4C5FEA30"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7.21.2 </w:t>
      </w:r>
      <w:r w:rsidR="00151995">
        <w:rPr>
          <w:rFonts w:ascii="Arial" w:hAnsi="Arial" w:cs="Arial"/>
          <w:sz w:val="24"/>
          <w:szCs w:val="24"/>
        </w:rPr>
        <w:tab/>
      </w:r>
      <w:r>
        <w:rPr>
          <w:rFonts w:ascii="Arial" w:hAnsi="Arial" w:cs="Arial"/>
          <w:sz w:val="24"/>
          <w:szCs w:val="24"/>
        </w:rPr>
        <w:t>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w:t>
      </w:r>
    </w:p>
    <w:p w14:paraId="7BBD15E0" w14:textId="2281298F"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7.21.3 </w:t>
      </w:r>
      <w:r w:rsidR="00151995">
        <w:rPr>
          <w:rFonts w:ascii="Arial" w:hAnsi="Arial" w:cs="Arial"/>
          <w:sz w:val="24"/>
          <w:szCs w:val="24"/>
        </w:rPr>
        <w:tab/>
      </w:r>
      <w:r>
        <w:rPr>
          <w:rFonts w:ascii="Arial" w:hAnsi="Arial" w:cs="Arial"/>
          <w:sz w:val="24"/>
          <w:szCs w:val="24"/>
        </w:rPr>
        <w:t xml:space="preserve">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30DFC15C" w14:textId="77777777" w:rsidR="00B74FA8"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CC70953" w14:textId="1C2ACBF9"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lastRenderedPageBreak/>
        <w:t>.</w:t>
      </w:r>
    </w:p>
    <w:p w14:paraId="350E99F8" w14:textId="77777777" w:rsidR="009C1403" w:rsidRDefault="009C1403">
      <w:pPr>
        <w:widowControl/>
        <w:rPr>
          <w:sz w:val="24"/>
          <w:szCs w:val="24"/>
        </w:rPr>
      </w:pPr>
    </w:p>
    <w:p w14:paraId="28903081" w14:textId="3B9AE480" w:rsidR="009C1403" w:rsidRDefault="00B74FA8" w:rsidP="007772EC">
      <w:pPr>
        <w:kinsoku w:val="0"/>
        <w:overflowPunct w:val="0"/>
        <w:autoSpaceDE/>
        <w:autoSpaceDN/>
        <w:adjustRightInd/>
        <w:spacing w:before="45" w:line="284" w:lineRule="exact"/>
        <w:ind w:left="709" w:hanging="709"/>
        <w:jc w:val="both"/>
        <w:textAlignment w:val="baseline"/>
        <w:rPr>
          <w:rFonts w:ascii="Arial" w:hAnsi="Arial" w:cs="Arial"/>
          <w:b/>
          <w:bCs/>
          <w:i/>
          <w:iCs/>
          <w:sz w:val="28"/>
          <w:szCs w:val="28"/>
        </w:rPr>
      </w:pPr>
      <w:r w:rsidRPr="007772EC">
        <w:rPr>
          <w:rFonts w:ascii="Arial" w:hAnsi="Arial" w:cs="Arial"/>
          <w:b/>
          <w:bCs/>
          <w:sz w:val="28"/>
          <w:szCs w:val="28"/>
        </w:rPr>
        <w:t>8</w:t>
      </w:r>
      <w:r w:rsidRPr="007772EC">
        <w:rPr>
          <w:rFonts w:ascii="Arial" w:hAnsi="Arial" w:cs="Arial"/>
          <w:b/>
          <w:bCs/>
          <w:sz w:val="28"/>
          <w:szCs w:val="28"/>
        </w:rPr>
        <w:tab/>
      </w:r>
      <w:r>
        <w:rPr>
          <w:rFonts w:ascii="Arial" w:hAnsi="Arial" w:cs="Arial"/>
          <w:b/>
          <w:bCs/>
          <w:spacing w:val="-3"/>
          <w:sz w:val="29"/>
          <w:szCs w:val="29"/>
        </w:rPr>
        <w:t xml:space="preserve">Demand Connection Criteria Applicable to an </w:t>
      </w:r>
      <w:r>
        <w:rPr>
          <w:rFonts w:ascii="Arial" w:hAnsi="Arial" w:cs="Arial"/>
          <w:b/>
          <w:bCs/>
          <w:i/>
          <w:iCs/>
          <w:spacing w:val="-3"/>
          <w:sz w:val="28"/>
          <w:szCs w:val="28"/>
        </w:rPr>
        <w:t xml:space="preserve">Offshore </w:t>
      </w:r>
      <w:r w:rsidR="00C6386D">
        <w:rPr>
          <w:rFonts w:ascii="Arial" w:hAnsi="Arial" w:cs="Arial"/>
          <w:b/>
          <w:bCs/>
          <w:i/>
          <w:iCs/>
          <w:sz w:val="28"/>
          <w:szCs w:val="28"/>
        </w:rPr>
        <w:t>Transmission System</w:t>
      </w:r>
    </w:p>
    <w:p w14:paraId="54DD0467" w14:textId="0E892EA8" w:rsidR="009C1403" w:rsidRDefault="00C6386D" w:rsidP="007772EC">
      <w:pPr>
        <w:tabs>
          <w:tab w:val="decimal" w:pos="144"/>
          <w:tab w:val="left" w:pos="720"/>
        </w:tabs>
        <w:kinsoku w:val="0"/>
        <w:overflowPunct w:val="0"/>
        <w:autoSpaceDE/>
        <w:autoSpaceDN/>
        <w:adjustRightInd/>
        <w:spacing w:before="237" w:line="275" w:lineRule="exact"/>
        <w:ind w:left="709" w:hanging="709"/>
        <w:jc w:val="both"/>
        <w:textAlignment w:val="baseline"/>
        <w:rPr>
          <w:rFonts w:ascii="Arial" w:hAnsi="Arial" w:cs="Arial"/>
          <w:i/>
          <w:iCs/>
          <w:sz w:val="24"/>
          <w:szCs w:val="24"/>
        </w:rPr>
      </w:pPr>
      <w:r>
        <w:rPr>
          <w:rFonts w:ascii="Arial" w:hAnsi="Arial" w:cs="Arial"/>
          <w:sz w:val="24"/>
          <w:szCs w:val="24"/>
        </w:rPr>
        <w:tab/>
        <w:t>8.1</w:t>
      </w:r>
      <w:r>
        <w:rPr>
          <w:rFonts w:ascii="Arial" w:hAnsi="Arial" w:cs="Arial"/>
          <w:sz w:val="24"/>
          <w:szCs w:val="24"/>
        </w:rPr>
        <w:tab/>
        <w:t>This section presents the planning criteria applicable to the connection of</w:t>
      </w:r>
      <w:r w:rsidR="00B74FA8">
        <w:rPr>
          <w:rFonts w:ascii="Arial" w:hAnsi="Arial" w:cs="Arial"/>
          <w:sz w:val="24"/>
          <w:szCs w:val="24"/>
        </w:rPr>
        <w:t xml:space="preserve"> </w:t>
      </w: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7455949D" w14:textId="3A52AE51" w:rsidR="009C1403" w:rsidRDefault="00C6386D" w:rsidP="007772EC">
      <w:pPr>
        <w:tabs>
          <w:tab w:val="decimal" w:pos="144"/>
          <w:tab w:val="left" w:pos="720"/>
        </w:tabs>
        <w:kinsoku w:val="0"/>
        <w:overflowPunct w:val="0"/>
        <w:autoSpaceDE/>
        <w:autoSpaceDN/>
        <w:adjustRightInd/>
        <w:spacing w:before="184" w:line="281" w:lineRule="exact"/>
        <w:ind w:left="709" w:hanging="709"/>
        <w:jc w:val="both"/>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r w:rsidR="00B74FA8">
        <w:rPr>
          <w:rFonts w:ascii="Arial" w:hAnsi="Arial" w:cs="Arial"/>
          <w:sz w:val="24"/>
          <w:szCs w:val="24"/>
        </w:rPr>
        <w:t xml:space="preserve"> </w:t>
      </w:r>
      <w:r>
        <w:rPr>
          <w:rFonts w:ascii="Arial" w:hAnsi="Arial" w:cs="Arial"/>
          <w:sz w:val="24"/>
          <w:szCs w:val="24"/>
        </w:rPr>
        <w:t>7 also apply, those criteria must also be met.</w:t>
      </w:r>
    </w:p>
    <w:p w14:paraId="554A4FF0" w14:textId="47E29516" w:rsidR="009C1403" w:rsidRDefault="00C6386D" w:rsidP="007772EC">
      <w:pPr>
        <w:tabs>
          <w:tab w:val="decimal" w:pos="144"/>
          <w:tab w:val="left" w:pos="720"/>
        </w:tabs>
        <w:kinsoku w:val="0"/>
        <w:overflowPunct w:val="0"/>
        <w:autoSpaceDE/>
        <w:autoSpaceDN/>
        <w:adjustRightInd/>
        <w:spacing w:before="185" w:line="276" w:lineRule="exact"/>
        <w:ind w:left="709" w:hanging="709"/>
        <w:jc w:val="both"/>
        <w:textAlignment w:val="baseline"/>
        <w:rPr>
          <w:rFonts w:ascii="Arial" w:hAnsi="Arial" w:cs="Arial"/>
          <w:spacing w:val="5"/>
          <w:sz w:val="24"/>
          <w:szCs w:val="24"/>
        </w:rPr>
      </w:pPr>
      <w:r>
        <w:rPr>
          <w:rFonts w:ascii="Arial" w:hAnsi="Arial" w:cs="Arial"/>
          <w:sz w:val="24"/>
          <w:szCs w:val="24"/>
        </w:rPr>
        <w:tab/>
        <w:t>8.3</w:t>
      </w:r>
      <w:r>
        <w:rPr>
          <w:rFonts w:ascii="Arial" w:hAnsi="Arial" w:cs="Arial"/>
          <w:sz w:val="24"/>
          <w:szCs w:val="24"/>
        </w:rPr>
        <w:tab/>
        <w:t>In planning demand connections, this Standard is met if the connection design</w:t>
      </w:r>
      <w:r w:rsidR="00B74FA8">
        <w:rPr>
          <w:rFonts w:ascii="Arial" w:hAnsi="Arial" w:cs="Arial"/>
          <w:sz w:val="24"/>
          <w:szCs w:val="24"/>
        </w:rPr>
        <w:t xml:space="preserve"> </w:t>
      </w:r>
      <w:r>
        <w:rPr>
          <w:rFonts w:ascii="Arial" w:hAnsi="Arial" w:cs="Arial"/>
          <w:spacing w:val="5"/>
          <w:sz w:val="24"/>
          <w:szCs w:val="24"/>
        </w:rPr>
        <w:t>either:</w:t>
      </w:r>
    </w:p>
    <w:p w14:paraId="740194A1" w14:textId="620AC135" w:rsidR="008D7967"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r w:rsidR="00B74FA8">
        <w:rPr>
          <w:rFonts w:ascii="Arial" w:hAnsi="Arial" w:cs="Arial"/>
          <w:spacing w:val="-1"/>
          <w:sz w:val="24"/>
          <w:szCs w:val="24"/>
        </w:rPr>
        <w:t xml:space="preserve"> </w:t>
      </w:r>
    </w:p>
    <w:p w14:paraId="0069677C" w14:textId="51A2F0B5" w:rsidR="009C1403"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z w:val="24"/>
          <w:szCs w:val="24"/>
        </w:rPr>
      </w:pPr>
      <w:r>
        <w:rPr>
          <w:rFonts w:ascii="Arial" w:hAnsi="Arial" w:cs="Arial"/>
          <w:sz w:val="24"/>
          <w:szCs w:val="24"/>
        </w:rPr>
        <w:t>8.3.2</w:t>
      </w:r>
      <w:r w:rsidR="008D7967">
        <w:rPr>
          <w:rFonts w:ascii="Arial" w:hAnsi="Arial" w:cs="Arial"/>
          <w:sz w:val="24"/>
          <w:szCs w:val="24"/>
        </w:rPr>
        <w:tab/>
      </w:r>
      <w:r>
        <w:rPr>
          <w:rFonts w:ascii="Arial" w:hAnsi="Arial" w:cs="Arial"/>
          <w:sz w:val="24"/>
          <w:szCs w:val="24"/>
        </w:rPr>
        <w:t>varies from the design necessary to meet paragraph 8.3.1 above in a manner which satisfies the conditions detailed in paragraphs 8.12 to 8.15.</w:t>
      </w:r>
    </w:p>
    <w:p w14:paraId="17654892" w14:textId="1ABE8B64" w:rsidR="009C1403" w:rsidRDefault="00C6386D" w:rsidP="007772EC">
      <w:pPr>
        <w:tabs>
          <w:tab w:val="decimal" w:pos="144"/>
          <w:tab w:val="left" w:pos="720"/>
        </w:tabs>
        <w:kinsoku w:val="0"/>
        <w:overflowPunct w:val="0"/>
        <w:autoSpaceDE/>
        <w:autoSpaceDN/>
        <w:adjustRightInd/>
        <w:spacing w:before="190" w:line="276" w:lineRule="exact"/>
        <w:ind w:left="709" w:hanging="709"/>
        <w:jc w:val="both"/>
        <w:textAlignment w:val="baseline"/>
        <w:rPr>
          <w:rFonts w:ascii="Arial" w:hAnsi="Arial" w:cs="Arial"/>
          <w:sz w:val="24"/>
          <w:szCs w:val="24"/>
        </w:rPr>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r w:rsidR="00B74FA8">
        <w:rPr>
          <w:rFonts w:ascii="Arial" w:hAnsi="Arial" w:cs="Arial"/>
          <w:sz w:val="24"/>
          <w:szCs w:val="24"/>
        </w:rPr>
        <w:t xml:space="preserve"> </w:t>
      </w:r>
      <w:r>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341354C2" w14:textId="0019845B" w:rsidR="009C1403" w:rsidRDefault="00C6386D" w:rsidP="007772EC">
      <w:pPr>
        <w:tabs>
          <w:tab w:val="decimal" w:pos="144"/>
          <w:tab w:val="left" w:pos="720"/>
        </w:tabs>
        <w:kinsoku w:val="0"/>
        <w:overflowPunct w:val="0"/>
        <w:autoSpaceDE/>
        <w:autoSpaceDN/>
        <w:adjustRightInd/>
        <w:spacing w:before="184" w:line="279" w:lineRule="exact"/>
        <w:ind w:left="709" w:hanging="709"/>
        <w:jc w:val="both"/>
        <w:textAlignment w:val="baseline"/>
        <w:rPr>
          <w:rFonts w:ascii="Arial" w:hAnsi="Arial" w:cs="Arial"/>
          <w:sz w:val="24"/>
          <w:szCs w:val="24"/>
        </w:rPr>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r w:rsidR="00B74FA8">
        <w:rPr>
          <w:rFonts w:ascii="Arial" w:hAnsi="Arial" w:cs="Arial"/>
          <w:spacing w:val="-1"/>
          <w:sz w:val="24"/>
          <w:szCs w:val="24"/>
        </w:rPr>
        <w:t xml:space="preserve"> </w:t>
      </w:r>
      <w:r>
        <w:rPr>
          <w:rFonts w:ascii="Arial" w:hAnsi="Arial" w:cs="Arial"/>
          <w:sz w:val="24"/>
          <w:szCs w:val="24"/>
        </w:rPr>
        <w:t>the criteria set out in paragraphs 8.6 to 8.10 under the following background conditions:</w:t>
      </w:r>
    </w:p>
    <w:p w14:paraId="047BBCE6" w14:textId="0F252898" w:rsidR="009C1403" w:rsidRDefault="00C6386D" w:rsidP="007772EC">
      <w:pPr>
        <w:kinsoku w:val="0"/>
        <w:overflowPunct w:val="0"/>
        <w:autoSpaceDE/>
        <w:autoSpaceDN/>
        <w:adjustRightInd/>
        <w:spacing w:before="212" w:line="269" w:lineRule="exact"/>
        <w:ind w:left="1584" w:right="72" w:hanging="864"/>
        <w:jc w:val="both"/>
        <w:textAlignment w:val="baseline"/>
        <w:rPr>
          <w:rFonts w:ascii="Arial" w:hAnsi="Arial" w:cs="Arial"/>
          <w:sz w:val="24"/>
          <w:szCs w:val="24"/>
        </w:rPr>
      </w:pPr>
      <w:r>
        <w:rPr>
          <w:rFonts w:ascii="Arial" w:hAnsi="Arial" w:cs="Arial"/>
          <w:spacing w:val="-4"/>
          <w:sz w:val="24"/>
          <w:szCs w:val="24"/>
        </w:rPr>
        <w:t>8.5.1</w:t>
      </w:r>
      <w:r w:rsidR="008D7967">
        <w:rPr>
          <w:rFonts w:ascii="Arial" w:hAnsi="Arial" w:cs="Arial"/>
          <w:spacing w:val="-4"/>
          <w:sz w:val="24"/>
          <w:szCs w:val="24"/>
        </w:rPr>
        <w:tab/>
      </w:r>
      <w:r>
        <w:rPr>
          <w:rFonts w:ascii="Arial" w:hAnsi="Arial" w:cs="Arial"/>
          <w:spacing w:val="-4"/>
          <w:sz w:val="24"/>
          <w:szCs w:val="24"/>
        </w:rPr>
        <w:t xml:space="preserve">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r w:rsidR="00B74FA8">
        <w:rPr>
          <w:rFonts w:ascii="Arial" w:hAnsi="Arial" w:cs="Arial"/>
          <w:i/>
          <w:iCs/>
          <w:spacing w:val="-4"/>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r w:rsidR="00B74FA8">
        <w:rPr>
          <w:rFonts w:ascii="Arial" w:hAnsi="Arial" w:cs="Arial"/>
          <w:sz w:val="24"/>
          <w:szCs w:val="24"/>
        </w:rPr>
        <w:t xml:space="preserve"> </w:t>
      </w:r>
    </w:p>
    <w:p w14:paraId="1D1B0FE0" w14:textId="28ACAD5B" w:rsidR="009C1403" w:rsidRDefault="00C6386D" w:rsidP="007772EC">
      <w:pPr>
        <w:kinsoku w:val="0"/>
        <w:overflowPunct w:val="0"/>
        <w:autoSpaceDE/>
        <w:autoSpaceDN/>
        <w:adjustRightInd/>
        <w:spacing w:before="177" w:line="287" w:lineRule="exact"/>
        <w:ind w:left="1584" w:right="72" w:hanging="864"/>
        <w:jc w:val="both"/>
        <w:textAlignment w:val="baseline"/>
        <w:rPr>
          <w:rFonts w:ascii="Arial" w:hAnsi="Arial" w:cs="Arial"/>
          <w:sz w:val="24"/>
          <w:szCs w:val="24"/>
        </w:rPr>
      </w:pPr>
      <w:r>
        <w:rPr>
          <w:rFonts w:ascii="Arial" w:hAnsi="Arial" w:cs="Arial"/>
          <w:sz w:val="24"/>
          <w:szCs w:val="24"/>
        </w:rPr>
        <w:t>8.5.2</w:t>
      </w:r>
      <w:r w:rsidR="008D7967">
        <w:rPr>
          <w:rFonts w:ascii="Arial" w:hAnsi="Arial" w:cs="Arial"/>
          <w:sz w:val="24"/>
          <w:szCs w:val="24"/>
        </w:rPr>
        <w:tab/>
      </w:r>
      <w:r>
        <w:rPr>
          <w:rFonts w:ascii="Arial" w:hAnsi="Arial" w:cs="Arial"/>
          <w:sz w:val="24"/>
          <w:szCs w:val="24"/>
        </w:rPr>
        <w:t xml:space="preserve">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r w:rsidR="00B74FA8">
        <w:rPr>
          <w:rFonts w:ascii="Arial" w:hAnsi="Arial" w:cs="Arial"/>
          <w:i/>
          <w:iCs/>
          <w:sz w:val="24"/>
          <w:szCs w:val="24"/>
        </w:rPr>
        <w:t xml:space="preserve"> </w:t>
      </w:r>
      <w:r>
        <w:rPr>
          <w:rFonts w:ascii="Arial" w:hAnsi="Arial" w:cs="Arial"/>
          <w:sz w:val="24"/>
          <w:szCs w:val="24"/>
        </w:rPr>
        <w:t>using the appropriate method described in Appendix C.</w:t>
      </w:r>
    </w:p>
    <w:p w14:paraId="61685535" w14:textId="05F3FB14" w:rsidR="009C1403" w:rsidRDefault="00C6386D" w:rsidP="007772EC">
      <w:pPr>
        <w:tabs>
          <w:tab w:val="decimal" w:pos="144"/>
          <w:tab w:val="left" w:pos="720"/>
        </w:tabs>
        <w:kinsoku w:val="0"/>
        <w:overflowPunct w:val="0"/>
        <w:autoSpaceDE/>
        <w:autoSpaceDN/>
        <w:adjustRightInd/>
        <w:spacing w:before="200" w:line="281" w:lineRule="exact"/>
        <w:ind w:left="709" w:hanging="709"/>
        <w:jc w:val="both"/>
        <w:textAlignment w:val="baseline"/>
        <w:rPr>
          <w:rFonts w:ascii="Arial" w:hAnsi="Arial" w:cs="Arial"/>
          <w:sz w:val="24"/>
          <w:szCs w:val="24"/>
        </w:rPr>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5911932" w14:textId="7BF3E050"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8.6.2</w:t>
      </w:r>
      <w:r w:rsidR="00B74FA8">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rsidP="007772EC">
      <w:pPr>
        <w:kinsoku w:val="0"/>
        <w:overflowPunct w:val="0"/>
        <w:autoSpaceDE/>
        <w:autoSpaceDN/>
        <w:adjustRightInd/>
        <w:spacing w:before="199" w:after="120" w:line="281" w:lineRule="exact"/>
        <w:ind w:left="720"/>
        <w:textAlignment w:val="baseline"/>
        <w:rPr>
          <w:rFonts w:ascii="Arial" w:hAnsi="Arial" w:cs="Arial"/>
          <w:i/>
          <w:iCs/>
          <w:spacing w:val="8"/>
          <w:sz w:val="24"/>
          <w:szCs w:val="24"/>
        </w:rPr>
      </w:pPr>
      <w:r>
        <w:rPr>
          <w:rFonts w:ascii="Arial" w:hAnsi="Arial" w:cs="Arial"/>
          <w:spacing w:val="8"/>
          <w:sz w:val="24"/>
          <w:szCs w:val="24"/>
        </w:rPr>
        <w:t xml:space="preserve">8.6.3 </w:t>
      </w:r>
      <w:r>
        <w:rPr>
          <w:rFonts w:ascii="Arial" w:hAnsi="Arial" w:cs="Arial"/>
          <w:i/>
          <w:iCs/>
          <w:spacing w:val="8"/>
          <w:sz w:val="24"/>
          <w:szCs w:val="24"/>
        </w:rPr>
        <w:t>system instability.</w:t>
      </w:r>
    </w:p>
    <w:p w14:paraId="16B136A0" w14:textId="48941EB9" w:rsidR="009C1403" w:rsidRDefault="00C6386D" w:rsidP="007772EC">
      <w:pPr>
        <w:kinsoku w:val="0"/>
        <w:overflowPunct w:val="0"/>
        <w:autoSpaceDE/>
        <w:autoSpaceDN/>
        <w:adjustRightInd/>
        <w:spacing w:before="24" w:line="275" w:lineRule="exact"/>
        <w:ind w:left="720" w:right="72" w:hanging="720"/>
        <w:jc w:val="both"/>
        <w:textAlignment w:val="baseline"/>
        <w:rPr>
          <w:rFonts w:ascii="Arial" w:hAnsi="Arial" w:cs="Arial"/>
          <w:sz w:val="24"/>
          <w:szCs w:val="24"/>
        </w:rPr>
      </w:pPr>
      <w:r>
        <w:rPr>
          <w:rFonts w:ascii="Arial" w:hAnsi="Arial" w:cs="Arial"/>
          <w:sz w:val="24"/>
          <w:szCs w:val="24"/>
        </w:rPr>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r>
        <w:rPr>
          <w:rFonts w:ascii="Arial" w:hAnsi="Arial" w:cs="Arial"/>
          <w:i/>
          <w:iCs/>
          <w:spacing w:val="-2"/>
          <w:sz w:val="24"/>
          <w:szCs w:val="24"/>
        </w:rPr>
        <w:t>transmission</w:t>
      </w:r>
      <w:r w:rsidR="00B74FA8">
        <w:rPr>
          <w:rFonts w:ascii="Arial" w:hAnsi="Arial" w:cs="Arial"/>
          <w:i/>
          <w:iCs/>
          <w:spacing w:val="-2"/>
          <w:sz w:val="24"/>
          <w:szCs w:val="24"/>
        </w:rPr>
        <w:t xml:space="preserve"> </w:t>
      </w:r>
      <w:r w:rsidR="00B74FA8">
        <w:rPr>
          <w:rFonts w:ascii="Arial" w:hAnsi="Arial" w:cs="Arial"/>
          <w:i/>
          <w:iCs/>
          <w:sz w:val="24"/>
          <w:szCs w:val="24"/>
        </w:rPr>
        <w:t xml:space="preserve"> </w:t>
      </w:r>
      <w:r>
        <w:rPr>
          <w:rFonts w:ascii="Arial" w:hAnsi="Arial" w:cs="Arial"/>
          <w:i/>
          <w:iCs/>
          <w:sz w:val="24"/>
          <w:szCs w:val="24"/>
        </w:rPr>
        <w:t xml:space="preserve">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 xml:space="preserve">or mesh corner, there shall not be any of the </w:t>
      </w:r>
      <w:r>
        <w:rPr>
          <w:rFonts w:ascii="Arial" w:hAnsi="Arial" w:cs="Arial"/>
          <w:sz w:val="24"/>
          <w:szCs w:val="24"/>
        </w:rPr>
        <w:lastRenderedPageBreak/>
        <w:t>following:</w:t>
      </w:r>
    </w:p>
    <w:p w14:paraId="77381ADD" w14:textId="756B8362" w:rsidR="00AF62C4" w:rsidRDefault="00C6386D" w:rsidP="00AF62C4">
      <w:pPr>
        <w:kinsoku w:val="0"/>
        <w:overflowPunct w:val="0"/>
        <w:autoSpaceDE/>
        <w:autoSpaceDN/>
        <w:adjustRightInd/>
        <w:spacing w:before="2" w:line="480" w:lineRule="exact"/>
        <w:ind w:left="1560" w:right="360" w:hanging="851"/>
        <w:textAlignment w:val="baseline"/>
        <w:rPr>
          <w:rFonts w:ascii="Arial" w:hAnsi="Arial" w:cs="Arial"/>
          <w:sz w:val="24"/>
          <w:szCs w:val="24"/>
        </w:rPr>
      </w:pPr>
      <w:r>
        <w:rPr>
          <w:rFonts w:ascii="Arial" w:hAnsi="Arial" w:cs="Arial"/>
          <w:sz w:val="24"/>
          <w:szCs w:val="24"/>
        </w:rPr>
        <w:t>8.7.1</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 xml:space="preserve">of greater than 1 MW; </w:t>
      </w:r>
    </w:p>
    <w:p w14:paraId="278950C6" w14:textId="5D7D8835" w:rsidR="009C1403" w:rsidRDefault="00C6386D" w:rsidP="007772EC">
      <w:pPr>
        <w:kinsoku w:val="0"/>
        <w:overflowPunct w:val="0"/>
        <w:autoSpaceDE/>
        <w:autoSpaceDN/>
        <w:adjustRightInd/>
        <w:spacing w:before="2" w:line="480" w:lineRule="exact"/>
        <w:ind w:left="1560" w:right="360" w:hanging="851"/>
        <w:textAlignment w:val="baseline"/>
        <w:rPr>
          <w:rFonts w:ascii="Arial" w:hAnsi="Arial" w:cs="Arial"/>
          <w:i/>
          <w:iCs/>
          <w:sz w:val="24"/>
          <w:szCs w:val="24"/>
        </w:rPr>
      </w:pPr>
      <w:r>
        <w:rPr>
          <w:rFonts w:ascii="Arial" w:hAnsi="Arial" w:cs="Arial"/>
          <w:sz w:val="24"/>
          <w:szCs w:val="24"/>
        </w:rPr>
        <w:t>8.7.2</w:t>
      </w:r>
      <w:r w:rsidR="00AF62C4">
        <w:rPr>
          <w:rFonts w:ascii="Arial" w:hAnsi="Arial" w:cs="Arial"/>
          <w:sz w:val="24"/>
          <w:szCs w:val="24"/>
        </w:rPr>
        <w:tab/>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p>
    <w:p w14:paraId="59EC7BB1" w14:textId="33DF34D1" w:rsidR="009C1403" w:rsidRDefault="00C6386D" w:rsidP="007772EC">
      <w:pPr>
        <w:kinsoku w:val="0"/>
        <w:overflowPunct w:val="0"/>
        <w:autoSpaceDE/>
        <w:autoSpaceDN/>
        <w:adjustRightInd/>
        <w:spacing w:before="178" w:line="288" w:lineRule="exact"/>
        <w:ind w:left="1560" w:right="72" w:hanging="851"/>
        <w:textAlignment w:val="baseline"/>
        <w:rPr>
          <w:rFonts w:ascii="Arial" w:hAnsi="Arial" w:cs="Arial"/>
          <w:sz w:val="24"/>
          <w:szCs w:val="24"/>
        </w:rPr>
      </w:pPr>
      <w:r>
        <w:rPr>
          <w:rFonts w:ascii="Arial" w:hAnsi="Arial" w:cs="Arial"/>
          <w:sz w:val="24"/>
          <w:szCs w:val="24"/>
        </w:rPr>
        <w:t>8.7.3</w:t>
      </w:r>
      <w:r w:rsidR="00AF62C4">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14FA0E6B" w:rsidR="009C1403" w:rsidRDefault="00C6386D" w:rsidP="007772EC">
      <w:pPr>
        <w:kinsoku w:val="0"/>
        <w:overflowPunct w:val="0"/>
        <w:autoSpaceDE/>
        <w:autoSpaceDN/>
        <w:adjustRightInd/>
        <w:spacing w:before="191" w:line="275" w:lineRule="exact"/>
        <w:ind w:left="1560" w:right="72" w:hanging="851"/>
        <w:textAlignment w:val="baseline"/>
        <w:rPr>
          <w:rFonts w:ascii="Arial" w:hAnsi="Arial" w:cs="Arial"/>
          <w:i/>
          <w:iCs/>
          <w:spacing w:val="8"/>
          <w:sz w:val="24"/>
          <w:szCs w:val="24"/>
        </w:rPr>
      </w:pPr>
      <w:r>
        <w:rPr>
          <w:rFonts w:ascii="Arial" w:hAnsi="Arial" w:cs="Arial"/>
          <w:spacing w:val="8"/>
          <w:sz w:val="24"/>
          <w:szCs w:val="24"/>
        </w:rPr>
        <w:t>8.7.4</w:t>
      </w:r>
      <w:r w:rsidR="00AF62C4">
        <w:rPr>
          <w:rFonts w:ascii="Arial" w:hAnsi="Arial" w:cs="Arial"/>
          <w:spacing w:val="8"/>
          <w:sz w:val="24"/>
          <w:szCs w:val="24"/>
        </w:rPr>
        <w:tab/>
      </w:r>
      <w:r>
        <w:rPr>
          <w:rFonts w:ascii="Arial" w:hAnsi="Arial" w:cs="Arial"/>
          <w:i/>
          <w:iCs/>
          <w:spacing w:val="8"/>
          <w:sz w:val="24"/>
          <w:szCs w:val="24"/>
        </w:rPr>
        <w:t>system instability.</w:t>
      </w:r>
    </w:p>
    <w:p w14:paraId="1E7009E3" w14:textId="2003E513" w:rsidR="009C1403" w:rsidRDefault="00C6386D" w:rsidP="007772EC">
      <w:pPr>
        <w:kinsoku w:val="0"/>
        <w:overflowPunct w:val="0"/>
        <w:autoSpaceDE/>
        <w:autoSpaceDN/>
        <w:adjustRightInd/>
        <w:spacing w:before="203" w:line="275" w:lineRule="exact"/>
        <w:ind w:left="720" w:right="72" w:hanging="720"/>
        <w:jc w:val="both"/>
        <w:textAlignment w:val="baseline"/>
        <w:rPr>
          <w:rFonts w:ascii="Arial" w:hAnsi="Arial" w:cs="Arial"/>
          <w:sz w:val="24"/>
          <w:szCs w:val="24"/>
        </w:rPr>
      </w:pPr>
      <w:r>
        <w:rPr>
          <w:rFonts w:ascii="Arial" w:hAnsi="Arial" w:cs="Arial"/>
          <w:sz w:val="24"/>
          <w:szCs w:val="24"/>
        </w:rPr>
        <w:t>8.8</w:t>
      </w:r>
      <w:r w:rsidR="00AF62C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r w:rsidR="00B74FA8">
        <w:rPr>
          <w:rFonts w:ascii="Arial" w:hAnsi="Arial" w:cs="Arial"/>
          <w:sz w:val="24"/>
          <w:szCs w:val="24"/>
        </w:rPr>
        <w:t xml:space="preserve"> </w:t>
      </w:r>
      <w:r>
        <w:rPr>
          <w:rFonts w:ascii="Arial" w:hAnsi="Arial" w:cs="Arial"/>
          <w:sz w:val="24"/>
          <w:szCs w:val="24"/>
        </w:rPr>
        <w:t>described in paragraph 8.5 and the initial conditions of</w:t>
      </w:r>
    </w:p>
    <w:p w14:paraId="4B38131E" w14:textId="77777777" w:rsidR="009C1403" w:rsidRDefault="00C6386D" w:rsidP="007772EC">
      <w:pPr>
        <w:tabs>
          <w:tab w:val="left" w:pos="1584"/>
        </w:tabs>
        <w:kinsoku w:val="0"/>
        <w:overflowPunct w:val="0"/>
        <w:autoSpaceDE/>
        <w:autoSpaceDN/>
        <w:adjustRightInd/>
        <w:spacing w:before="193" w:line="275" w:lineRule="exact"/>
        <w:ind w:left="720" w:right="72"/>
        <w:jc w:val="both"/>
        <w:textAlignment w:val="baseline"/>
        <w:rPr>
          <w:rFonts w:ascii="Arial" w:hAnsi="Arial" w:cs="Arial"/>
          <w:sz w:val="24"/>
          <w:szCs w:val="24"/>
        </w:rPr>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28C182BC" w14:textId="1D37E655"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8.8.2</w:t>
      </w:r>
      <w:r w:rsidR="00AF62C4">
        <w:rPr>
          <w:rFonts w:ascii="Arial" w:hAnsi="Arial" w:cs="Arial"/>
          <w:sz w:val="24"/>
          <w:szCs w:val="24"/>
        </w:rPr>
        <w:tab/>
      </w:r>
      <w:r>
        <w:rPr>
          <w:rFonts w:ascii="Arial" w:hAnsi="Arial" w:cs="Arial"/>
          <w:sz w:val="24"/>
          <w:szCs w:val="24"/>
        </w:rPr>
        <w:t xml:space="preserve">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r w:rsidR="00B74FA8">
        <w:rPr>
          <w:rFonts w:ascii="Arial" w:hAnsi="Arial" w:cs="Arial"/>
          <w:sz w:val="24"/>
          <w:szCs w:val="24"/>
        </w:rPr>
        <w:t xml:space="preserve"> </w:t>
      </w: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048C06D3" w:rsidR="009C1403" w:rsidRDefault="00C6386D" w:rsidP="007772EC">
      <w:pPr>
        <w:kinsoku w:val="0"/>
        <w:overflowPunct w:val="0"/>
        <w:autoSpaceDE/>
        <w:autoSpaceDN/>
        <w:adjustRightInd/>
        <w:spacing w:before="2" w:line="480" w:lineRule="exact"/>
        <w:ind w:left="720" w:right="4032"/>
        <w:jc w:val="both"/>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8.8.3</w:t>
      </w:r>
      <w:r w:rsidR="00AF62C4">
        <w:rPr>
          <w:rFonts w:ascii="Arial" w:hAnsi="Arial" w:cs="Arial"/>
          <w:sz w:val="24"/>
          <w:szCs w:val="24"/>
        </w:rPr>
        <w:tab/>
      </w:r>
      <w:r>
        <w:rPr>
          <w:rFonts w:ascii="Arial" w:hAnsi="Arial" w:cs="Arial"/>
          <w:sz w:val="24"/>
          <w:szCs w:val="24"/>
        </w:rPr>
        <w:t xml:space="preserve">a single </w:t>
      </w:r>
      <w:r>
        <w:rPr>
          <w:rFonts w:ascii="Arial" w:hAnsi="Arial" w:cs="Arial"/>
          <w:i/>
          <w:iCs/>
          <w:sz w:val="24"/>
          <w:szCs w:val="24"/>
        </w:rPr>
        <w:t xml:space="preserve">transmission circuit, </w:t>
      </w:r>
      <w:r>
        <w:rPr>
          <w:rFonts w:ascii="Arial" w:hAnsi="Arial" w:cs="Arial"/>
          <w:sz w:val="24"/>
          <w:szCs w:val="24"/>
        </w:rPr>
        <w:t>or</w:t>
      </w:r>
    </w:p>
    <w:p w14:paraId="6867CBAC" w14:textId="0AEE8C1F" w:rsidR="009C1403" w:rsidRDefault="00C6386D" w:rsidP="007772EC">
      <w:pPr>
        <w:kinsoku w:val="0"/>
        <w:overflowPunct w:val="0"/>
        <w:autoSpaceDE/>
        <w:autoSpaceDN/>
        <w:adjustRightInd/>
        <w:spacing w:before="177" w:line="288" w:lineRule="exact"/>
        <w:ind w:left="1584" w:right="72" w:hanging="864"/>
        <w:jc w:val="both"/>
        <w:textAlignment w:val="baseline"/>
        <w:rPr>
          <w:rFonts w:ascii="Arial" w:hAnsi="Arial" w:cs="Arial"/>
          <w:i/>
          <w:iCs/>
          <w:sz w:val="24"/>
          <w:szCs w:val="24"/>
        </w:rPr>
      </w:pPr>
      <w:r>
        <w:rPr>
          <w:rFonts w:ascii="Arial" w:hAnsi="Arial" w:cs="Arial"/>
          <w:sz w:val="24"/>
          <w:szCs w:val="24"/>
        </w:rPr>
        <w:t>8.8.4</w:t>
      </w:r>
      <w:r w:rsidR="00AF62C4">
        <w:rPr>
          <w:rFonts w:ascii="Arial" w:hAnsi="Arial" w:cs="Arial"/>
          <w:sz w:val="24"/>
          <w:szCs w:val="24"/>
        </w:rPr>
        <w:tab/>
      </w:r>
      <w:r>
        <w:rPr>
          <w:rFonts w:ascii="Arial" w:hAnsi="Arial" w:cs="Arial"/>
          <w:sz w:val="24"/>
          <w:szCs w:val="24"/>
        </w:rPr>
        <w:t xml:space="preserve">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rsidP="007772EC">
      <w:pPr>
        <w:kinsoku w:val="0"/>
        <w:overflowPunct w:val="0"/>
        <w:autoSpaceDE/>
        <w:autoSpaceDN/>
        <w:adjustRightInd/>
        <w:spacing w:before="189" w:line="275" w:lineRule="exact"/>
        <w:ind w:left="720" w:right="72"/>
        <w:jc w:val="both"/>
        <w:textAlignment w:val="baseline"/>
        <w:rPr>
          <w:rFonts w:ascii="Arial" w:hAnsi="Arial" w:cs="Arial"/>
          <w:spacing w:val="-1"/>
          <w:sz w:val="24"/>
          <w:szCs w:val="24"/>
        </w:rPr>
      </w:pPr>
      <w:r>
        <w:rPr>
          <w:rFonts w:ascii="Arial" w:hAnsi="Arial" w:cs="Arial"/>
          <w:spacing w:val="-1"/>
          <w:sz w:val="24"/>
          <w:szCs w:val="24"/>
        </w:rPr>
        <w:t>there shall not be any of the following:</w:t>
      </w:r>
    </w:p>
    <w:p w14:paraId="4701B980" w14:textId="6263305D"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 xml:space="preserve">8.8.5 </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such that the provisions set out in Table 8.1 are not met;</w:t>
      </w:r>
    </w:p>
    <w:p w14:paraId="28363D7E" w14:textId="7C822EF7" w:rsidR="009C1403" w:rsidRDefault="00C6386D" w:rsidP="007772EC">
      <w:pPr>
        <w:kinsoku w:val="0"/>
        <w:overflowPunct w:val="0"/>
        <w:autoSpaceDE/>
        <w:autoSpaceDN/>
        <w:adjustRightInd/>
        <w:spacing w:before="212" w:line="275" w:lineRule="exact"/>
        <w:ind w:left="720" w:right="72"/>
        <w:jc w:val="both"/>
        <w:textAlignment w:val="baseline"/>
        <w:rPr>
          <w:rFonts w:ascii="Arial" w:hAnsi="Arial" w:cs="Arial"/>
          <w:i/>
          <w:iCs/>
          <w:spacing w:val="3"/>
          <w:sz w:val="24"/>
          <w:szCs w:val="24"/>
        </w:rPr>
      </w:pPr>
      <w:r>
        <w:rPr>
          <w:rFonts w:ascii="Arial" w:hAnsi="Arial" w:cs="Arial"/>
          <w:spacing w:val="3"/>
          <w:sz w:val="24"/>
          <w:szCs w:val="24"/>
        </w:rPr>
        <w:t>8.8.6</w:t>
      </w:r>
      <w:r w:rsidR="00AF62C4">
        <w:rPr>
          <w:rFonts w:ascii="Arial" w:hAnsi="Arial" w:cs="Arial"/>
          <w:spacing w:val="3"/>
          <w:sz w:val="24"/>
          <w:szCs w:val="24"/>
        </w:rPr>
        <w:tab/>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43E1C405" w14:textId="1A7B2CA0" w:rsidR="009C1403" w:rsidRDefault="00C6386D" w:rsidP="007772EC">
      <w:pPr>
        <w:kinsoku w:val="0"/>
        <w:overflowPunct w:val="0"/>
        <w:autoSpaceDE/>
        <w:autoSpaceDN/>
        <w:adjustRightInd/>
        <w:spacing w:before="212" w:line="268" w:lineRule="exact"/>
        <w:ind w:left="1584" w:right="72" w:hanging="864"/>
        <w:jc w:val="both"/>
        <w:textAlignment w:val="baseline"/>
        <w:rPr>
          <w:rFonts w:ascii="Arial" w:hAnsi="Arial" w:cs="Arial"/>
          <w:sz w:val="24"/>
          <w:szCs w:val="24"/>
        </w:rPr>
      </w:pPr>
      <w:r>
        <w:rPr>
          <w:rFonts w:ascii="Arial" w:hAnsi="Arial" w:cs="Arial"/>
          <w:sz w:val="24"/>
          <w:szCs w:val="24"/>
        </w:rPr>
        <w:t xml:space="preserve">8.8.7 </w:t>
      </w:r>
      <w:r w:rsidR="00AF62C4">
        <w:rPr>
          <w:rFonts w:ascii="Arial" w:hAnsi="Arial" w:cs="Arial"/>
          <w:sz w:val="24"/>
          <w:szCs w:val="24"/>
        </w:rPr>
        <w:tab/>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rsidP="007772EC">
      <w:pPr>
        <w:kinsoku w:val="0"/>
        <w:overflowPunct w:val="0"/>
        <w:autoSpaceDE/>
        <w:autoSpaceDN/>
        <w:adjustRightInd/>
        <w:spacing w:before="205" w:line="275" w:lineRule="exact"/>
        <w:ind w:left="720" w:right="72"/>
        <w:jc w:val="both"/>
        <w:textAlignment w:val="baseline"/>
        <w:rPr>
          <w:rFonts w:ascii="Arial" w:hAnsi="Arial" w:cs="Arial"/>
          <w:i/>
          <w:iCs/>
          <w:spacing w:val="8"/>
          <w:sz w:val="24"/>
          <w:szCs w:val="24"/>
        </w:rPr>
      </w:pPr>
      <w:r>
        <w:rPr>
          <w:rFonts w:ascii="Arial" w:hAnsi="Arial" w:cs="Arial"/>
          <w:spacing w:val="8"/>
          <w:sz w:val="24"/>
          <w:szCs w:val="24"/>
        </w:rPr>
        <w:t xml:space="preserve">8.8.8 </w:t>
      </w:r>
      <w:r>
        <w:rPr>
          <w:rFonts w:ascii="Arial" w:hAnsi="Arial" w:cs="Arial"/>
          <w:i/>
          <w:iCs/>
          <w:spacing w:val="8"/>
          <w:sz w:val="24"/>
          <w:szCs w:val="24"/>
        </w:rPr>
        <w:t>system instability.</w:t>
      </w:r>
    </w:p>
    <w:p w14:paraId="52EC1276" w14:textId="53C1AB8C" w:rsidR="009C1403" w:rsidRDefault="00C6386D" w:rsidP="007772EC">
      <w:pPr>
        <w:tabs>
          <w:tab w:val="left" w:pos="720"/>
        </w:tabs>
        <w:kinsoku w:val="0"/>
        <w:overflowPunct w:val="0"/>
        <w:autoSpaceDE/>
        <w:autoSpaceDN/>
        <w:adjustRightInd/>
        <w:spacing w:before="208" w:line="272" w:lineRule="exact"/>
        <w:ind w:left="709" w:right="72" w:hanging="709"/>
        <w:jc w:val="both"/>
        <w:textAlignment w:val="baseline"/>
        <w:rPr>
          <w:rFonts w:ascii="Arial" w:hAnsi="Arial" w:cs="Arial"/>
          <w:sz w:val="24"/>
          <w:szCs w:val="24"/>
        </w:rPr>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r w:rsidR="00B74FA8">
        <w:rPr>
          <w:rFonts w:ascii="Arial" w:hAnsi="Arial" w:cs="Arial"/>
          <w:spacing w:val="1"/>
          <w:sz w:val="24"/>
          <w:szCs w:val="24"/>
        </w:rPr>
        <w:t xml:space="preserve"> </w:t>
      </w: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5352360D" w14:textId="22F7CA2E" w:rsidR="009C1403" w:rsidRDefault="00C6386D" w:rsidP="007772EC">
      <w:pPr>
        <w:kinsoku w:val="0"/>
        <w:overflowPunct w:val="0"/>
        <w:autoSpaceDE/>
        <w:autoSpaceDN/>
        <w:adjustRightInd/>
        <w:spacing w:before="202" w:line="275" w:lineRule="exact"/>
        <w:ind w:left="720" w:right="72" w:hanging="720"/>
        <w:jc w:val="both"/>
        <w:textAlignment w:val="baseline"/>
        <w:rPr>
          <w:rFonts w:ascii="Arial" w:hAnsi="Arial" w:cs="Arial"/>
          <w:i/>
          <w:iCs/>
          <w:sz w:val="24"/>
          <w:szCs w:val="24"/>
        </w:rPr>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group </w:t>
      </w:r>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r w:rsidR="00B74FA8">
        <w:rPr>
          <w:rFonts w:ascii="Arial" w:hAnsi="Arial" w:cs="Arial"/>
          <w:spacing w:val="-1"/>
          <w:sz w:val="24"/>
          <w:szCs w:val="24"/>
        </w:rPr>
        <w:t xml:space="preserve"> </w:t>
      </w:r>
      <w:r>
        <w:rPr>
          <w:rFonts w:ascii="Arial" w:hAnsi="Arial" w:cs="Arial"/>
          <w:sz w:val="24"/>
          <w:szCs w:val="24"/>
        </w:rPr>
        <w:t xml:space="preserve">each of these </w:t>
      </w:r>
      <w:r>
        <w:rPr>
          <w:rFonts w:ascii="Arial" w:hAnsi="Arial" w:cs="Arial"/>
          <w:i/>
          <w:iCs/>
          <w:sz w:val="24"/>
          <w:szCs w:val="24"/>
        </w:rPr>
        <w:t>offshore power station demand groups.</w:t>
      </w:r>
    </w:p>
    <w:p w14:paraId="4042FE26"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r>
        <w:rPr>
          <w:rFonts w:ascii="Arial" w:hAnsi="Arial" w:cs="Arial"/>
          <w:sz w:val="24"/>
          <w:szCs w:val="24"/>
        </w:rPr>
        <w:t xml:space="preserve"> </w:t>
      </w:r>
    </w:p>
    <w:p w14:paraId="45C4942F"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76492C9"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7FF466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1E9FB931"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909447B"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7AF4507D"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46B68F53"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21FA458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5877C9BB"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r w:rsidR="00E33C78">
        <w:rPr>
          <w:rFonts w:ascii="Arial" w:hAnsi="Arial" w:cs="Arial"/>
          <w:sz w:val="21"/>
          <w:szCs w:val="21"/>
        </w:rPr>
        <w:t xml:space="preserve"> </w:t>
      </w:r>
      <w:r>
        <w:rPr>
          <w:rFonts w:ascii="Arial" w:hAnsi="Arial" w:cs="Arial"/>
          <w:sz w:val="21"/>
          <w:szCs w:val="21"/>
        </w:rP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rsidP="007772EC">
      <w:pPr>
        <w:kinsoku w:val="0"/>
        <w:overflowPunct w:val="0"/>
        <w:autoSpaceDE/>
        <w:autoSpaceDN/>
        <w:adjustRightInd/>
        <w:spacing w:before="208" w:line="272" w:lineRule="exact"/>
        <w:ind w:left="648" w:right="144" w:hanging="648"/>
        <w:jc w:val="both"/>
        <w:textAlignment w:val="baseline"/>
        <w:rPr>
          <w:rFonts w:ascii="Arial" w:hAnsi="Arial" w:cs="Arial"/>
          <w:sz w:val="24"/>
          <w:szCs w:val="24"/>
        </w:rPr>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rsidP="007772EC">
      <w:pPr>
        <w:kinsoku w:val="0"/>
        <w:overflowPunct w:val="0"/>
        <w:autoSpaceDE/>
        <w:autoSpaceDN/>
        <w:adjustRightInd/>
        <w:spacing w:before="185" w:line="277" w:lineRule="exact"/>
        <w:ind w:left="648" w:right="144" w:hanging="648"/>
        <w:jc w:val="both"/>
        <w:textAlignment w:val="baseline"/>
        <w:rPr>
          <w:rFonts w:ascii="Arial" w:hAnsi="Arial" w:cs="Arial"/>
          <w:spacing w:val="-2"/>
          <w:sz w:val="24"/>
          <w:szCs w:val="24"/>
        </w:rPr>
      </w:pPr>
      <w:r>
        <w:rPr>
          <w:rFonts w:ascii="Arial" w:hAnsi="Arial" w:cs="Arial"/>
          <w:spacing w:val="-2"/>
          <w:sz w:val="24"/>
          <w:szCs w:val="24"/>
        </w:rPr>
        <w:t xml:space="preserve">8.12 Variations, arising from a </w:t>
      </w:r>
      <w:r>
        <w:rPr>
          <w:rFonts w:ascii="Arial" w:hAnsi="Arial" w:cs="Arial"/>
          <w:i/>
          <w:iCs/>
          <w:spacing w:val="-2"/>
          <w:sz w:val="24"/>
          <w:szCs w:val="24"/>
        </w:rPr>
        <w:t xml:space="preserve">generator’s </w:t>
      </w:r>
      <w:r>
        <w:rPr>
          <w:rFonts w:ascii="Arial" w:hAnsi="Arial" w:cs="Arial"/>
          <w:spacing w:val="-2"/>
          <w:sz w:val="24"/>
          <w:szCs w:val="24"/>
        </w:rPr>
        <w:t>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rsidP="007772EC">
      <w:pPr>
        <w:kinsoku w:val="0"/>
        <w:overflowPunct w:val="0"/>
        <w:autoSpaceDE/>
        <w:autoSpaceDN/>
        <w:adjustRightInd/>
        <w:spacing w:before="203" w:line="278" w:lineRule="exact"/>
        <w:ind w:left="648" w:right="144" w:hanging="648"/>
        <w:jc w:val="both"/>
        <w:textAlignment w:val="baseline"/>
        <w:rPr>
          <w:rFonts w:ascii="Arial" w:hAnsi="Arial" w:cs="Arial"/>
          <w:sz w:val="24"/>
          <w:szCs w:val="24"/>
        </w:rPr>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1F022045" w14:textId="6BC95C9F"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 xml:space="preserve">8.13.3 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2F9CBE53" w14:textId="26F32451" w:rsidR="009C1403" w:rsidRDefault="00C6386D" w:rsidP="007772EC">
      <w:pPr>
        <w:kinsoku w:val="0"/>
        <w:overflowPunct w:val="0"/>
        <w:autoSpaceDE/>
        <w:autoSpaceDN/>
        <w:adjustRightInd/>
        <w:spacing w:before="204" w:line="276" w:lineRule="exact"/>
        <w:ind w:left="567" w:right="144" w:hanging="709"/>
        <w:jc w:val="both"/>
        <w:textAlignment w:val="baseline"/>
        <w:rPr>
          <w:rFonts w:ascii="Arial" w:hAnsi="Arial" w:cs="Arial"/>
          <w:sz w:val="24"/>
          <w:szCs w:val="24"/>
        </w:rPr>
      </w:pPr>
      <w:r>
        <w:rPr>
          <w:rFonts w:ascii="Arial" w:hAnsi="Arial" w:cs="Arial"/>
          <w:sz w:val="24"/>
          <w:szCs w:val="24"/>
        </w:rPr>
        <w:t>8.14</w:t>
      </w:r>
      <w:r w:rsidR="00E33C78">
        <w:rPr>
          <w:rFonts w:ascii="Arial" w:hAnsi="Arial" w:cs="Arial"/>
          <w:sz w:val="24"/>
          <w:szCs w:val="24"/>
        </w:rPr>
        <w:tab/>
      </w:r>
      <w:r>
        <w:rPr>
          <w:rFonts w:ascii="Arial" w:hAnsi="Arial" w:cs="Arial"/>
          <w:sz w:val="24"/>
          <w:szCs w:val="24"/>
        </w:rPr>
        <w:t xml:space="preserve">Should system conditions change, for example due to the proposed connection of a new customer, such that either immediately or in the foreseeable future, the </w:t>
      </w:r>
      <w:r>
        <w:rPr>
          <w:rFonts w:ascii="Arial" w:hAnsi="Arial" w:cs="Arial"/>
          <w:sz w:val="24"/>
          <w:szCs w:val="24"/>
        </w:rPr>
        <w:lastRenderedPageBreak/>
        <w:t>conditions set out in paragraphs 8.13.1 to 8.13.3 are no longer satisfied, then alternative arrangements and/or agreements must be put in place such that this Standard continues to be satisfied.</w:t>
      </w:r>
    </w:p>
    <w:p w14:paraId="10CA824C" w14:textId="2F2E7864" w:rsidR="009C1403" w:rsidRDefault="00E33C78" w:rsidP="007772EC">
      <w:pPr>
        <w:widowControl/>
        <w:ind w:left="567" w:hanging="709"/>
        <w:jc w:val="both"/>
        <w:rPr>
          <w:rFonts w:ascii="Arial" w:hAnsi="Arial" w:cs="Arial"/>
          <w:sz w:val="24"/>
          <w:szCs w:val="24"/>
        </w:rPr>
      </w:pPr>
      <w:r>
        <w:rPr>
          <w:sz w:val="24"/>
          <w:szCs w:val="24"/>
        </w:rPr>
        <w:t xml:space="preserve"> </w:t>
      </w:r>
      <w:r w:rsidR="00C6386D">
        <w:rPr>
          <w:rFonts w:ascii="Arial" w:hAnsi="Arial" w:cs="Arial"/>
          <w:sz w:val="24"/>
          <w:szCs w:val="24"/>
        </w:rPr>
        <w:t>8.15</w:t>
      </w:r>
      <w:r>
        <w:rPr>
          <w:rFonts w:ascii="Arial" w:hAnsi="Arial" w:cs="Arial"/>
          <w:sz w:val="24"/>
          <w:szCs w:val="24"/>
        </w:rPr>
        <w:tab/>
      </w:r>
      <w:r w:rsidR="00C6386D">
        <w:rPr>
          <w:rFonts w:ascii="Arial" w:hAnsi="Arial" w:cs="Arial"/>
          <w:sz w:val="24"/>
          <w:szCs w:val="24"/>
        </w:rPr>
        <w:t xml:space="preserve">The additional operational costs referred to in paragraph 8.13.2 and/or any potential reliability implications shall be calculated by simulating the expected operation of the </w:t>
      </w:r>
      <w:r w:rsidR="00C6386D">
        <w:rPr>
          <w:rFonts w:ascii="Arial" w:hAnsi="Arial" w:cs="Arial"/>
          <w:i/>
          <w:iCs/>
          <w:sz w:val="24"/>
          <w:szCs w:val="24"/>
        </w:rPr>
        <w:t xml:space="preserve">national electricity transmission system </w:t>
      </w:r>
      <w:r w:rsidR="00C6386D">
        <w:rPr>
          <w:rFonts w:ascii="Arial" w:hAnsi="Arial" w:cs="Arial"/>
          <w:sz w:val="24"/>
          <w:szCs w:val="24"/>
        </w:rPr>
        <w:t>in accordance with the operational criteria set out in Section 5 and Section 9. Guidance on economic justification is given in Appendix G.</w:t>
      </w:r>
    </w:p>
    <w:p w14:paraId="0DF35D78" w14:textId="77777777" w:rsidR="009C1403" w:rsidRDefault="009C1403">
      <w:pPr>
        <w:widowControl/>
        <w:rPr>
          <w:sz w:val="24"/>
          <w:szCs w:val="24"/>
        </w:r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95DB409"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sidR="00E32786">
        <w:rPr>
          <w:rFonts w:ascii="Arial" w:hAnsi="Arial" w:cs="Arial"/>
          <w:spacing w:val="1"/>
          <w:sz w:val="24"/>
          <w:szCs w:val="24"/>
        </w:rPr>
        <w:t xml:space="preserve"> </w:t>
      </w:r>
      <w:r>
        <w:rPr>
          <w:rFonts w:ascii="Arial" w:hAnsi="Arial" w:cs="Arial"/>
          <w:spacing w:val="1"/>
          <w:sz w:val="24"/>
          <w:szCs w:val="24"/>
        </w:rPr>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5053FE7F"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56604CED"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sidR="00E32786">
        <w:rPr>
          <w:rFonts w:ascii="Arial" w:hAnsi="Arial" w:cs="Arial"/>
          <w:spacing w:val="12"/>
          <w:sz w:val="24"/>
          <w:szCs w:val="24"/>
        </w:rPr>
        <w:t xml:space="preserve"> </w:t>
      </w:r>
      <w:r>
        <w:rPr>
          <w:rFonts w:ascii="Arial" w:hAnsi="Arial" w:cs="Arial"/>
          <w:spacing w:val="12"/>
          <w:sz w:val="24"/>
          <w:szCs w:val="24"/>
        </w:rPr>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5DE8EC4F" w14:textId="77777777" w:rsidR="00682ADA" w:rsidRDefault="00C6386D">
      <w:pPr>
        <w:kinsoku w:val="0"/>
        <w:overflowPunct w:val="0"/>
        <w:autoSpaceDE/>
        <w:autoSpaceDN/>
        <w:adjustRightInd/>
        <w:spacing w:before="6" w:line="475" w:lineRule="exact"/>
        <w:ind w:left="720" w:right="3096"/>
        <w:textAlignment w:val="baseline"/>
        <w:rPr>
          <w:ins w:id="4" w:author="Steve Baker (NESO)" w:date="2025-05-27T16:50:00Z" w16du:dateUtc="2025-05-27T15:50:00Z"/>
          <w:rFonts w:ascii="Arial" w:hAnsi="Arial" w:cs="Arial"/>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w:t>
      </w:r>
    </w:p>
    <w:p w14:paraId="624E5687" w14:textId="112CF8AF"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9.1.6 a </w:t>
      </w:r>
      <w:r>
        <w:rPr>
          <w:rFonts w:ascii="Arial" w:hAnsi="Arial" w:cs="Arial"/>
          <w:i/>
          <w:iCs/>
          <w:sz w:val="24"/>
          <w:szCs w:val="24"/>
        </w:rPr>
        <w:t>double circuit overhead line</w:t>
      </w:r>
    </w:p>
    <w:p w14:paraId="3D330728" w14:textId="269F95B1" w:rsidR="00682ADA" w:rsidRDefault="00C6386D" w:rsidP="00682ADA">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z w:val="24"/>
          <w:szCs w:val="24"/>
        </w:rPr>
        <w:t>9.1.7</w:t>
      </w:r>
      <w:r>
        <w:rPr>
          <w:rFonts w:ascii="Arial" w:hAnsi="Arial" w:cs="Arial"/>
          <w:sz w:val="24"/>
          <w:szCs w:val="24"/>
        </w:rPr>
        <w:tab/>
      </w:r>
      <w:r w:rsidR="00682ADA">
        <w:rPr>
          <w:rFonts w:ascii="Arial" w:hAnsi="Arial" w:cs="Arial"/>
          <w:spacing w:val="-1"/>
          <w:sz w:val="24"/>
          <w:szCs w:val="24"/>
        </w:rPr>
        <w:t>there shall not be any of the following:</w:t>
      </w:r>
    </w:p>
    <w:p w14:paraId="0DE85CC0" w14:textId="2BA5F115"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except as specified in Table 9.1;</w:t>
      </w:r>
    </w:p>
    <w:p w14:paraId="263AF6E9" w14:textId="1507B210"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unacceptable frequency conditions;</w:t>
      </w:r>
    </w:p>
    <w:p w14:paraId="3F1F1539" w14:textId="57A858DC"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267DF79C" w14:textId="3C22BD8C"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unacceptable voltage conditions</w:t>
      </w:r>
      <w:r>
        <w:rPr>
          <w:rFonts w:ascii="Arial" w:hAnsi="Arial" w:cs="Arial"/>
          <w:spacing w:val="3"/>
          <w:sz w:val="24"/>
          <w:szCs w:val="24"/>
        </w:rPr>
        <w:t>;</w:t>
      </w:r>
    </w:p>
    <w:p w14:paraId="4990F596" w14:textId="4E4B9944"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3A2695E"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lastRenderedPageBreak/>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29"/>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lastRenderedPageBreak/>
        <w:t>Conditional Further Operational Criteria</w:t>
      </w:r>
    </w:p>
    <w:p w14:paraId="5A613199" w14:textId="022BF994"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r w:rsidR="00CE5F89">
        <w:rPr>
          <w:rFonts w:ascii="Arial" w:hAnsi="Arial" w:cs="Arial"/>
          <w:sz w:val="24"/>
          <w:szCs w:val="24"/>
        </w:rPr>
        <w:t xml:space="preserve">The </w:t>
      </w:r>
      <w:r w:rsidR="00C14108" w:rsidRPr="00C14108">
        <w:rPr>
          <w:rFonts w:ascii="Arial" w:hAnsi="Arial" w:cs="Arial"/>
          <w:i/>
          <w:iCs/>
          <w:sz w:val="24"/>
          <w:szCs w:val="24"/>
        </w:rPr>
        <w:t>ISOP</w:t>
      </w:r>
      <w:r w:rsidR="00CE5F89">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Authorised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172FD271" w:rsidR="009C1403" w:rsidRDefault="00C6386D">
      <w:pPr>
        <w:kinsoku w:val="0"/>
        <w:overflowPunct w:val="0"/>
        <w:autoSpaceDE/>
        <w:autoSpaceDN/>
        <w:adjustRightInd/>
        <w:spacing w:before="22" w:line="271" w:lineRule="exact"/>
        <w:ind w:left="792" w:right="144"/>
        <w:jc w:val="both"/>
        <w:textAlignment w:val="baseline"/>
        <w:rPr>
          <w:rFonts w:ascii="Arial" w:hAnsi="Arial" w:cs="Arial"/>
          <w:sz w:val="24"/>
          <w:szCs w:val="24"/>
        </w:rPr>
      </w:pPr>
      <w:r>
        <w:rPr>
          <w:rFonts w:ascii="Arial" w:hAnsi="Arial" w:cs="Arial"/>
          <w:sz w:val="24"/>
          <w:szCs w:val="24"/>
        </w:rPr>
        <w:t xml:space="preserve">in special circumstances where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r w:rsidR="00E33C78">
        <w:rPr>
          <w:rFonts w:ascii="Arial" w:hAnsi="Arial" w:cs="Arial"/>
          <w:sz w:val="24"/>
          <w:szCs w:val="24"/>
        </w:rPr>
        <w:t xml:space="preserve"> </w:t>
      </w:r>
    </w:p>
    <w:p w14:paraId="7C927A3D" w14:textId="77777777" w:rsidR="00E33C78" w:rsidRDefault="00E33C78">
      <w:pPr>
        <w:kinsoku w:val="0"/>
        <w:overflowPunct w:val="0"/>
        <w:autoSpaceDE/>
        <w:autoSpaceDN/>
        <w:adjustRightInd/>
        <w:spacing w:before="22" w:line="271" w:lineRule="exact"/>
        <w:ind w:left="792" w:right="144"/>
        <w:jc w:val="both"/>
        <w:textAlignment w:val="baseline"/>
        <w:rPr>
          <w:rFonts w:ascii="Arial" w:hAnsi="Arial" w:cs="Arial"/>
          <w:sz w:val="24"/>
          <w:szCs w:val="24"/>
        </w:rPr>
      </w:pPr>
    </w:p>
    <w:p w14:paraId="5BD3B16F" w14:textId="2845FB38" w:rsidR="009C1403" w:rsidRDefault="00E33C78" w:rsidP="007772EC">
      <w:pPr>
        <w:kinsoku w:val="0"/>
        <w:overflowPunct w:val="0"/>
        <w:autoSpaceDE/>
        <w:autoSpaceDN/>
        <w:adjustRightInd/>
        <w:spacing w:before="42" w:line="284" w:lineRule="exact"/>
        <w:textAlignment w:val="baseline"/>
        <w:rPr>
          <w:rFonts w:ascii="Arial" w:hAnsi="Arial" w:cs="Arial"/>
          <w:b/>
          <w:bCs/>
          <w:i/>
          <w:iCs/>
          <w:sz w:val="28"/>
          <w:szCs w:val="28"/>
        </w:rPr>
      </w:pPr>
      <w:r w:rsidRPr="007772EC">
        <w:rPr>
          <w:rFonts w:ascii="Arial" w:hAnsi="Arial" w:cs="Arial"/>
          <w:b/>
          <w:bCs/>
          <w:sz w:val="28"/>
          <w:szCs w:val="28"/>
        </w:rPr>
        <w:t xml:space="preserve">10 </w:t>
      </w:r>
      <w:r w:rsidR="00C6386D" w:rsidRPr="007772EC">
        <w:rPr>
          <w:rFonts w:ascii="Arial" w:hAnsi="Arial" w:cs="Arial"/>
          <w:b/>
          <w:noProof/>
          <w:color w:val="2B579A"/>
          <w:sz w:val="28"/>
          <w:szCs w:val="28"/>
          <w:shd w:val="clear" w:color="auto" w:fill="E6E6E6"/>
        </w:rPr>
        <mc:AlternateContent>
          <mc:Choice Requires="wps">
            <w:drawing>
              <wp:anchor distT="0" distB="0" distL="0" distR="0" simplePos="0" relativeHeight="251658242"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261" type="#_x0000_t202" style="position:absolute;margin-left:64.55pt;margin-top:71.55pt;width:465.85pt;height:16.7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sidR="00C6386D">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lastRenderedPageBreak/>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30"/>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lastRenderedPageBreak/>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60702DA9"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MVar) on the total system for the </w:t>
      </w:r>
      <w:r>
        <w:rPr>
          <w:rFonts w:ascii="Arial" w:hAnsi="Arial" w:cs="Arial"/>
          <w:i/>
          <w:iCs/>
          <w:spacing w:val="-4"/>
          <w:sz w:val="21"/>
          <w:szCs w:val="21"/>
        </w:rPr>
        <w:t>average cold spe</w:t>
      </w:r>
      <w:r w:rsidR="001F0C8D">
        <w:rPr>
          <w:rFonts w:ascii="Arial" w:hAnsi="Arial" w:cs="Arial"/>
          <w:i/>
          <w:iCs/>
          <w:spacing w:val="-4"/>
          <w:sz w:val="21"/>
          <w:szCs w:val="21"/>
        </w:rPr>
        <w:t>ll</w:t>
      </w:r>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authorised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1214EFB2"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authorised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r w:rsidR="00E60331">
        <w:rPr>
          <w:rFonts w:ascii="Arial" w:hAnsi="Arial" w:cs="Arial"/>
          <w:sz w:val="21"/>
          <w:szCs w:val="21"/>
        </w:rPr>
        <w:t xml:space="preserve">the </w:t>
      </w:r>
      <w:r w:rsidR="00C14108" w:rsidRPr="00C14108">
        <w:rPr>
          <w:rFonts w:ascii="Arial" w:hAnsi="Arial" w:cs="Arial"/>
          <w:i/>
          <w:iCs/>
          <w:sz w:val="21"/>
          <w:szCs w:val="21"/>
        </w:rPr>
        <w:t>ISOP</w:t>
      </w:r>
      <w:r>
        <w:rPr>
          <w:rFonts w:ascii="Arial" w:hAnsi="Arial" w:cs="Arial"/>
          <w:sz w:val="21"/>
          <w:szCs w:val="21"/>
        </w:rPr>
        <w:t xml:space="preserve"> and which may be offered for purchase by</w:t>
      </w:r>
      <w:r w:rsidR="00E60331">
        <w:rPr>
          <w:rFonts w:ascii="Arial" w:hAnsi="Arial" w:cs="Arial"/>
          <w:sz w:val="21"/>
          <w:szCs w:val="21"/>
        </w:rPr>
        <w:t xml:space="preserve"> the </w:t>
      </w:r>
      <w:r w:rsidR="00C14108" w:rsidRPr="00C14108">
        <w:rPr>
          <w:rFonts w:ascii="Arial" w:hAnsi="Arial" w:cs="Arial"/>
          <w:i/>
          <w:iCs/>
          <w:sz w:val="21"/>
          <w:szCs w:val="21"/>
        </w:rPr>
        <w:t>ISOP</w:t>
      </w:r>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5"/>
        <w:gridCol w:w="4851"/>
      </w:tblGrid>
      <w:tr w:rsidR="00F438FB" w:rsidRPr="00636B7A" w14:paraId="0AE0D8B0" w14:textId="77777777" w:rsidTr="00DD78D5">
        <w:trPr>
          <w:trHeight w:val="300"/>
        </w:trPr>
        <w:tc>
          <w:tcPr>
            <w:tcW w:w="3405" w:type="dxa"/>
          </w:tcPr>
          <w:p w14:paraId="68C5EF2C" w14:textId="77777777" w:rsidR="00F438FB" w:rsidRPr="007772EC" w:rsidRDefault="00F438FB">
            <w:pPr>
              <w:kinsoku w:val="0"/>
              <w:overflowPunct w:val="0"/>
              <w:autoSpaceDE/>
              <w:autoSpaceDN/>
              <w:adjustRightInd/>
              <w:spacing w:before="120" w:after="120" w:line="240" w:lineRule="atLeast"/>
              <w:ind w:left="28" w:right="266"/>
              <w:textAlignment w:val="baseline"/>
              <w:rPr>
                <w:rFonts w:ascii="Arial" w:hAnsi="Arial" w:cs="Arial"/>
                <w:spacing w:val="-1"/>
                <w:sz w:val="22"/>
                <w:szCs w:val="22"/>
              </w:rPr>
            </w:pPr>
            <w:r w:rsidRPr="007772EC">
              <w:rPr>
                <w:rFonts w:ascii="Arial" w:hAnsi="Arial" w:cs="Arial"/>
                <w:spacing w:val="-1"/>
                <w:sz w:val="22"/>
                <w:szCs w:val="22"/>
              </w:rPr>
              <w:t>Assimilated Law</w:t>
            </w:r>
          </w:p>
        </w:tc>
        <w:tc>
          <w:tcPr>
            <w:tcW w:w="4851" w:type="dxa"/>
          </w:tcPr>
          <w:p w14:paraId="0C754B92" w14:textId="4C28F3B8" w:rsidR="00F438FB" w:rsidRPr="007772EC" w:rsidRDefault="003F0FB7">
            <w:pPr>
              <w:tabs>
                <w:tab w:val="left" w:pos="3384"/>
              </w:tabs>
              <w:kinsoku w:val="0"/>
              <w:overflowPunct w:val="0"/>
              <w:autoSpaceDE/>
              <w:autoSpaceDN/>
              <w:adjustRightInd/>
              <w:spacing w:before="120" w:after="120" w:line="240" w:lineRule="atLeast"/>
              <w:textAlignment w:val="baseline"/>
              <w:rPr>
                <w:rFonts w:ascii="Arial" w:hAnsi="Arial" w:cs="Arial"/>
                <w:spacing w:val="-1"/>
                <w:sz w:val="21"/>
                <w:szCs w:val="21"/>
              </w:rPr>
            </w:pPr>
            <w:r w:rsidRPr="007772EC">
              <w:rPr>
                <w:rStyle w:val="normaltextrun"/>
                <w:rFonts w:ascii="Arial" w:hAnsi="Arial" w:cs="Arial"/>
                <w:sz w:val="21"/>
                <w:szCs w:val="21"/>
                <w:u w:val="single"/>
                <w:shd w:val="clear" w:color="auto" w:fill="FFFFFF"/>
              </w:rPr>
              <w:t>H</w:t>
            </w:r>
            <w:r w:rsidR="00F438FB" w:rsidRPr="007772EC">
              <w:rPr>
                <w:rStyle w:val="normaltextrun"/>
                <w:rFonts w:ascii="Arial" w:hAnsi="Arial" w:cs="Arial"/>
                <w:sz w:val="21"/>
                <w:szCs w:val="21"/>
                <w:u w:val="single"/>
                <w:shd w:val="clear" w:color="auto" w:fill="FFFFFF"/>
              </w:rPr>
              <w:t>as the same meaning as that given by section 6(7) of the European Union (Withdrawal) Act 2018</w:t>
            </w:r>
            <w:r w:rsidRPr="007772EC">
              <w:rPr>
                <w:rStyle w:val="normaltextrun"/>
                <w:rFonts w:ascii="Arial" w:hAnsi="Arial" w:cs="Arial"/>
                <w:sz w:val="21"/>
                <w:szCs w:val="21"/>
                <w:u w:val="single"/>
                <w:shd w:val="clear" w:color="auto" w:fill="FFFFFF"/>
              </w:rPr>
              <w:t>.</w:t>
            </w:r>
            <w:r w:rsidR="00F438FB" w:rsidRPr="007772EC">
              <w:rPr>
                <w:rStyle w:val="normaltextrun"/>
                <w:rFonts w:ascii="Arial" w:hAnsi="Arial" w:cs="Arial"/>
                <w:sz w:val="21"/>
                <w:szCs w:val="21"/>
                <w:u w:val="single"/>
                <w:shd w:val="clear" w:color="auto" w:fill="FFFFFF"/>
              </w:rPr>
              <w:t> </w:t>
            </w:r>
            <w:r w:rsidR="00F438FB" w:rsidRPr="007772EC">
              <w:rPr>
                <w:rStyle w:val="eop"/>
                <w:rFonts w:ascii="Arial" w:hAnsi="Arial" w:cs="Arial"/>
                <w:sz w:val="21"/>
                <w:szCs w:val="21"/>
                <w:shd w:val="clear" w:color="auto" w:fill="FFFFFF"/>
              </w:rPr>
              <w:t> </w:t>
            </w:r>
          </w:p>
        </w:tc>
      </w:tr>
    </w:tbl>
    <w:p w14:paraId="19DB54CC" w14:textId="6C9A1BF6"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lastRenderedPageBreak/>
        <w:t>of offers and bids pursuant to the arrangements contained in the Balancing and Settlement Code (BSC)</w:t>
      </w:r>
    </w:p>
    <w:p w14:paraId="48B31F7A" w14:textId="269297E7" w:rsidR="006C6F2D" w:rsidRDefault="006C6F2D" w:rsidP="006C6F2D">
      <w:pPr>
        <w:widowControl/>
        <w:rPr>
          <w:rFonts w:ascii="Arial" w:hAnsi="Arial" w:cs="Arial"/>
          <w:spacing w:val="-2"/>
          <w:sz w:val="21"/>
          <w:szCs w:val="21"/>
        </w:rPr>
      </w:pPr>
      <w:r>
        <w:rPr>
          <w:sz w:val="24"/>
          <w:szCs w:val="24"/>
        </w:rPr>
        <w:t xml:space="preserve"> </w:t>
      </w:r>
    </w:p>
    <w:p w14:paraId="13F1E48A" w14:textId="5DA61CFE" w:rsidR="009C1403" w:rsidRDefault="00C6386D" w:rsidP="007772EC">
      <w:pPr>
        <w:widowControl/>
        <w:rPr>
          <w:rFonts w:ascii="Arial" w:hAnsi="Arial" w:cs="Arial"/>
          <w:spacing w:val="-2"/>
          <w:sz w:val="21"/>
          <w:szCs w:val="21"/>
        </w:rPr>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Ancillary Services</w:t>
      </w:r>
      <w:r>
        <w:rPr>
          <w:rFonts w:ascii="Arial" w:hAnsi="Arial" w:cs="Arial"/>
          <w:spacing w:val="-2"/>
          <w:sz w:val="21"/>
          <w:szCs w:val="21"/>
        </w:rPr>
        <w:t>;</w:t>
      </w:r>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1103A241"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r w:rsidR="00BE2D29">
        <w:rPr>
          <w:rFonts w:ascii="Arial" w:hAnsi="Arial" w:cs="Arial"/>
          <w:spacing w:val="-4"/>
          <w:sz w:val="21"/>
          <w:szCs w:val="21"/>
        </w:rPr>
        <w:t xml:space="preserve">the </w:t>
      </w:r>
      <w:r w:rsidR="00C14108" w:rsidRPr="00C14108">
        <w:rPr>
          <w:rFonts w:ascii="Arial" w:hAnsi="Arial" w:cs="Arial"/>
          <w:i/>
          <w:iCs/>
          <w:spacing w:val="-4"/>
          <w:sz w:val="21"/>
          <w:szCs w:val="21"/>
        </w:rPr>
        <w:t>ISOP</w:t>
      </w:r>
      <w:r>
        <w:rPr>
          <w:rFonts w:ascii="Arial" w:hAnsi="Arial" w:cs="Arial"/>
          <w:spacing w:val="-4"/>
          <w:sz w:val="21"/>
          <w:szCs w:val="21"/>
        </w:rPr>
        <w:t xml:space="preserve">, which serve to assist </w:t>
      </w:r>
      <w:r w:rsidR="00CD0431">
        <w:rPr>
          <w:rFonts w:ascii="Arial" w:hAnsi="Arial" w:cs="Arial"/>
          <w:spacing w:val="-4"/>
          <w:sz w:val="21"/>
          <w:szCs w:val="21"/>
        </w:rPr>
        <w:t xml:space="preserve">the </w:t>
      </w:r>
      <w:r w:rsidR="00C14108" w:rsidRPr="00C14108">
        <w:rPr>
          <w:rFonts w:ascii="Arial" w:hAnsi="Arial" w:cs="Arial"/>
          <w:i/>
          <w:iCs/>
          <w:spacing w:val="-4"/>
          <w:sz w:val="21"/>
          <w:szCs w:val="21"/>
        </w:rPr>
        <w:t>ISOP</w:t>
      </w:r>
      <w:r w:rsidR="0037502B">
        <w:rPr>
          <w:rFonts w:ascii="Arial" w:hAnsi="Arial" w:cs="Arial"/>
          <w:spacing w:val="-4"/>
          <w:sz w:val="21"/>
          <w:szCs w:val="21"/>
        </w:rPr>
        <w:t xml:space="preserve"> </w:t>
      </w:r>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r w:rsidR="00D870CB">
        <w:rPr>
          <w:rFonts w:ascii="Arial" w:hAnsi="Arial" w:cs="Arial"/>
          <w:spacing w:val="-4"/>
          <w:sz w:val="21"/>
          <w:szCs w:val="21"/>
        </w:rPr>
        <w:t>and</w:t>
      </w:r>
      <w:r>
        <w:rPr>
          <w:rFonts w:ascii="Arial" w:hAnsi="Arial" w:cs="Arial"/>
          <w:spacing w:val="-4"/>
          <w:sz w:val="21"/>
          <w:szCs w:val="21"/>
        </w:rPr>
        <w:t xml:space="preserve"> the Conditions of the </w:t>
      </w:r>
      <w:r w:rsidR="00362AAE" w:rsidRPr="00362AAE">
        <w:rPr>
          <w:rFonts w:ascii="Arial" w:hAnsi="Arial" w:cs="Arial"/>
          <w:i/>
          <w:iCs/>
          <w:spacing w:val="-4"/>
          <w:sz w:val="21"/>
          <w:szCs w:val="21"/>
        </w:rPr>
        <w:t>ESO Licence</w:t>
      </w:r>
      <w:r>
        <w:rPr>
          <w:rFonts w:ascii="Arial" w:hAnsi="Arial" w:cs="Arial"/>
          <w:spacing w:val="-4"/>
          <w:sz w:val="21"/>
          <w:szCs w:val="21"/>
        </w:rPr>
        <w:t xml:space="preserve"> or in doing so efficiently and economically.</w:t>
      </w:r>
    </w:p>
    <w:p w14:paraId="456555E5" w14:textId="77777777" w:rsidR="009C1403" w:rsidRDefault="00C6386D" w:rsidP="00FF4B8B">
      <w:pPr>
        <w:tabs>
          <w:tab w:val="left" w:pos="3312"/>
        </w:tabs>
        <w:kinsoku w:val="0"/>
        <w:overflowPunct w:val="0"/>
        <w:autoSpaceDE/>
        <w:autoSpaceDN/>
        <w:adjustRightInd/>
        <w:spacing w:before="469" w:line="224" w:lineRule="exact"/>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to take some account of year round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4961"/>
      </w:tblGrid>
      <w:tr w:rsidR="00787327" w:rsidRPr="00636B7A" w14:paraId="4DC70BA5" w14:textId="77777777" w:rsidTr="00DD78D5">
        <w:trPr>
          <w:trHeight w:val="300"/>
        </w:trPr>
        <w:tc>
          <w:tcPr>
            <w:tcW w:w="3403" w:type="dxa"/>
          </w:tcPr>
          <w:p w14:paraId="6019EBF6" w14:textId="77777777"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pacing w:val="-1"/>
                <w:sz w:val="21"/>
                <w:szCs w:val="21"/>
              </w:rPr>
              <w:t>Business Day</w:t>
            </w:r>
          </w:p>
        </w:tc>
        <w:tc>
          <w:tcPr>
            <w:tcW w:w="4961" w:type="dxa"/>
          </w:tcPr>
          <w:p w14:paraId="5D7E3513" w14:textId="30CD43DB" w:rsidR="00787327" w:rsidRPr="007772EC" w:rsidRDefault="00AE1521" w:rsidP="007772EC">
            <w:pPr>
              <w:tabs>
                <w:tab w:val="left" w:pos="3384"/>
              </w:tabs>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1"/>
                <w:sz w:val="21"/>
                <w:szCs w:val="21"/>
              </w:rPr>
              <w:t>A</w:t>
            </w:r>
            <w:r w:rsidR="00787327" w:rsidRPr="007772EC">
              <w:rPr>
                <w:rFonts w:ascii="Arial" w:hAnsi="Arial" w:cs="Arial"/>
                <w:spacing w:val="-1"/>
                <w:sz w:val="21"/>
                <w:szCs w:val="21"/>
              </w:rPr>
              <w:t xml:space="preserve">ny weekday (other than a Saturday) on which banks </w:t>
            </w:r>
            <w:r w:rsidR="00787327" w:rsidRPr="007772EC">
              <w:rPr>
                <w:rFonts w:ascii="Arial" w:hAnsi="Arial" w:cs="Arial"/>
                <w:sz w:val="21"/>
                <w:szCs w:val="21"/>
              </w:rPr>
              <w:t>are open for domestic business in the City of London</w:t>
            </w:r>
            <w:r w:rsidR="003F0FB7" w:rsidRPr="007772EC">
              <w:rPr>
                <w:rFonts w:ascii="Arial" w:hAnsi="Arial" w:cs="Arial"/>
                <w:sz w:val="21"/>
                <w:szCs w:val="21"/>
              </w:rPr>
              <w:t>.</w:t>
            </w:r>
          </w:p>
        </w:tc>
      </w:tr>
      <w:tr w:rsidR="00787327" w:rsidRPr="00636B7A" w14:paraId="332E5EFF" w14:textId="77777777" w:rsidTr="00DD78D5">
        <w:trPr>
          <w:trHeight w:val="300"/>
        </w:trPr>
        <w:tc>
          <w:tcPr>
            <w:tcW w:w="3403" w:type="dxa"/>
          </w:tcPr>
          <w:p w14:paraId="68168870" w14:textId="202BC5C2"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z w:val="21"/>
                <w:szCs w:val="21"/>
              </w:rPr>
              <w:t>Chairperson</w:t>
            </w:r>
          </w:p>
        </w:tc>
        <w:tc>
          <w:tcPr>
            <w:tcW w:w="4961" w:type="dxa"/>
          </w:tcPr>
          <w:p w14:paraId="437D262D" w14:textId="790D4501" w:rsidR="00787327" w:rsidRPr="007772EC" w:rsidRDefault="00AE1521" w:rsidP="007772EC">
            <w:pPr>
              <w:widowControl/>
              <w:spacing w:before="120" w:after="120" w:line="240" w:lineRule="atLeast"/>
              <w:jc w:val="both"/>
              <w:rPr>
                <w:rFonts w:ascii="Arial" w:hAnsi="Arial" w:cs="Arial"/>
                <w:sz w:val="21"/>
                <w:szCs w:val="21"/>
              </w:rPr>
            </w:pPr>
            <w:r>
              <w:rPr>
                <w:rFonts w:ascii="Arial" w:hAnsi="Arial" w:cs="Arial"/>
                <w:sz w:val="21"/>
                <w:szCs w:val="21"/>
              </w:rPr>
              <w:t>T</w:t>
            </w:r>
            <w:r w:rsidR="00787327" w:rsidRPr="007772EC">
              <w:rPr>
                <w:rFonts w:ascii="Arial" w:hAnsi="Arial" w:cs="Arial"/>
                <w:sz w:val="21"/>
                <w:szCs w:val="21"/>
              </w:rPr>
              <w:t xml:space="preserve">he </w:t>
            </w:r>
            <w:r w:rsidR="009E004F" w:rsidRPr="007772EC">
              <w:rPr>
                <w:rFonts w:ascii="Arial" w:hAnsi="Arial" w:cs="Arial"/>
                <w:i/>
                <w:iCs/>
                <w:sz w:val="21"/>
                <w:szCs w:val="21"/>
              </w:rPr>
              <w:t>C</w:t>
            </w:r>
            <w:r w:rsidR="00787327" w:rsidRPr="007772EC">
              <w:rPr>
                <w:rFonts w:ascii="Arial" w:hAnsi="Arial" w:cs="Arial"/>
                <w:i/>
                <w:iCs/>
                <w:sz w:val="21"/>
                <w:szCs w:val="21"/>
              </w:rPr>
              <w:t>hairperson</w:t>
            </w:r>
            <w:r w:rsidR="00787327" w:rsidRPr="007772EC">
              <w:rPr>
                <w:rFonts w:ascii="Arial" w:hAnsi="Arial" w:cs="Arial"/>
                <w:sz w:val="21"/>
                <w:szCs w:val="21"/>
              </w:rPr>
              <w:t xml:space="preserve"> of the </w:t>
            </w:r>
            <w:r w:rsidR="00FF671E" w:rsidRPr="007772EC">
              <w:rPr>
                <w:rFonts w:ascii="Arial" w:hAnsi="Arial" w:cs="Arial"/>
                <w:i/>
                <w:iCs/>
                <w:sz w:val="21"/>
                <w:szCs w:val="21"/>
              </w:rPr>
              <w:t>Panel</w:t>
            </w:r>
            <w:r w:rsidR="00787327" w:rsidRPr="007772EC">
              <w:rPr>
                <w:rFonts w:ascii="Arial" w:hAnsi="Arial" w:cs="Arial"/>
                <w:sz w:val="21"/>
                <w:szCs w:val="21"/>
              </w:rPr>
              <w:t xml:space="preserve"> appointed in</w:t>
            </w:r>
            <w:r w:rsidR="00787327" w:rsidRPr="007772EC">
              <w:rPr>
                <w:rFonts w:ascii="Arial" w:hAnsi="Arial" w:cs="Arial"/>
                <w:spacing w:val="-1"/>
                <w:sz w:val="21"/>
                <w:szCs w:val="21"/>
              </w:rPr>
              <w:t xml:space="preserve"> accordance with Paragraph </w:t>
            </w:r>
            <w:r w:rsidR="00936F92">
              <w:rPr>
                <w:rFonts w:ascii="Arial" w:hAnsi="Arial" w:cs="Arial"/>
                <w:spacing w:val="-1"/>
                <w:sz w:val="21"/>
                <w:szCs w:val="21"/>
              </w:rPr>
              <w:t>J.</w:t>
            </w:r>
            <w:r w:rsidR="00787327" w:rsidRPr="007772EC">
              <w:rPr>
                <w:rFonts w:ascii="Arial" w:hAnsi="Arial" w:cs="Arial"/>
                <w:spacing w:val="-1"/>
                <w:sz w:val="21"/>
                <w:szCs w:val="21"/>
              </w:rPr>
              <w:t>4.3</w:t>
            </w:r>
            <w:r w:rsidR="003F0FB7" w:rsidRPr="007772EC">
              <w:rPr>
                <w:rFonts w:ascii="Arial" w:hAnsi="Arial" w:cs="Arial"/>
                <w:spacing w:val="-1"/>
                <w:sz w:val="21"/>
                <w:szCs w:val="21"/>
              </w:rPr>
              <w:t>.</w:t>
            </w:r>
          </w:p>
        </w:tc>
      </w:tr>
      <w:tr w:rsidR="006558D4" w:rsidRPr="00636B7A" w14:paraId="28C970D9" w14:textId="77777777" w:rsidTr="00DD78D5">
        <w:trPr>
          <w:trHeight w:val="300"/>
        </w:trPr>
        <w:tc>
          <w:tcPr>
            <w:tcW w:w="3403" w:type="dxa"/>
          </w:tcPr>
          <w:p w14:paraId="78B40AFC" w14:textId="3C90CCE9" w:rsidR="006558D4" w:rsidRPr="006558D4" w:rsidRDefault="006558D4" w:rsidP="006558D4">
            <w:pPr>
              <w:kinsoku w:val="0"/>
              <w:overflowPunct w:val="0"/>
              <w:autoSpaceDE/>
              <w:autoSpaceDN/>
              <w:adjustRightInd/>
              <w:spacing w:before="120" w:after="120" w:line="240" w:lineRule="atLeast"/>
              <w:ind w:left="30"/>
              <w:textAlignment w:val="baseline"/>
              <w:rPr>
                <w:rFonts w:ascii="Arial" w:hAnsi="Arial" w:cs="Arial"/>
                <w:sz w:val="21"/>
                <w:szCs w:val="21"/>
              </w:rPr>
            </w:pPr>
            <w:r w:rsidRPr="00243AB0">
              <w:rPr>
                <w:rFonts w:ascii="Arial" w:hAnsi="Arial" w:cs="Arial"/>
                <w:sz w:val="21"/>
                <w:szCs w:val="21"/>
              </w:rPr>
              <w:t>Competitively Appointed Transmission Owner (CATO)</w:t>
            </w:r>
          </w:p>
        </w:tc>
        <w:tc>
          <w:tcPr>
            <w:tcW w:w="4961" w:type="dxa"/>
          </w:tcPr>
          <w:p w14:paraId="2E164E5F" w14:textId="1A11E761" w:rsidR="006558D4" w:rsidRPr="006558D4" w:rsidRDefault="006558D4" w:rsidP="006558D4">
            <w:pPr>
              <w:widowControl/>
              <w:spacing w:before="120" w:after="120" w:line="240" w:lineRule="atLeast"/>
              <w:jc w:val="both"/>
              <w:rPr>
                <w:rFonts w:ascii="Arial" w:hAnsi="Arial" w:cs="Arial"/>
                <w:sz w:val="21"/>
                <w:szCs w:val="21"/>
              </w:rPr>
            </w:pPr>
            <w:r w:rsidRPr="00243AB0">
              <w:rPr>
                <w:rFonts w:ascii="Arial" w:hAnsi="Arial" w:cs="Arial"/>
                <w:sz w:val="21"/>
                <w:szCs w:val="21"/>
              </w:rPr>
              <w:t xml:space="preserve">A person who is a holder of a transmission licence (as defined in Section 6(1)(b) of the Electricity Act 1989) to own and operate an </w:t>
            </w:r>
            <w:r w:rsidRPr="00243AB0">
              <w:rPr>
                <w:rFonts w:ascii="Arial" w:hAnsi="Arial" w:cs="Arial"/>
                <w:i/>
                <w:iCs/>
                <w:sz w:val="21"/>
                <w:szCs w:val="21"/>
              </w:rPr>
              <w:t>onshore transmission system</w:t>
            </w:r>
            <w:r w:rsidRPr="00243AB0">
              <w:rPr>
                <w:rFonts w:ascii="Arial" w:hAnsi="Arial" w:cs="Arial"/>
                <w:sz w:val="21"/>
                <w:szCs w:val="21"/>
              </w:rPr>
              <w:t xml:space="preserve"> that has been granted on the basis of competitive tendering undertaken pursuant to Section 6C of the Electricity Act 1989.</w:t>
            </w:r>
          </w:p>
        </w:tc>
      </w:tr>
      <w:tr w:rsidR="00787327" w:rsidRPr="00636B7A" w14:paraId="52DCA712" w14:textId="77777777" w:rsidTr="00DD78D5">
        <w:trPr>
          <w:trHeight w:val="300"/>
        </w:trPr>
        <w:tc>
          <w:tcPr>
            <w:tcW w:w="3403" w:type="dxa"/>
          </w:tcPr>
          <w:p w14:paraId="14FF1D87" w14:textId="77777777" w:rsidR="00787327" w:rsidRPr="007772EC" w:rsidRDefault="00787327">
            <w:pPr>
              <w:kinsoku w:val="0"/>
              <w:overflowPunct w:val="0"/>
              <w:autoSpaceDE/>
              <w:autoSpaceDN/>
              <w:adjustRightInd/>
              <w:spacing w:before="120" w:after="120" w:line="240" w:lineRule="atLeast"/>
              <w:ind w:left="30"/>
              <w:textAlignment w:val="baseline"/>
              <w:rPr>
                <w:rFonts w:ascii="Arial" w:hAnsi="Arial" w:cs="Arial"/>
                <w:spacing w:val="-8"/>
                <w:sz w:val="21"/>
                <w:szCs w:val="21"/>
              </w:rPr>
            </w:pPr>
            <w:r w:rsidRPr="007772EC">
              <w:rPr>
                <w:rFonts w:ascii="Arial" w:hAnsi="Arial" w:cs="Arial"/>
                <w:sz w:val="21"/>
                <w:szCs w:val="21"/>
              </w:rPr>
              <w:t>Core Industry Documents</w:t>
            </w:r>
          </w:p>
        </w:tc>
        <w:tc>
          <w:tcPr>
            <w:tcW w:w="4961" w:type="dxa"/>
          </w:tcPr>
          <w:p w14:paraId="1A1C830F" w14:textId="32518539" w:rsidR="00787327" w:rsidRPr="007772EC" w:rsidRDefault="003F0FB7" w:rsidP="007772EC">
            <w:pPr>
              <w:widowControl/>
              <w:spacing w:before="120" w:after="120" w:line="240" w:lineRule="atLeast"/>
              <w:jc w:val="both"/>
              <w:rPr>
                <w:rFonts w:ascii="Arial" w:hAnsi="Arial" w:cs="Arial"/>
                <w:sz w:val="21"/>
                <w:szCs w:val="21"/>
              </w:rPr>
            </w:pPr>
            <w:r w:rsidRPr="007772EC">
              <w:rPr>
                <w:rFonts w:ascii="Arial" w:hAnsi="Arial" w:cs="Arial"/>
                <w:sz w:val="21"/>
                <w:szCs w:val="21"/>
              </w:rPr>
              <w:t>S</w:t>
            </w:r>
            <w:r w:rsidR="00787327" w:rsidRPr="007772EC">
              <w:rPr>
                <w:rFonts w:ascii="Arial" w:hAnsi="Arial" w:cs="Arial"/>
                <w:sz w:val="21"/>
                <w:szCs w:val="21"/>
              </w:rPr>
              <w:t xml:space="preserve">hall have the same definition as in Standard Condition A1 of the </w:t>
            </w:r>
            <w:r w:rsidR="007027D2" w:rsidRPr="007772EC">
              <w:rPr>
                <w:rFonts w:ascii="Arial" w:hAnsi="Arial" w:cs="Arial"/>
                <w:i/>
                <w:iCs/>
                <w:sz w:val="21"/>
                <w:szCs w:val="21"/>
              </w:rPr>
              <w:t>t</w:t>
            </w:r>
            <w:r w:rsidR="00787327" w:rsidRPr="007772EC">
              <w:rPr>
                <w:rFonts w:ascii="Arial" w:hAnsi="Arial" w:cs="Arial"/>
                <w:i/>
                <w:iCs/>
                <w:sz w:val="21"/>
                <w:szCs w:val="21"/>
              </w:rPr>
              <w:t xml:space="preserve">ransmission </w:t>
            </w:r>
            <w:r w:rsidR="00E85922">
              <w:rPr>
                <w:rFonts w:ascii="Arial" w:hAnsi="Arial" w:cs="Arial"/>
                <w:i/>
                <w:iCs/>
                <w:sz w:val="21"/>
                <w:szCs w:val="21"/>
              </w:rPr>
              <w:t>licence</w:t>
            </w:r>
            <w:r w:rsidR="009D5298">
              <w:rPr>
                <w:rFonts w:ascii="Arial" w:hAnsi="Arial" w:cs="Arial"/>
                <w:sz w:val="21"/>
                <w:szCs w:val="21"/>
              </w:rPr>
              <w:t xml:space="preserve"> </w:t>
            </w:r>
            <w:r w:rsidR="009D6106" w:rsidRPr="009D6106">
              <w:rPr>
                <w:rFonts w:ascii="Arial" w:hAnsi="Arial" w:cs="Arial"/>
                <w:sz w:val="21"/>
                <w:szCs w:val="21"/>
              </w:rPr>
              <w:t xml:space="preserve">and licence condition A1.4 of the </w:t>
            </w:r>
            <w:r w:rsidR="009D6106" w:rsidRPr="007772EC">
              <w:rPr>
                <w:rFonts w:ascii="Arial" w:hAnsi="Arial" w:cs="Arial"/>
                <w:i/>
                <w:iCs/>
                <w:sz w:val="21"/>
                <w:szCs w:val="21"/>
              </w:rPr>
              <w:t xml:space="preserve">ESO </w:t>
            </w:r>
            <w:r w:rsidR="00DE1858">
              <w:rPr>
                <w:rFonts w:ascii="Arial" w:hAnsi="Arial" w:cs="Arial"/>
                <w:i/>
                <w:iCs/>
                <w:sz w:val="21"/>
                <w:szCs w:val="21"/>
              </w:rPr>
              <w:t>l</w:t>
            </w:r>
            <w:r w:rsidR="009D6106" w:rsidRPr="007772EC">
              <w:rPr>
                <w:rFonts w:ascii="Arial" w:hAnsi="Arial" w:cs="Arial"/>
                <w:i/>
                <w:iCs/>
                <w:sz w:val="21"/>
                <w:szCs w:val="21"/>
              </w:rPr>
              <w:t>icence</w:t>
            </w:r>
            <w:r w:rsidRPr="007772EC">
              <w:rPr>
                <w:rFonts w:ascii="Arial" w:hAnsi="Arial" w:cs="Arial"/>
                <w:sz w:val="21"/>
                <w:szCs w:val="21"/>
              </w:rPr>
              <w:t>.</w:t>
            </w:r>
          </w:p>
        </w:tc>
      </w:tr>
    </w:tbl>
    <w:p w14:paraId="16191699" w14:textId="316724BA"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0365461A"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2A2D9971" w:rsidR="009C1403" w:rsidRPr="000E4074"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sidRPr="000E4074">
        <w:rPr>
          <w:rFonts w:ascii="Arial" w:hAnsi="Arial" w:cs="Arial"/>
          <w:i/>
          <w:iCs/>
          <w:spacing w:val="-4"/>
          <w:sz w:val="21"/>
          <w:szCs w:val="21"/>
        </w:rPr>
        <w:lastRenderedPageBreak/>
        <w:t xml:space="preserve">transmission system </w:t>
      </w:r>
      <w:r w:rsidRPr="000E4074">
        <w:rPr>
          <w:rFonts w:ascii="Arial" w:hAnsi="Arial" w:cs="Arial"/>
          <w:spacing w:val="-4"/>
          <w:sz w:val="21"/>
          <w:szCs w:val="21"/>
        </w:rPr>
        <w:t xml:space="preserve">to convert alternating current electricity to direct current electricity, or vice-versa. A </w:t>
      </w:r>
      <w:r w:rsidRPr="000E4074">
        <w:rPr>
          <w:rFonts w:ascii="Arial" w:hAnsi="Arial" w:cs="Arial"/>
          <w:i/>
          <w:iCs/>
          <w:spacing w:val="-4"/>
          <w:sz w:val="21"/>
          <w:szCs w:val="21"/>
        </w:rPr>
        <w:t xml:space="preserve">DC Converter </w:t>
      </w:r>
      <w:r w:rsidRPr="000E4074">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E4074">
        <w:rPr>
          <w:rFonts w:ascii="Arial" w:hAnsi="Arial" w:cs="Arial"/>
          <w:i/>
          <w:iCs/>
          <w:spacing w:val="-4"/>
          <w:sz w:val="21"/>
          <w:szCs w:val="21"/>
        </w:rPr>
        <w:t xml:space="preserve">DC Converter </w:t>
      </w:r>
      <w:r w:rsidRPr="000E4074">
        <w:rPr>
          <w:rFonts w:ascii="Arial" w:hAnsi="Arial" w:cs="Arial"/>
          <w:spacing w:val="-4"/>
          <w:sz w:val="21"/>
          <w:szCs w:val="21"/>
        </w:rPr>
        <w:t>represents the bipolar configuration.</w:t>
      </w:r>
    </w:p>
    <w:p w14:paraId="3E8E2289" w14:textId="7C9D4395" w:rsidR="009C1403" w:rsidRDefault="009C1403" w:rsidP="009A0A49">
      <w:pPr>
        <w:tabs>
          <w:tab w:val="left" w:pos="3312"/>
        </w:tabs>
        <w:kinsoku w:val="0"/>
        <w:overflowPunct w:val="0"/>
        <w:autoSpaceDE/>
        <w:autoSpaceDN/>
        <w:adjustRightInd/>
        <w:spacing w:before="471" w:line="221" w:lineRule="exact"/>
        <w:textAlignment w:val="baseline"/>
        <w:rPr>
          <w:rFonts w:ascii="Arial" w:hAnsi="Arial" w:cs="Arial"/>
          <w:sz w:val="21"/>
          <w:szCs w:val="21"/>
        </w:rPr>
      </w:pPr>
    </w:p>
    <w:p w14:paraId="0071EFAF" w14:textId="77777777" w:rsidR="00897272" w:rsidRDefault="00897272" w:rsidP="00897272">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2E04AE71" w14:textId="77777777" w:rsidR="00897272" w:rsidRDefault="00897272" w:rsidP="00897272">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01419B75" w14:textId="77777777" w:rsidR="00403504" w:rsidRDefault="00403504">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p>
    <w:p w14:paraId="57570A95" w14:textId="4BFE9908"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3A077C1A"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r w:rsidR="00E652B9" w:rsidRPr="00E652B9">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for new types of substation.</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449D2EDF"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DD6AF9">
        <w:trPr>
          <w:trHeight w:hRule="exact" w:val="1174"/>
        </w:trPr>
        <w:tc>
          <w:tcPr>
            <w:tcW w:w="3245" w:type="dxa"/>
            <w:tcBorders>
              <w:top w:val="nil"/>
              <w:left w:val="nil"/>
              <w:bottom w:val="nil"/>
              <w:right w:val="nil"/>
            </w:tcBorders>
          </w:tcPr>
          <w:p w14:paraId="16B16815" w14:textId="4C30D0E7" w:rsidR="00773A18" w:rsidRDefault="00A51BB0" w:rsidP="00DD6AF9">
            <w:pPr>
              <w:kinsoku w:val="0"/>
              <w:overflowPunct w:val="0"/>
              <w:autoSpaceDE/>
              <w:autoSpaceDN/>
              <w:adjustRightInd/>
              <w:spacing w:after="673" w:line="240" w:lineRule="exact"/>
              <w:ind w:left="72"/>
              <w:textAlignment w:val="baseline"/>
              <w:rPr>
                <w:rFonts w:ascii="Arial" w:hAnsi="Arial" w:cs="Arial"/>
                <w:sz w:val="21"/>
                <w:szCs w:val="21"/>
              </w:rPr>
            </w:pPr>
            <w:r w:rsidRPr="00A51BB0">
              <w:rPr>
                <w:rFonts w:ascii="Arial" w:hAnsi="Arial" w:cs="Arial"/>
                <w:sz w:val="21"/>
                <w:szCs w:val="21"/>
              </w:rPr>
              <w:t>Electricity System Operator (ESO Licence</w:t>
            </w:r>
            <w:r w:rsidR="0014099D">
              <w:rPr>
                <w:rFonts w:ascii="Arial" w:hAnsi="Arial" w:cs="Arial"/>
                <w:sz w:val="21"/>
                <w:szCs w:val="21"/>
              </w:rPr>
              <w:t>)</w:t>
            </w:r>
          </w:p>
        </w:tc>
        <w:tc>
          <w:tcPr>
            <w:tcW w:w="5075" w:type="dxa"/>
            <w:tcBorders>
              <w:top w:val="nil"/>
              <w:left w:val="nil"/>
              <w:bottom w:val="nil"/>
              <w:right w:val="nil"/>
            </w:tcBorders>
          </w:tcPr>
          <w:p w14:paraId="2EF2A035" w14:textId="6278BB3B" w:rsidR="00773A18" w:rsidRDefault="00A51BB0" w:rsidP="00DD6AF9">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sidRPr="00A51BB0">
              <w:rPr>
                <w:rFonts w:ascii="Arial" w:hAnsi="Arial" w:cs="Arial"/>
                <w:spacing w:val="-6"/>
                <w:sz w:val="21"/>
                <w:szCs w:val="21"/>
              </w:rPr>
              <w:t xml:space="preserve"> </w:t>
            </w:r>
            <w:r w:rsidR="00B76B13">
              <w:rPr>
                <w:rFonts w:ascii="Arial" w:hAnsi="Arial" w:cs="Arial"/>
                <w:spacing w:val="-6"/>
                <w:sz w:val="21"/>
                <w:szCs w:val="21"/>
              </w:rPr>
              <w:t>A</w:t>
            </w:r>
            <w:r w:rsidRPr="00A51BB0">
              <w:rPr>
                <w:rFonts w:ascii="Arial" w:hAnsi="Arial" w:cs="Arial"/>
                <w:spacing w:val="-6"/>
                <w:sz w:val="21"/>
                <w:szCs w:val="21"/>
              </w:rPr>
              <w:t xml:space="preserve"> licence granted or treated as granted under section 6(1)(da) of the Electricity Act 1989</w:t>
            </w:r>
            <w:r w:rsidR="00773A18">
              <w:rPr>
                <w:rFonts w:ascii="Arial" w:hAnsi="Arial" w:cs="Arial"/>
                <w:spacing w:val="-6"/>
                <w:sz w:val="21"/>
                <w:szCs w:val="21"/>
              </w:rPr>
              <w:t>.</w:t>
            </w:r>
          </w:p>
        </w:tc>
      </w:tr>
    </w:tbl>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lastRenderedPageBreak/>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55560136" w14:textId="77777777" w:rsidR="00AF2D92" w:rsidRDefault="00AF2D92">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p>
    <w:p w14:paraId="5A45FFA7" w14:textId="4F5A46AC"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5BA0472C"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r w:rsidR="00E652B9" w:rsidRPr="00E652B9">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w:t>
      </w:r>
      <w:r>
        <w:rPr>
          <w:rFonts w:ascii="Arial" w:hAnsi="Arial" w:cs="Arial"/>
          <w:i/>
          <w:iCs/>
          <w:spacing w:val="-7"/>
          <w:sz w:val="21"/>
          <w:szCs w:val="21"/>
        </w:rPr>
        <w:lastRenderedPageBreak/>
        <w:t xml:space="preserve">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s, the demand diversity within the group should be taken into account.</w:t>
      </w:r>
    </w:p>
    <w:p w14:paraId="7C7EB023" w14:textId="77777777" w:rsidR="009C1403" w:rsidRDefault="009C1403">
      <w:pPr>
        <w:widowControl/>
        <w:rPr>
          <w:sz w:val="24"/>
          <w:szCs w:val="24"/>
        </w:rPr>
        <w:sectPr w:rsidR="009C1403">
          <w:headerReference w:type="default" r:id="rId31"/>
          <w:pgSz w:w="11904" w:h="16834"/>
          <w:pgMar w:top="1420" w:right="2027" w:bottom="508" w:left="1557" w:header="720" w:footer="720" w:gutter="0"/>
          <w:cols w:space="720"/>
          <w:noEndnote/>
        </w:sectPr>
      </w:pPr>
    </w:p>
    <w:p w14:paraId="23381D16" w14:textId="16783D4F"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w:lastRenderedPageBreak/>
        <mc:AlternateContent>
          <mc:Choice Requires="wps">
            <w:drawing>
              <wp:anchor distT="0" distB="0" distL="0" distR="0" simplePos="0" relativeHeight="251658243"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262" type="#_x0000_t202" style="position:absolute;left:0;text-align:left;margin-left:78.35pt;margin-top:72.1pt;width:129.95pt;height:23.5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r w:rsidR="0014099D">
        <w:rPr>
          <w:rFonts w:ascii="Arial" w:hAnsi="Arial" w:cs="Arial"/>
          <w:spacing w:val="-5"/>
          <w:sz w:val="21"/>
          <w:szCs w:val="21"/>
        </w:rPr>
        <w:t xml:space="preserve">the </w:t>
      </w:r>
      <w:r w:rsidR="00C14108" w:rsidRPr="00C14108">
        <w:rPr>
          <w:rFonts w:ascii="Arial" w:hAnsi="Arial" w:cs="Arial"/>
          <w:i/>
          <w:iCs/>
          <w:spacing w:val="-5"/>
          <w:sz w:val="21"/>
          <w:szCs w:val="21"/>
        </w:rPr>
        <w:t>ISOP</w:t>
      </w:r>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r w:rsidR="00BF15E7">
        <w:rPr>
          <w:rFonts w:ascii="Arial" w:hAnsi="Arial" w:cs="Arial"/>
          <w:spacing w:val="-5"/>
          <w:sz w:val="21"/>
          <w:szCs w:val="21"/>
        </w:rPr>
        <w:t xml:space="preserve">the </w:t>
      </w:r>
      <w:r w:rsidR="00C14108" w:rsidRPr="00C14108">
        <w:rPr>
          <w:rFonts w:ascii="Arial" w:hAnsi="Arial" w:cs="Arial"/>
          <w:i/>
          <w:iCs/>
          <w:spacing w:val="-5"/>
          <w:sz w:val="21"/>
          <w:szCs w:val="21"/>
        </w:rPr>
        <w:t>ISOP</w:t>
      </w:r>
      <w:r w:rsidR="00BF15E7">
        <w:rPr>
          <w:rFonts w:ascii="Arial" w:hAnsi="Arial" w:cs="Arial"/>
          <w:spacing w:val="-5"/>
          <w:sz w:val="21"/>
          <w:szCs w:val="21"/>
        </w:rPr>
        <w:t xml:space="preserve"> </w:t>
      </w:r>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32"/>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244"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263" type="#_x0000_t202" style="position:absolute;left:0;text-align:left;margin-left:83.05pt;margin-top:245.15pt;width:127.2pt;height:24.2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Jt3YyvsBAADf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6EE63B47" w14:textId="77777777" w:rsidR="00AF2D92" w:rsidRDefault="00AF2D92">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1D270C76" w14:textId="3823FBB5" w:rsidR="00DA5791" w:rsidRDefault="006B25B7" w:rsidP="007772EC">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
      <w:r w:rsidRPr="006B25B7">
        <w:rPr>
          <w:rFonts w:ascii="Arial" w:hAnsi="Arial" w:cs="Arial"/>
          <w:spacing w:val="-3"/>
          <w:sz w:val="21"/>
          <w:szCs w:val="21"/>
        </w:rPr>
        <w:t>Gas System Planner  Licence</w:t>
      </w:r>
      <w:r>
        <w:rPr>
          <w:rFonts w:ascii="Arial" w:hAnsi="Arial" w:cs="Arial"/>
          <w:spacing w:val="-3"/>
          <w:sz w:val="21"/>
          <w:szCs w:val="21"/>
        </w:rPr>
        <w:tab/>
      </w:r>
      <w:r>
        <w:rPr>
          <w:rFonts w:ascii="Arial" w:hAnsi="Arial" w:cs="Arial"/>
          <w:spacing w:val="-3"/>
          <w:sz w:val="21"/>
          <w:szCs w:val="21"/>
        </w:rPr>
        <w:tab/>
      </w:r>
      <w:r w:rsidR="00FA5737">
        <w:rPr>
          <w:rFonts w:ascii="Arial" w:hAnsi="Arial" w:cs="Arial"/>
          <w:spacing w:val="-3"/>
          <w:sz w:val="21"/>
          <w:szCs w:val="21"/>
        </w:rPr>
        <w:t>A</w:t>
      </w:r>
      <w:r w:rsidRPr="006B25B7">
        <w:rPr>
          <w:rFonts w:ascii="Arial" w:hAnsi="Arial" w:cs="Arial"/>
          <w:spacing w:val="-3"/>
          <w:sz w:val="21"/>
          <w:szCs w:val="21"/>
        </w:rPr>
        <w:t xml:space="preserve"> licence granted or treated as granted under section 7AA(1) of the Gas Act 1986</w:t>
      </w:r>
      <w:r w:rsidR="00D253F6">
        <w:rPr>
          <w:rFonts w:ascii="Arial" w:hAnsi="Arial" w:cs="Arial"/>
          <w:spacing w:val="-3"/>
          <w:sz w:val="21"/>
          <w:szCs w:val="21"/>
        </w:rPr>
        <w:t>.</w:t>
      </w:r>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577C26B8"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5"/>
          <w:sz w:val="21"/>
          <w:szCs w:val="21"/>
        </w:rPr>
        <w:t xml:space="preserve">licensees </w:t>
      </w:r>
      <w:r>
        <w:rPr>
          <w:rFonts w:ascii="Arial" w:hAnsi="Arial" w:cs="Arial"/>
          <w:spacing w:val="-5"/>
          <w:sz w:val="21"/>
          <w:szCs w:val="21"/>
        </w:rPr>
        <w:t>for new types of substation</w:t>
      </w:r>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3"/>
        <w:gridCol w:w="4961"/>
      </w:tblGrid>
      <w:tr w:rsidR="007B293E" w:rsidRPr="00636B7A" w14:paraId="03E0D342" w14:textId="77777777" w:rsidTr="007772EC">
        <w:trPr>
          <w:trHeight w:val="300"/>
        </w:trPr>
        <w:tc>
          <w:tcPr>
            <w:tcW w:w="3403" w:type="dxa"/>
          </w:tcPr>
          <w:p w14:paraId="72977AED" w14:textId="77777777" w:rsidR="007B293E" w:rsidRPr="007772EC" w:rsidRDefault="007B293E">
            <w:pPr>
              <w:widowControl/>
              <w:tabs>
                <w:tab w:val="left" w:pos="1985"/>
              </w:tabs>
              <w:autoSpaceDE/>
              <w:autoSpaceDN/>
              <w:adjustRightInd/>
              <w:spacing w:before="120" w:after="120" w:line="240" w:lineRule="atLeast"/>
              <w:ind w:left="1985" w:hanging="1985"/>
              <w:textAlignment w:val="baseline"/>
              <w:rPr>
                <w:rFonts w:ascii="Arial" w:hAnsi="Arial" w:cs="Arial"/>
                <w:color w:val="000000"/>
                <w:spacing w:val="6"/>
                <w:sz w:val="21"/>
                <w:szCs w:val="21"/>
                <w:lang w:eastAsia="en-US"/>
              </w:rPr>
            </w:pPr>
            <w:r w:rsidRPr="007772EC">
              <w:rPr>
                <w:rFonts w:ascii="Arial" w:hAnsi="Arial" w:cs="Arial"/>
                <w:spacing w:val="-2"/>
                <w:sz w:val="21"/>
                <w:szCs w:val="21"/>
              </w:rPr>
              <w:t>Governance Framework</w:t>
            </w:r>
          </w:p>
        </w:tc>
        <w:tc>
          <w:tcPr>
            <w:tcW w:w="4961" w:type="dxa"/>
          </w:tcPr>
          <w:p w14:paraId="3853DA0C" w14:textId="4C01DB9C" w:rsidR="007B293E" w:rsidRPr="007772EC" w:rsidRDefault="00B25446" w:rsidP="007772EC">
            <w:pPr>
              <w:tabs>
                <w:tab w:val="left" w:pos="2016"/>
              </w:tabs>
              <w:kinsoku w:val="0"/>
              <w:overflowPunct w:val="0"/>
              <w:autoSpaceDE/>
              <w:autoSpaceDN/>
              <w:adjustRightInd/>
              <w:spacing w:before="120" w:after="120" w:line="240" w:lineRule="atLeast"/>
              <w:jc w:val="both"/>
              <w:textAlignment w:val="baseline"/>
              <w:rPr>
                <w:rFonts w:ascii="Arial" w:hAnsi="Arial" w:cs="Arial"/>
                <w:bCs/>
                <w:color w:val="000000"/>
                <w:spacing w:val="6"/>
                <w:sz w:val="21"/>
                <w:szCs w:val="21"/>
                <w:lang w:eastAsia="en-US"/>
              </w:rPr>
            </w:pPr>
            <w:r w:rsidRPr="007772EC">
              <w:rPr>
                <w:rFonts w:ascii="Arial" w:hAnsi="Arial" w:cs="Arial"/>
                <w:spacing w:val="11"/>
                <w:sz w:val="21"/>
                <w:szCs w:val="21"/>
              </w:rPr>
              <w:t>Means the</w:t>
            </w:r>
            <w:r w:rsidR="007B293E" w:rsidRPr="007772EC">
              <w:rPr>
                <w:rFonts w:ascii="Arial" w:hAnsi="Arial" w:cs="Arial"/>
                <w:spacing w:val="11"/>
                <w:sz w:val="21"/>
                <w:szCs w:val="21"/>
              </w:rPr>
              <w:t xml:space="preserve"> SQSS Governance Framework</w:t>
            </w:r>
            <w:r w:rsidRPr="007772EC">
              <w:rPr>
                <w:rFonts w:ascii="Arial" w:hAnsi="Arial" w:cs="Arial"/>
                <w:spacing w:val="11"/>
                <w:sz w:val="21"/>
                <w:szCs w:val="21"/>
              </w:rPr>
              <w:t xml:space="preserve"> as contained in Appendix J.</w:t>
            </w:r>
          </w:p>
        </w:tc>
      </w:tr>
    </w:tbl>
    <w:p w14:paraId="7ADF3965" w14:textId="317B49C1"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9F92682" w14:textId="77777777" w:rsidR="00AF2D92" w:rsidRDefault="00AF2D92">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p>
    <w:p w14:paraId="63A3C40B" w14:textId="0ACCB2EF"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7A90D4C6"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r>
        <w:rPr>
          <w:rFonts w:ascii="Arial" w:hAnsi="Arial" w:cs="Arial"/>
          <w:i/>
          <w:iCs/>
          <w:spacing w:val="-3"/>
          <w:sz w:val="21"/>
          <w:szCs w:val="21"/>
        </w:rPr>
        <w:t xml:space="preserve">licensees </w:t>
      </w:r>
      <w:r>
        <w:rPr>
          <w:rFonts w:ascii="Arial" w:hAnsi="Arial" w:cs="Arial"/>
          <w:spacing w:val="-3"/>
          <w:sz w:val="21"/>
          <w:szCs w:val="21"/>
        </w:rPr>
        <w:t>for new types of substation.</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w:t>
      </w:r>
      <w:r>
        <w:rPr>
          <w:rFonts w:ascii="Arial" w:hAnsi="Arial" w:cs="Arial"/>
          <w:i/>
          <w:iCs/>
          <w:spacing w:val="-3"/>
          <w:sz w:val="21"/>
          <w:szCs w:val="21"/>
        </w:rPr>
        <w:lastRenderedPageBreak/>
        <w:t xml:space="preserve">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09A74906" w:rsidR="004F56DB" w:rsidRDefault="00A557D7"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00A557D7">
        <w:rPr>
          <w:rFonts w:ascii="Arial" w:hAnsi="Arial" w:cs="Arial"/>
          <w:i/>
          <w:iCs/>
          <w:sz w:val="21"/>
          <w:szCs w:val="21"/>
        </w:rPr>
        <w:t>Information Request Notice</w:t>
      </w:r>
      <w:r w:rsidR="004F56DB">
        <w:tab/>
      </w:r>
      <w:r w:rsidR="7742F102" w:rsidRPr="5D9186BE">
        <w:rPr>
          <w:rFonts w:ascii="Arial" w:hAnsi="Arial" w:cs="Arial"/>
          <w:sz w:val="21"/>
          <w:szCs w:val="21"/>
        </w:rPr>
        <w:t xml:space="preserve"> </w:t>
      </w:r>
      <w:r w:rsidR="1F28B8C6" w:rsidRPr="5D9186BE">
        <w:rPr>
          <w:rFonts w:ascii="Arial" w:hAnsi="Arial" w:cs="Arial"/>
          <w:sz w:val="21"/>
          <w:szCs w:val="21"/>
        </w:rPr>
        <w:t xml:space="preserve">A notice that will be issued by the </w:t>
      </w:r>
      <w:r w:rsidR="00C14108" w:rsidRPr="00C14108">
        <w:rPr>
          <w:rFonts w:ascii="Arial" w:hAnsi="Arial" w:cs="Arial"/>
          <w:i/>
          <w:iCs/>
          <w:sz w:val="21"/>
          <w:szCs w:val="21"/>
        </w:rPr>
        <w:t>ISOP</w:t>
      </w:r>
      <w:r w:rsidR="1F28B8C6" w:rsidRPr="5D9186BE">
        <w:rPr>
          <w:rFonts w:ascii="Arial" w:hAnsi="Arial" w:cs="Arial"/>
          <w:sz w:val="21"/>
          <w:szCs w:val="21"/>
        </w:rPr>
        <w:t xml:space="preserve"> to a relevant party setting out the </w:t>
      </w:r>
      <w:r w:rsidR="00C14108" w:rsidRPr="00C14108">
        <w:rPr>
          <w:rFonts w:ascii="Arial" w:hAnsi="Arial" w:cs="Arial"/>
          <w:i/>
          <w:iCs/>
          <w:sz w:val="21"/>
          <w:szCs w:val="21"/>
        </w:rPr>
        <w:t>ISOP</w:t>
      </w:r>
      <w:r w:rsidR="1F28B8C6" w:rsidRPr="5D9186BE">
        <w:rPr>
          <w:rFonts w:ascii="Arial" w:hAnsi="Arial" w:cs="Arial"/>
          <w:sz w:val="21"/>
          <w:szCs w:val="21"/>
        </w:rPr>
        <w:t xml:space="preserve">’s reasonable requirements for relevant information in accordance with section 172 of the Energy Act 2023. This will be prepared in accordance with the </w:t>
      </w:r>
      <w:r w:rsidR="00C14108" w:rsidRPr="00C14108">
        <w:rPr>
          <w:rFonts w:ascii="Arial" w:hAnsi="Arial" w:cs="Arial"/>
          <w:i/>
          <w:iCs/>
          <w:sz w:val="21"/>
          <w:szCs w:val="21"/>
        </w:rPr>
        <w:t>ISOP</w:t>
      </w:r>
      <w:r w:rsidR="1F28B8C6" w:rsidRPr="5D9186BE">
        <w:rPr>
          <w:rFonts w:ascii="Arial" w:hAnsi="Arial" w:cs="Arial"/>
          <w:sz w:val="21"/>
          <w:szCs w:val="21"/>
        </w:rPr>
        <w:t xml:space="preserve">’s published </w:t>
      </w:r>
      <w:r w:rsidR="00F375D4" w:rsidRPr="5D9186BE">
        <w:rPr>
          <w:rFonts w:ascii="Arial" w:hAnsi="Arial" w:cs="Arial"/>
          <w:sz w:val="21"/>
          <w:szCs w:val="21"/>
        </w:rPr>
        <w:t>information request statement</w:t>
      </w:r>
      <w:r w:rsidR="1F28B8C6" w:rsidRPr="5D9186BE">
        <w:rPr>
          <w:rFonts w:ascii="Arial" w:hAnsi="Arial" w:cs="Arial"/>
          <w:sz w:val="21"/>
          <w:szCs w:val="21"/>
        </w:rPr>
        <w:t>.</w:t>
      </w:r>
    </w:p>
    <w:p w14:paraId="7CA4A9A5" w14:textId="77777777" w:rsidR="00D863B8" w:rsidRDefault="00D863B8">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46BD2EEB" w14:textId="5B53693D"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5D9186BE">
        <w:rPr>
          <w:rFonts w:ascii="Arial" w:hAnsi="Arial" w:cs="Arial"/>
          <w:sz w:val="21"/>
          <w:szCs w:val="21"/>
        </w:rPr>
        <w:t>Information Request Statement</w:t>
      </w:r>
      <w:r w:rsidR="2550465D" w:rsidRPr="5D9186BE">
        <w:rPr>
          <w:rFonts w:ascii="Arial" w:hAnsi="Arial" w:cs="Arial"/>
          <w:sz w:val="21"/>
          <w:szCs w:val="21"/>
        </w:rPr>
        <w:t xml:space="preserve">    </w:t>
      </w:r>
      <w:r w:rsidR="004F56DB">
        <w:tab/>
      </w:r>
      <w:r w:rsidRPr="5D9186BE">
        <w:rPr>
          <w:rFonts w:ascii="Arial" w:hAnsi="Arial" w:cs="Arial"/>
          <w:sz w:val="21"/>
          <w:szCs w:val="21"/>
        </w:rPr>
        <w:t xml:space="preserve">A statement prepared and published by the </w:t>
      </w:r>
      <w:r w:rsidR="00C14108" w:rsidRPr="00C14108">
        <w:rPr>
          <w:rFonts w:ascii="Arial" w:hAnsi="Arial" w:cs="Arial"/>
          <w:i/>
          <w:iCs/>
          <w:sz w:val="21"/>
          <w:szCs w:val="21"/>
        </w:rPr>
        <w:t>ISOP</w:t>
      </w:r>
      <w:r w:rsidRPr="5D9186BE">
        <w:rPr>
          <w:rFonts w:ascii="Arial" w:hAnsi="Arial" w:cs="Arial"/>
          <w:sz w:val="21"/>
          <w:szCs w:val="21"/>
        </w:rPr>
        <w:t>, in accordance with section 172 of the Energy Act 2023 and condition D2</w:t>
      </w:r>
      <w:r w:rsidR="00F375D4">
        <w:rPr>
          <w:rFonts w:ascii="Arial" w:hAnsi="Arial" w:cs="Arial"/>
          <w:sz w:val="21"/>
          <w:szCs w:val="21"/>
        </w:rPr>
        <w:t>.</w:t>
      </w:r>
      <w:r w:rsidRPr="5D9186BE">
        <w:rPr>
          <w:rFonts w:ascii="Arial" w:hAnsi="Arial" w:cs="Arial"/>
          <w:sz w:val="21"/>
          <w:szCs w:val="21"/>
        </w:rPr>
        <w:t xml:space="preserve">5 of its </w:t>
      </w:r>
      <w:r w:rsidR="35AD7C19" w:rsidRPr="5D9186BE">
        <w:rPr>
          <w:rFonts w:ascii="Arial" w:hAnsi="Arial" w:cs="Arial"/>
          <w:i/>
          <w:iCs/>
          <w:sz w:val="21"/>
          <w:szCs w:val="21"/>
        </w:rPr>
        <w:t>ESO Licence</w:t>
      </w:r>
      <w:r w:rsidRPr="5D9186BE">
        <w:rPr>
          <w:rFonts w:ascii="Arial" w:hAnsi="Arial" w:cs="Arial"/>
          <w:sz w:val="21"/>
          <w:szCs w:val="21"/>
        </w:rPr>
        <w:t xml:space="preserve"> and </w:t>
      </w:r>
      <w:r w:rsidR="00CC4EA0">
        <w:rPr>
          <w:rFonts w:ascii="Arial" w:hAnsi="Arial" w:cs="Arial"/>
          <w:i/>
          <w:iCs/>
          <w:sz w:val="21"/>
          <w:szCs w:val="21"/>
        </w:rPr>
        <w:t>Gas System Planner</w:t>
      </w:r>
      <w:r w:rsidR="649AC59E" w:rsidRPr="5D9186BE">
        <w:rPr>
          <w:rFonts w:ascii="Arial" w:hAnsi="Arial" w:cs="Arial"/>
          <w:i/>
          <w:iCs/>
          <w:sz w:val="21"/>
          <w:szCs w:val="21"/>
        </w:rPr>
        <w:t xml:space="preserve"> Licence</w:t>
      </w:r>
      <w:r w:rsidRPr="5D9186BE">
        <w:rPr>
          <w:rFonts w:ascii="Arial" w:hAnsi="Arial" w:cs="Arial"/>
          <w:sz w:val="21"/>
          <w:szCs w:val="21"/>
        </w:rPr>
        <w:t xml:space="preserve">, setting out the process that the </w:t>
      </w:r>
      <w:r w:rsidR="00C14108" w:rsidRPr="00C14108">
        <w:rPr>
          <w:rFonts w:ascii="Arial" w:hAnsi="Arial" w:cs="Arial"/>
          <w:i/>
          <w:iCs/>
          <w:sz w:val="21"/>
          <w:szCs w:val="21"/>
        </w:rPr>
        <w:t>ISOP</w:t>
      </w:r>
      <w:r w:rsidRPr="5D9186BE">
        <w:rPr>
          <w:rFonts w:ascii="Arial" w:hAnsi="Arial" w:cs="Arial"/>
          <w:sz w:val="21"/>
          <w:szCs w:val="21"/>
        </w:rPr>
        <w:t xml:space="preserve"> will follow when requesting information from relevant parties by the issue of an </w:t>
      </w:r>
      <w:r w:rsidR="00146682">
        <w:rPr>
          <w:rFonts w:ascii="Arial" w:hAnsi="Arial" w:cs="Arial"/>
          <w:i/>
          <w:iCs/>
          <w:sz w:val="21"/>
          <w:szCs w:val="21"/>
        </w:rPr>
        <w:t>i</w:t>
      </w:r>
      <w:r w:rsidR="00A557D7" w:rsidRPr="00A557D7">
        <w:rPr>
          <w:rFonts w:ascii="Arial" w:hAnsi="Arial" w:cs="Arial"/>
          <w:i/>
          <w:iCs/>
          <w:sz w:val="21"/>
          <w:szCs w:val="21"/>
        </w:rPr>
        <w:t xml:space="preserve">nformation </w:t>
      </w:r>
      <w:r w:rsidR="00146682">
        <w:rPr>
          <w:rFonts w:ascii="Arial" w:hAnsi="Arial" w:cs="Arial"/>
          <w:i/>
          <w:iCs/>
          <w:sz w:val="21"/>
          <w:szCs w:val="21"/>
        </w:rPr>
        <w:t>r</w:t>
      </w:r>
      <w:r w:rsidR="00A557D7" w:rsidRPr="00A557D7">
        <w:rPr>
          <w:rFonts w:ascii="Arial" w:hAnsi="Arial" w:cs="Arial"/>
          <w:i/>
          <w:iCs/>
          <w:sz w:val="21"/>
          <w:szCs w:val="21"/>
        </w:rPr>
        <w:t xml:space="preserve">equest </w:t>
      </w:r>
      <w:r w:rsidR="00146682">
        <w:rPr>
          <w:rFonts w:ascii="Arial" w:hAnsi="Arial" w:cs="Arial"/>
          <w:i/>
          <w:iCs/>
          <w:sz w:val="21"/>
          <w:szCs w:val="21"/>
        </w:rPr>
        <w:t>n</w:t>
      </w:r>
      <w:r w:rsidR="00A557D7" w:rsidRPr="00A557D7">
        <w:rPr>
          <w:rFonts w:ascii="Arial" w:hAnsi="Arial" w:cs="Arial"/>
          <w:i/>
          <w:iCs/>
          <w:sz w:val="21"/>
          <w:szCs w:val="21"/>
        </w:rPr>
        <w:t>otice</w:t>
      </w:r>
      <w:r w:rsidR="003F0FB7">
        <w:rPr>
          <w:rFonts w:ascii="Arial" w:hAnsi="Arial" w:cs="Arial"/>
          <w:sz w:val="21"/>
          <w:szCs w:val="21"/>
        </w:rPr>
        <w:t>.</w:t>
      </w:r>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rsidP="007772EC">
      <w:pPr>
        <w:kinsoku w:val="0"/>
        <w:overflowPunct w:val="0"/>
        <w:autoSpaceDE/>
        <w:autoSpaceDN/>
        <w:adjustRightInd/>
        <w:spacing w:before="22" w:after="210" w:line="221" w:lineRule="exact"/>
        <w:ind w:left="3312" w:right="72"/>
        <w:textAlignment w:val="baseline"/>
        <w:rPr>
          <w:rFonts w:ascii="Arial" w:hAnsi="Arial" w:cs="Arial"/>
          <w:sz w:val="21"/>
          <w:szCs w:val="21"/>
        </w:rPr>
      </w:pPr>
      <w:r>
        <w:rPr>
          <w:rFonts w:ascii="Arial" w:hAnsi="Arial" w:cs="Arial"/>
          <w:sz w:val="21"/>
          <w:szCs w:val="21"/>
        </w:rPr>
        <w:t xml:space="preserve">of 1320MW. From April 1st 2014, this is a </w:t>
      </w:r>
      <w:r>
        <w:rPr>
          <w:rFonts w:ascii="Arial" w:hAnsi="Arial" w:cs="Arial"/>
          <w:i/>
          <w:iCs/>
          <w:sz w:val="21"/>
          <w:szCs w:val="21"/>
        </w:rPr>
        <w:t xml:space="preserve">loss of power infeed </w:t>
      </w:r>
      <w:r>
        <w:rPr>
          <w:rFonts w:ascii="Arial" w:hAnsi="Arial" w:cs="Arial"/>
          <w:sz w:val="21"/>
          <w:szCs w:val="21"/>
        </w:rPr>
        <w:t>risk of 1800MW.</w:t>
      </w:r>
    </w:p>
    <w:tbl>
      <w:tblPr>
        <w:tblW w:w="8514" w:type="dxa"/>
        <w:tblLayout w:type="fixed"/>
        <w:tblCellMar>
          <w:left w:w="0" w:type="dxa"/>
          <w:right w:w="0" w:type="dxa"/>
        </w:tblCellMar>
        <w:tblLook w:val="0000" w:firstRow="0" w:lastRow="0" w:firstColumn="0" w:lastColumn="0" w:noHBand="0" w:noVBand="0"/>
      </w:tblPr>
      <w:tblGrid>
        <w:gridCol w:w="3264"/>
        <w:gridCol w:w="5250"/>
      </w:tblGrid>
      <w:tr w:rsidR="009C1403" w14:paraId="600D08CD" w14:textId="77777777" w:rsidTr="007772EC">
        <w:trPr>
          <w:trHeight w:hRule="exact" w:val="2768"/>
        </w:trPr>
        <w:tc>
          <w:tcPr>
            <w:tcW w:w="3264" w:type="dxa"/>
            <w:tcBorders>
              <w:top w:val="nil"/>
              <w:left w:val="nil"/>
              <w:bottom w:val="nil"/>
              <w:right w:val="nil"/>
            </w:tcBorders>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250" w:type="dxa"/>
            <w:tcBorders>
              <w:top w:val="nil"/>
              <w:left w:val="nil"/>
              <w:bottom w:val="nil"/>
              <w:right w:val="nil"/>
            </w:tcBorders>
          </w:tcPr>
          <w:p w14:paraId="5C565EB0" w14:textId="77777777" w:rsidR="004F56DB" w:rsidRDefault="00C6386D"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intertrip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p w14:paraId="43B05DD8" w14:textId="41F542D3" w:rsidR="00891E99" w:rsidRDefault="00891E99"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245"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264" type="#_x0000_t202" style="position:absolute;left:0;text-align:left;margin-left:80.8pt;margin-top:67.6pt;width:404.6pt;height:46.8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voltage collapse;</w:t>
      </w:r>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such that accessible reactive reserves are exhausted;</w:t>
      </w:r>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credible demand sensitivities</w:t>
      </w:r>
      <w:r>
        <w:rPr>
          <w:rFonts w:ascii="Arial" w:hAnsi="Arial" w:cs="Arial"/>
          <w:spacing w:val="-3"/>
          <w:sz w:val="21"/>
          <w:szCs w:val="21"/>
        </w:rPr>
        <w:t>;</w:t>
      </w:r>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w:t>
      </w:r>
      <w:r>
        <w:rPr>
          <w:rFonts w:ascii="Arial" w:hAnsi="Arial" w:cs="Arial"/>
          <w:spacing w:val="-7"/>
          <w:sz w:val="21"/>
          <w:szCs w:val="21"/>
        </w:rPr>
        <w:lastRenderedPageBreak/>
        <w:t>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29F91FEE" w:rsidR="009C1403" w:rsidRDefault="00C6386D" w:rsidP="007772EC">
      <w:pPr>
        <w:kinsoku w:val="0"/>
        <w:overflowPunct w:val="0"/>
        <w:autoSpaceDE/>
        <w:autoSpaceDN/>
        <w:adjustRightInd/>
        <w:spacing w:before="16" w:after="120" w:line="230" w:lineRule="exact"/>
        <w:ind w:left="3384" w:right="72"/>
        <w:jc w:val="both"/>
        <w:textAlignment w:val="baseline"/>
        <w:rPr>
          <w:rFonts w:ascii="Arial" w:hAnsi="Arial" w:cs="Arial"/>
          <w:spacing w:val="-5"/>
          <w:sz w:val="21"/>
          <w:szCs w:val="21"/>
        </w:rPr>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licensees</w:t>
      </w:r>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7FBC3EAA" w14:textId="77777777" w:rsidR="00BA1E92"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z w:val="21"/>
          <w:szCs w:val="21"/>
        </w:rPr>
      </w:pPr>
      <w:r w:rsidRPr="5D9186BE">
        <w:rPr>
          <w:rFonts w:ascii="Arial" w:hAnsi="Arial" w:cs="Arial"/>
          <w:sz w:val="21"/>
          <w:szCs w:val="21"/>
        </w:rPr>
        <w:t>Independent System Operator</w:t>
      </w:r>
    </w:p>
    <w:p w14:paraId="4F3F19D4" w14:textId="3BA7639B" w:rsidR="00F61484"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pacing w:val="-2"/>
          <w:sz w:val="21"/>
          <w:szCs w:val="21"/>
        </w:rPr>
      </w:pPr>
      <w:r w:rsidRPr="5D9186BE">
        <w:rPr>
          <w:rFonts w:ascii="Arial" w:hAnsi="Arial" w:cs="Arial"/>
          <w:sz w:val="21"/>
          <w:szCs w:val="21"/>
        </w:rPr>
        <w:t>and Planner</w:t>
      </w:r>
      <w:r>
        <w:rPr>
          <w:rFonts w:ascii="Arial" w:hAnsi="Arial" w:cs="Arial"/>
          <w:sz w:val="21"/>
          <w:szCs w:val="21"/>
        </w:rPr>
        <w:t xml:space="preserve"> (</w:t>
      </w:r>
      <w:r w:rsidR="00C14108" w:rsidRPr="00C14108">
        <w:rPr>
          <w:rFonts w:ascii="Arial" w:hAnsi="Arial" w:cs="Arial"/>
          <w:i/>
          <w:iCs/>
          <w:sz w:val="21"/>
          <w:szCs w:val="21"/>
        </w:rPr>
        <w:t>ISOP</w:t>
      </w:r>
      <w:r>
        <w:rPr>
          <w:rFonts w:ascii="Arial" w:hAnsi="Arial" w:cs="Arial"/>
          <w:i/>
          <w:iCs/>
          <w:sz w:val="21"/>
          <w:szCs w:val="21"/>
        </w:rPr>
        <w:t>)</w:t>
      </w:r>
      <w:r w:rsidR="4EA5B00D" w:rsidRPr="5D9186BE">
        <w:rPr>
          <w:rFonts w:ascii="Arial" w:hAnsi="Arial" w:cs="Arial"/>
          <w:i/>
          <w:iCs/>
          <w:sz w:val="21"/>
          <w:szCs w:val="21"/>
        </w:rPr>
        <w:t xml:space="preserve">                        </w:t>
      </w:r>
      <w:r w:rsidR="003F0FB7">
        <w:rPr>
          <w:rFonts w:ascii="Arial" w:hAnsi="Arial" w:cs="Arial"/>
          <w:sz w:val="21"/>
          <w:szCs w:val="21"/>
        </w:rPr>
        <w:t>M</w:t>
      </w:r>
      <w:r w:rsidR="37E8E4AB" w:rsidRPr="5D9186BE">
        <w:rPr>
          <w:rFonts w:ascii="Arial" w:hAnsi="Arial" w:cs="Arial"/>
          <w:sz w:val="21"/>
          <w:szCs w:val="21"/>
        </w:rPr>
        <w:t xml:space="preserve">eans a person designated by the Secretary of State under section 162 of the Energy Act 2023 as the holder of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37E8E4AB" w:rsidRPr="5D9186BE">
        <w:rPr>
          <w:rFonts w:ascii="Arial" w:hAnsi="Arial" w:cs="Arial"/>
          <w:sz w:val="21"/>
          <w:szCs w:val="21"/>
        </w:rPr>
        <w:t xml:space="preserve">, and the </w:t>
      </w:r>
      <w:r w:rsidR="000F462E">
        <w:rPr>
          <w:rFonts w:ascii="Arial" w:hAnsi="Arial" w:cs="Arial"/>
          <w:i/>
          <w:iCs/>
          <w:sz w:val="21"/>
          <w:szCs w:val="21"/>
        </w:rPr>
        <w:t>Gas System Planner</w:t>
      </w:r>
      <w:r w:rsidR="649AC59E" w:rsidRPr="5D9186BE">
        <w:rPr>
          <w:rFonts w:ascii="Arial" w:hAnsi="Arial" w:cs="Arial"/>
          <w:i/>
          <w:iCs/>
          <w:sz w:val="21"/>
          <w:szCs w:val="21"/>
        </w:rPr>
        <w:t xml:space="preserve"> </w:t>
      </w:r>
      <w:r w:rsidR="001F22A7">
        <w:rPr>
          <w:rFonts w:ascii="Arial" w:hAnsi="Arial" w:cs="Arial"/>
          <w:i/>
          <w:iCs/>
          <w:sz w:val="21"/>
          <w:szCs w:val="21"/>
        </w:rPr>
        <w:t>l</w:t>
      </w:r>
      <w:r w:rsidR="649AC59E" w:rsidRPr="5D9186BE">
        <w:rPr>
          <w:rFonts w:ascii="Arial" w:hAnsi="Arial" w:cs="Arial"/>
          <w:i/>
          <w:iCs/>
          <w:sz w:val="21"/>
          <w:szCs w:val="21"/>
        </w:rPr>
        <w:t>icence</w:t>
      </w:r>
      <w:r w:rsidR="37E8E4AB" w:rsidRPr="5D9186BE">
        <w:rPr>
          <w:rFonts w:ascii="Arial" w:hAnsi="Arial" w:cs="Arial"/>
          <w:sz w:val="21"/>
          <w:szCs w:val="21"/>
        </w:rPr>
        <w:t>, for the time being that person is the NESO</w:t>
      </w:r>
      <w:r w:rsidR="003F0FB7">
        <w:rPr>
          <w:rFonts w:ascii="Arial" w:hAnsi="Arial" w:cs="Arial"/>
          <w:sz w:val="21"/>
          <w:szCs w:val="21"/>
        </w:rPr>
        <w:t>.</w:t>
      </w:r>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 xml:space="preserve"> </w:t>
      </w:r>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100MW or more;</w:t>
      </w:r>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10MW or more;</w:t>
      </w:r>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w:t>
      </w:r>
      <w:r>
        <w:rPr>
          <w:rFonts w:ascii="Arial" w:hAnsi="Arial" w:cs="Arial"/>
          <w:i/>
          <w:iCs/>
          <w:sz w:val="21"/>
          <w:szCs w:val="21"/>
        </w:rPr>
        <w:lastRenderedPageBreak/>
        <w:t xml:space="preserve">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265A4DC6"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5103"/>
      </w:tblGrid>
      <w:tr w:rsidR="007D3D69" w:rsidRPr="00636B7A" w14:paraId="24A21C9C" w14:textId="77777777" w:rsidTr="00DD78D5">
        <w:trPr>
          <w:trHeight w:val="300"/>
        </w:trPr>
        <w:tc>
          <w:tcPr>
            <w:tcW w:w="3153" w:type="dxa"/>
          </w:tcPr>
          <w:p w14:paraId="34420245" w14:textId="77777777" w:rsidR="007D3D69" w:rsidRPr="007772EC" w:rsidRDefault="007D3D69">
            <w:pPr>
              <w:widowControl/>
              <w:tabs>
                <w:tab w:val="left" w:pos="1985"/>
              </w:tabs>
              <w:autoSpaceDE/>
              <w:autoSpaceDN/>
              <w:adjustRightInd/>
              <w:spacing w:before="120" w:after="120" w:line="240" w:lineRule="atLeast"/>
              <w:ind w:left="1985" w:hanging="1985"/>
              <w:textAlignment w:val="baseline"/>
              <w:rPr>
                <w:rFonts w:ascii="Arial" w:hAnsi="Arial" w:cs="Arial"/>
                <w:bCs/>
                <w:color w:val="000000"/>
                <w:spacing w:val="6"/>
                <w:sz w:val="21"/>
                <w:szCs w:val="21"/>
                <w:lang w:eastAsia="en-US"/>
              </w:rPr>
            </w:pPr>
            <w:r w:rsidRPr="007772EC">
              <w:rPr>
                <w:rFonts w:ascii="Arial" w:hAnsi="Arial" w:cs="Arial"/>
                <w:bCs/>
                <w:color w:val="000000"/>
                <w:spacing w:val="6"/>
                <w:sz w:val="21"/>
                <w:szCs w:val="21"/>
                <w:lang w:eastAsia="en-US"/>
              </w:rPr>
              <w:t>Licensee</w:t>
            </w:r>
          </w:p>
        </w:tc>
        <w:tc>
          <w:tcPr>
            <w:tcW w:w="5103" w:type="dxa"/>
          </w:tcPr>
          <w:p w14:paraId="635DE835" w14:textId="1FA4FC64" w:rsidR="007D3D69" w:rsidRPr="007772EC" w:rsidRDefault="00EB2531" w:rsidP="007772EC">
            <w:pPr>
              <w:kinsoku w:val="0"/>
              <w:overflowPunct w:val="0"/>
              <w:autoSpaceDE/>
              <w:autoSpaceDN/>
              <w:adjustRightInd/>
              <w:spacing w:before="120" w:after="120" w:line="240" w:lineRule="atLeast"/>
              <w:jc w:val="both"/>
              <w:textAlignment w:val="baseline"/>
              <w:rPr>
                <w:rFonts w:ascii="Arial" w:hAnsi="Arial" w:cs="Arial"/>
                <w:spacing w:val="7"/>
                <w:sz w:val="21"/>
                <w:szCs w:val="21"/>
              </w:rPr>
            </w:pPr>
            <w:r w:rsidRPr="007772EC">
              <w:rPr>
                <w:rFonts w:ascii="Arial" w:hAnsi="Arial" w:cs="Arial"/>
                <w:bCs/>
                <w:color w:val="000000"/>
                <w:spacing w:val="6"/>
                <w:sz w:val="21"/>
                <w:szCs w:val="21"/>
                <w:lang w:eastAsia="en-US"/>
              </w:rPr>
              <w:t>M</w:t>
            </w:r>
            <w:r w:rsidR="007D3D69" w:rsidRPr="007772EC">
              <w:rPr>
                <w:rFonts w:ascii="Arial" w:hAnsi="Arial" w:cs="Arial"/>
                <w:bCs/>
                <w:color w:val="000000"/>
                <w:spacing w:val="6"/>
                <w:sz w:val="21"/>
                <w:szCs w:val="21"/>
                <w:lang w:eastAsia="en-US"/>
              </w:rPr>
              <w:t>ean</w:t>
            </w:r>
            <w:r w:rsidRPr="007772EC">
              <w:rPr>
                <w:rFonts w:ascii="Arial" w:hAnsi="Arial" w:cs="Arial"/>
                <w:bCs/>
                <w:color w:val="000000"/>
                <w:spacing w:val="6"/>
                <w:sz w:val="21"/>
                <w:szCs w:val="21"/>
                <w:lang w:eastAsia="en-US"/>
              </w:rPr>
              <w:t>s</w:t>
            </w:r>
            <w:r w:rsidR="007D3D69" w:rsidRPr="007772EC">
              <w:rPr>
                <w:rFonts w:ascii="Arial" w:hAnsi="Arial" w:cs="Arial"/>
                <w:bCs/>
                <w:color w:val="000000"/>
                <w:spacing w:val="6"/>
                <w:sz w:val="21"/>
                <w:szCs w:val="21"/>
                <w:lang w:eastAsia="en-US"/>
              </w:rPr>
              <w:t xml:space="preserve"> the holder</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for the time being</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of a </w:t>
            </w:r>
            <w:r w:rsidR="007D3D69" w:rsidRPr="007772EC">
              <w:rPr>
                <w:rFonts w:ascii="Arial" w:hAnsi="Arial" w:cs="Arial"/>
                <w:i/>
                <w:color w:val="000000"/>
                <w:spacing w:val="6"/>
                <w:sz w:val="21"/>
                <w:szCs w:val="21"/>
                <w:lang w:eastAsia="en-US"/>
              </w:rPr>
              <w:t>Transmission Licence</w:t>
            </w:r>
            <w:r w:rsidR="007D3D69" w:rsidRPr="007772EC">
              <w:rPr>
                <w:rFonts w:ascii="Arial" w:hAnsi="Arial" w:cs="Arial"/>
                <w:bCs/>
                <w:color w:val="000000"/>
                <w:spacing w:val="6"/>
                <w:sz w:val="21"/>
                <w:szCs w:val="21"/>
                <w:lang w:eastAsia="en-US"/>
              </w:rPr>
              <w:t xml:space="preserve"> or the </w:t>
            </w:r>
            <w:r w:rsidR="00C14108" w:rsidRPr="007772EC">
              <w:rPr>
                <w:rFonts w:ascii="Arial" w:hAnsi="Arial" w:cs="Arial"/>
                <w:bCs/>
                <w:i/>
                <w:iCs/>
                <w:color w:val="000000"/>
                <w:spacing w:val="6"/>
                <w:sz w:val="21"/>
                <w:szCs w:val="21"/>
                <w:lang w:eastAsia="en-US"/>
              </w:rPr>
              <w:t>ISOP</w:t>
            </w:r>
            <w:r w:rsidR="007D3D69" w:rsidRPr="007772EC">
              <w:rPr>
                <w:rFonts w:ascii="Arial" w:hAnsi="Arial" w:cs="Arial"/>
                <w:bCs/>
                <w:color w:val="000000"/>
                <w:spacing w:val="6"/>
                <w:sz w:val="21"/>
                <w:szCs w:val="21"/>
                <w:lang w:eastAsia="en-US"/>
              </w:rPr>
              <w:t xml:space="preserve"> as the holder of the </w:t>
            </w:r>
            <w:r w:rsidR="007D3D69" w:rsidRPr="007772EC">
              <w:rPr>
                <w:rFonts w:ascii="Arial" w:hAnsi="Arial" w:cs="Arial"/>
                <w:bCs/>
                <w:i/>
                <w:iCs/>
                <w:color w:val="000000"/>
                <w:spacing w:val="6"/>
                <w:sz w:val="21"/>
                <w:szCs w:val="21"/>
                <w:lang w:eastAsia="en-US"/>
              </w:rPr>
              <w:t>ESO Licence</w:t>
            </w:r>
            <w:r w:rsidR="007D3D69" w:rsidRPr="007772EC">
              <w:rPr>
                <w:rFonts w:ascii="Arial" w:hAnsi="Arial" w:cs="Arial"/>
                <w:bCs/>
                <w:color w:val="000000"/>
                <w:spacing w:val="6"/>
                <w:sz w:val="21"/>
                <w:szCs w:val="21"/>
                <w:lang w:eastAsia="en-US"/>
              </w:rPr>
              <w:t>, and in each case being a party that is required by their licence to comply with the Security and Quality of Supply Standard</w:t>
            </w:r>
            <w:r w:rsidR="00B2364C">
              <w:rPr>
                <w:rFonts w:ascii="Arial" w:hAnsi="Arial" w:cs="Arial"/>
                <w:bCs/>
                <w:color w:val="000000"/>
                <w:spacing w:val="6"/>
                <w:sz w:val="21"/>
                <w:szCs w:val="21"/>
                <w:lang w:eastAsia="en-US"/>
              </w:rPr>
              <w:t xml:space="preserve"> </w:t>
            </w:r>
            <w:r w:rsidR="00D21213">
              <w:rPr>
                <w:rFonts w:ascii="Arial" w:hAnsi="Arial" w:cs="Arial"/>
                <w:bCs/>
                <w:color w:val="000000"/>
                <w:spacing w:val="6"/>
                <w:sz w:val="21"/>
                <w:szCs w:val="21"/>
                <w:lang w:eastAsia="en-US"/>
              </w:rPr>
              <w:t xml:space="preserve">as approved by the </w:t>
            </w:r>
            <w:r w:rsidR="00D21213" w:rsidRPr="007772EC">
              <w:rPr>
                <w:rFonts w:ascii="Arial" w:hAnsi="Arial" w:cs="Arial"/>
                <w:bCs/>
                <w:i/>
                <w:iCs/>
                <w:color w:val="000000"/>
                <w:spacing w:val="6"/>
                <w:sz w:val="21"/>
                <w:szCs w:val="21"/>
                <w:lang w:eastAsia="en-US"/>
              </w:rPr>
              <w:t>Authority</w:t>
            </w:r>
            <w:r w:rsidR="007D3D69" w:rsidRPr="007772EC">
              <w:rPr>
                <w:rFonts w:ascii="Arial" w:hAnsi="Arial" w:cs="Arial"/>
                <w:bCs/>
                <w:color w:val="000000"/>
                <w:spacing w:val="6"/>
                <w:sz w:val="21"/>
                <w:szCs w:val="21"/>
                <w:lang w:eastAsia="en-US"/>
              </w:rPr>
              <w:t>, and shall be construed accordingly</w:t>
            </w:r>
            <w:r w:rsidR="00191A38" w:rsidRPr="007772EC">
              <w:rPr>
                <w:rFonts w:ascii="Arial" w:hAnsi="Arial" w:cs="Arial"/>
                <w:bCs/>
                <w:color w:val="000000"/>
                <w:spacing w:val="6"/>
                <w:sz w:val="21"/>
                <w:szCs w:val="21"/>
                <w:lang w:eastAsia="en-US"/>
              </w:rPr>
              <w:t>.</w:t>
            </w:r>
          </w:p>
        </w:tc>
      </w:tr>
    </w:tbl>
    <w:p w14:paraId="7488099F" w14:textId="3AFC844C"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4F5EA06D" w14:textId="77777777" w:rsidR="006A6867" w:rsidRDefault="006A6867">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p>
    <w:p w14:paraId="1246F9B2" w14:textId="145DC128" w:rsidR="009C1403" w:rsidRDefault="006A6867">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sz w:val="24"/>
          <w:szCs w:val="24"/>
        </w:rPr>
        <w:t xml:space="preserve"> </w:t>
      </w:r>
      <w:r w:rsidR="00C6386D">
        <w:rPr>
          <w:rFonts w:ascii="Arial" w:hAnsi="Arial" w:cs="Arial"/>
          <w:spacing w:val="-4"/>
          <w:sz w:val="21"/>
          <w:szCs w:val="21"/>
        </w:rPr>
        <w:t>Loss of Power Infeed</w:t>
      </w:r>
      <w:r w:rsidR="00C6386D">
        <w:rPr>
          <w:rFonts w:ascii="Arial" w:hAnsi="Arial" w:cs="Arial"/>
          <w:spacing w:val="-4"/>
          <w:sz w:val="21"/>
          <w:szCs w:val="21"/>
        </w:rPr>
        <w:tab/>
        <w:t xml:space="preserve">The output of a </w:t>
      </w:r>
      <w:r w:rsidR="00C6386D">
        <w:rPr>
          <w:rFonts w:ascii="Arial" w:hAnsi="Arial" w:cs="Arial"/>
          <w:i/>
          <w:iCs/>
          <w:spacing w:val="-4"/>
          <w:sz w:val="21"/>
          <w:szCs w:val="21"/>
        </w:rPr>
        <w:t xml:space="preserve">generating unit </w:t>
      </w:r>
      <w:r w:rsidR="00C6386D">
        <w:rPr>
          <w:rFonts w:ascii="Arial" w:hAnsi="Arial" w:cs="Arial"/>
          <w:spacing w:val="-4"/>
          <w:sz w:val="21"/>
          <w:szCs w:val="21"/>
        </w:rPr>
        <w:t xml:space="preserve">or a group of </w:t>
      </w:r>
      <w:r w:rsidR="00C6386D">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w:t>
      </w:r>
      <w:r>
        <w:rPr>
          <w:rFonts w:ascii="Arial" w:hAnsi="Arial" w:cs="Arial"/>
          <w:spacing w:val="-7"/>
          <w:sz w:val="21"/>
          <w:szCs w:val="21"/>
        </w:rPr>
        <w:lastRenderedPageBreak/>
        <w:t xml:space="preserve">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through one or more interlinks, the re-distribution should be taken into account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taken into account.</w:t>
      </w:r>
    </w:p>
    <w:p w14:paraId="44B64DC6" w14:textId="77777777" w:rsidR="006A6867" w:rsidRDefault="006A6867">
      <w:pPr>
        <w:tabs>
          <w:tab w:val="left" w:pos="3312"/>
        </w:tabs>
        <w:kinsoku w:val="0"/>
        <w:overflowPunct w:val="0"/>
        <w:autoSpaceDE/>
        <w:autoSpaceDN/>
        <w:adjustRightInd/>
        <w:spacing w:before="26" w:line="233" w:lineRule="exact"/>
        <w:ind w:left="72"/>
        <w:textAlignment w:val="baseline"/>
        <w:rPr>
          <w:rFonts w:ascii="Arial" w:hAnsi="Arial" w:cs="Arial"/>
          <w:spacing w:val="5"/>
          <w:sz w:val="21"/>
          <w:szCs w:val="21"/>
        </w:rPr>
      </w:pPr>
    </w:p>
    <w:p w14:paraId="25833584" w14:textId="183BAF07"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20CFB48B"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failure </w:t>
      </w:r>
      <w:r>
        <w:rPr>
          <w:rFonts w:ascii="Arial" w:hAnsi="Arial" w:cs="Arial"/>
          <w:spacing w:val="-7"/>
          <w:sz w:val="21"/>
          <w:szCs w:val="21"/>
        </w:rPr>
        <w:t xml:space="preserve">to maintain the potential to provide the supply capacity in full. For the avoidance of doubt, where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w:t>
      </w:r>
      <w:r>
        <w:rPr>
          <w:rFonts w:ascii="Arial" w:hAnsi="Arial" w:cs="Arial"/>
          <w:spacing w:val="-7"/>
          <w:sz w:val="21"/>
          <w:szCs w:val="21"/>
        </w:rPr>
        <w:t xml:space="preserve">do maintain the potential to provide a supply but, following an outage, demand is lost because of circuit configurations not under the control of the </w:t>
      </w:r>
      <w:r w:rsidR="00A83BAD" w:rsidRPr="00A83BAD">
        <w:rPr>
          <w:rFonts w:ascii="Arial" w:hAnsi="Arial" w:cs="Arial"/>
          <w:i/>
          <w:iCs/>
          <w:spacing w:val="-7"/>
          <w:sz w:val="21"/>
          <w:szCs w:val="21"/>
        </w:rPr>
        <w:t>Licensee</w:t>
      </w:r>
      <w:r>
        <w:rPr>
          <w:rFonts w:ascii="Arial" w:hAnsi="Arial" w:cs="Arial"/>
          <w:i/>
          <w:iCs/>
          <w:spacing w:val="-7"/>
          <w:sz w:val="21"/>
          <w:szCs w:val="21"/>
        </w:rPr>
        <w:t>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supergrid</w:t>
            </w:r>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 xml:space="preserve">supergrid,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3F31B6BA" w14:textId="77777777" w:rsidR="006A6867" w:rsidRDefault="006A6867">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p>
    <w:p w14:paraId="2D82A21B" w14:textId="7DB5B6C6"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r>
        <w:rPr>
          <w:rFonts w:ascii="Arial" w:hAnsi="Arial" w:cs="Arial"/>
          <w:spacing w:val="-1"/>
          <w:sz w:val="21"/>
          <w:szCs w:val="21"/>
        </w:rPr>
        <w:t>two line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an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50MW or more but less than 100MW;</w:t>
      </w:r>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317CF7E9" w14:textId="77777777" w:rsidR="00231298" w:rsidRDefault="60BF2A2C"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245"/>
      </w:tblGrid>
      <w:tr w:rsidR="00231298" w:rsidRPr="00636B7A" w:rsidDel="00396561" w14:paraId="5BC32EF2" w14:textId="77777777" w:rsidTr="00DD78D5">
        <w:trPr>
          <w:trHeight w:val="300"/>
        </w:trPr>
        <w:tc>
          <w:tcPr>
            <w:tcW w:w="2977" w:type="dxa"/>
          </w:tcPr>
          <w:p w14:paraId="223F7359" w14:textId="77777777" w:rsidR="00231298" w:rsidRPr="007772EC" w:rsidDel="00396561" w:rsidRDefault="00231298">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5"/>
                <w:sz w:val="21"/>
                <w:szCs w:val="21"/>
              </w:rPr>
              <w:t>Member</w:t>
            </w:r>
          </w:p>
        </w:tc>
        <w:tc>
          <w:tcPr>
            <w:tcW w:w="5245" w:type="dxa"/>
          </w:tcPr>
          <w:p w14:paraId="7738DEAB" w14:textId="7FBD0A66" w:rsidR="00231298" w:rsidRPr="007772EC" w:rsidDel="00396561" w:rsidRDefault="002A6B2C"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pacing w:val="5"/>
                <w:sz w:val="21"/>
                <w:szCs w:val="21"/>
              </w:rPr>
              <w:t>A</w:t>
            </w:r>
            <w:r w:rsidR="00231298" w:rsidRPr="007772EC">
              <w:rPr>
                <w:rFonts w:ascii="Arial" w:hAnsi="Arial" w:cs="Arial"/>
                <w:spacing w:val="5"/>
                <w:sz w:val="21"/>
                <w:szCs w:val="21"/>
              </w:rPr>
              <w:t xml:space="preserve"> person duly appointed in accordance with</w:t>
            </w:r>
            <w:r w:rsidR="00231298" w:rsidRPr="007772EC">
              <w:rPr>
                <w:rFonts w:ascii="Arial" w:hAnsi="Arial" w:cs="Arial"/>
                <w:sz w:val="21"/>
                <w:szCs w:val="21"/>
              </w:rPr>
              <w:t xml:space="preserve"> Paragraph 4.6 to be a Member of the </w:t>
            </w:r>
            <w:r w:rsidR="00231298" w:rsidRPr="007772EC">
              <w:rPr>
                <w:rFonts w:ascii="Arial" w:hAnsi="Arial" w:cs="Arial"/>
                <w:i/>
                <w:iCs/>
                <w:sz w:val="21"/>
                <w:szCs w:val="21"/>
              </w:rPr>
              <w:t>Panel</w:t>
            </w:r>
            <w:r w:rsidR="003F0FB7" w:rsidRPr="007772EC">
              <w:rPr>
                <w:rFonts w:ascii="Arial" w:hAnsi="Arial" w:cs="Arial"/>
                <w:sz w:val="21"/>
                <w:szCs w:val="21"/>
              </w:rPr>
              <w:t>.</w:t>
            </w:r>
          </w:p>
        </w:tc>
      </w:tr>
    </w:tbl>
    <w:p w14:paraId="2F69198E" w14:textId="1244ED5C" w:rsidR="00A207DF" w:rsidRDefault="066BA332"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Minister of the Crown</w:t>
      </w:r>
      <w:r w:rsidR="00EE40A1">
        <w:tab/>
      </w:r>
      <w:r w:rsidR="61A658A6" w:rsidRPr="5D9186BE">
        <w:rPr>
          <w:rFonts w:ascii="Arial" w:hAnsi="Arial" w:cs="Arial"/>
          <w:sz w:val="21"/>
          <w:szCs w:val="21"/>
        </w:rPr>
        <w:t xml:space="preserve"> </w:t>
      </w:r>
      <w:r w:rsidRPr="5D9186BE">
        <w:rPr>
          <w:rFonts w:ascii="Arial" w:hAnsi="Arial" w:cs="Arial"/>
          <w:sz w:val="21"/>
          <w:szCs w:val="21"/>
        </w:rPr>
        <w:t xml:space="preserve">As defined in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lastRenderedPageBreak/>
        <w:t>National Electricity Transmission</w:t>
      </w:r>
    </w:p>
    <w:p w14:paraId="1FA1D502" w14:textId="7887F337" w:rsidR="009C1403" w:rsidRDefault="00C3185C" w:rsidP="007772EC">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r w:rsidR="00362AAE" w:rsidRPr="00362AAE">
        <w:rPr>
          <w:rFonts w:ascii="Arial" w:hAnsi="Arial" w:cs="Arial"/>
          <w:i/>
          <w:iCs/>
          <w:sz w:val="21"/>
          <w:szCs w:val="21"/>
        </w:rPr>
        <w:t xml:space="preserve">ESO </w:t>
      </w:r>
      <w:r w:rsidR="009202AD">
        <w:rPr>
          <w:rFonts w:ascii="Arial" w:hAnsi="Arial" w:cs="Arial"/>
          <w:i/>
          <w:iCs/>
          <w:sz w:val="21"/>
          <w:szCs w:val="21"/>
        </w:rPr>
        <w:t>l</w:t>
      </w:r>
      <w:r w:rsidR="00362AAE" w:rsidRPr="00362AAE">
        <w:rPr>
          <w:rFonts w:ascii="Arial" w:hAnsi="Arial" w:cs="Arial"/>
          <w:i/>
          <w:iCs/>
          <w:sz w:val="21"/>
          <w:szCs w:val="21"/>
        </w:rPr>
        <w:t>icence</w:t>
      </w:r>
      <w:r w:rsidR="00965BE3">
        <w:rPr>
          <w:rFonts w:ascii="Arial" w:hAnsi="Arial" w:cs="Arial"/>
          <w:sz w:val="21"/>
          <w:szCs w:val="21"/>
        </w:rPr>
        <w:t xml:space="preserve"> </w:t>
      </w:r>
    </w:p>
    <w:p w14:paraId="21687737" w14:textId="77777777" w:rsidR="009C1403" w:rsidRDefault="009C1403">
      <w:pPr>
        <w:widowControl/>
        <w:rPr>
          <w:sz w:val="24"/>
          <w:szCs w:val="24"/>
        </w:rPr>
      </w:pP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5245"/>
      </w:tblGrid>
      <w:tr w:rsidR="00232B2A" w:rsidRPr="00636B7A" w:rsidDel="00396561" w14:paraId="0532CDC3" w14:textId="77777777" w:rsidTr="00DD78D5">
        <w:trPr>
          <w:trHeight w:val="300"/>
        </w:trPr>
        <w:tc>
          <w:tcPr>
            <w:tcW w:w="3011" w:type="dxa"/>
          </w:tcPr>
          <w:p w14:paraId="12DF0F9C" w14:textId="77777777" w:rsidR="00232B2A" w:rsidRPr="007772EC" w:rsidDel="00396561" w:rsidRDefault="00232B2A">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1"/>
                <w:sz w:val="21"/>
                <w:szCs w:val="21"/>
              </w:rPr>
              <w:t>NETS SQSS or SQSS</w:t>
            </w:r>
          </w:p>
        </w:tc>
        <w:tc>
          <w:tcPr>
            <w:tcW w:w="5245" w:type="dxa"/>
          </w:tcPr>
          <w:p w14:paraId="12669A1C" w14:textId="1D4F504D" w:rsidR="00232B2A" w:rsidRPr="007772EC" w:rsidDel="00396561" w:rsidRDefault="00232B2A"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z w:val="21"/>
                <w:szCs w:val="21"/>
              </w:rPr>
              <w:t xml:space="preserve">National Electricity Transmission System Security and Quality of Supply Standard. The </w:t>
            </w:r>
            <w:r w:rsidR="00CD302F" w:rsidRPr="007772EC">
              <w:rPr>
                <w:rFonts w:ascii="Arial" w:hAnsi="Arial" w:cs="Arial"/>
                <w:i/>
                <w:iCs/>
                <w:sz w:val="21"/>
                <w:szCs w:val="21"/>
              </w:rPr>
              <w:t>SQSS</w:t>
            </w:r>
            <w:r w:rsidRPr="007772EC">
              <w:rPr>
                <w:rFonts w:ascii="Arial" w:hAnsi="Arial" w:cs="Arial"/>
                <w:sz w:val="21"/>
                <w:szCs w:val="21"/>
              </w:rPr>
              <w:t xml:space="preserve"> sets out a co</w:t>
            </w:r>
            <w:r w:rsidRPr="007772EC">
              <w:rPr>
                <w:rFonts w:ascii="Arial" w:hAnsi="Arial" w:cs="Arial"/>
                <w:sz w:val="21"/>
                <w:szCs w:val="21"/>
              </w:rPr>
              <w:softHyphen/>
              <w:t xml:space="preserve">ordinated set of criteria and methodologies that the </w:t>
            </w:r>
            <w:r w:rsidR="00A83BAD" w:rsidRPr="007772EC">
              <w:rPr>
                <w:rFonts w:ascii="Arial" w:hAnsi="Arial" w:cs="Arial"/>
                <w:i/>
                <w:iCs/>
                <w:sz w:val="21"/>
                <w:szCs w:val="21"/>
              </w:rPr>
              <w:t>Licensee</w:t>
            </w:r>
            <w:r w:rsidRPr="007772EC">
              <w:rPr>
                <w:rFonts w:ascii="Arial" w:hAnsi="Arial" w:cs="Arial"/>
                <w:sz w:val="21"/>
                <w:szCs w:val="21"/>
              </w:rPr>
              <w:t xml:space="preserve">s shall use in the planning and operation of the </w:t>
            </w:r>
            <w:r w:rsidR="00256EBD" w:rsidRPr="007772EC">
              <w:rPr>
                <w:rFonts w:ascii="Arial" w:hAnsi="Arial" w:cs="Arial"/>
                <w:sz w:val="21"/>
                <w:szCs w:val="21"/>
              </w:rPr>
              <w:t>National Electricity Transmission System</w:t>
            </w:r>
            <w:r w:rsidR="003F0FB7" w:rsidRPr="007772EC">
              <w:rPr>
                <w:rFonts w:ascii="Arial" w:hAnsi="Arial" w:cs="Arial"/>
                <w:sz w:val="21"/>
                <w:szCs w:val="21"/>
              </w:rPr>
              <w:t>.</w:t>
            </w:r>
          </w:p>
        </w:tc>
      </w:tr>
    </w:tbl>
    <w:p w14:paraId="56DA9911" w14:textId="77777777" w:rsidR="00E4466D" w:rsidRDefault="00E4466D">
      <w:pPr>
        <w:widowControl/>
        <w:rPr>
          <w:sz w:val="24"/>
          <w:szCs w:val="24"/>
        </w:rPr>
      </w:pPr>
    </w:p>
    <w:p w14:paraId="1A657040" w14:textId="77777777" w:rsidR="00C44F74" w:rsidRDefault="00C44F74">
      <w:pPr>
        <w:widowControl/>
        <w:ind w:left="3402" w:hanging="3260"/>
        <w:jc w:val="both"/>
        <w:rPr>
          <w:rFonts w:ascii="Arial" w:hAnsi="Arial" w:cs="Arial"/>
          <w:sz w:val="21"/>
          <w:szCs w:val="21"/>
        </w:rPr>
      </w:pPr>
    </w:p>
    <w:p w14:paraId="093D303D" w14:textId="3A272072" w:rsidR="009F3221" w:rsidRDefault="7B397C70">
      <w:pPr>
        <w:widowControl/>
        <w:ind w:left="3402" w:hanging="3260"/>
        <w:jc w:val="both"/>
        <w:rPr>
          <w:rFonts w:ascii="Arial" w:eastAsia="Times New Roman" w:hAnsi="Arial" w:cs="Arial"/>
          <w:i/>
          <w:iCs/>
          <w:sz w:val="21"/>
          <w:szCs w:val="21"/>
          <w:lang w:val="en-GB" w:eastAsia="en-US"/>
        </w:rPr>
      </w:pPr>
      <w:r w:rsidRPr="007772EC">
        <w:rPr>
          <w:rFonts w:ascii="Arial" w:hAnsi="Arial" w:cs="Arial"/>
          <w:sz w:val="21"/>
          <w:szCs w:val="21"/>
        </w:rPr>
        <w:t>NESO</w:t>
      </w:r>
      <w:r w:rsidR="00927B6D">
        <w:tab/>
      </w:r>
      <w:r w:rsidR="738FFC41" w:rsidRPr="5D9186BE">
        <w:rPr>
          <w:rFonts w:ascii="Arial" w:eastAsia="Times New Roman" w:hAnsi="Arial" w:cs="Arial"/>
          <w:sz w:val="21"/>
          <w:szCs w:val="21"/>
          <w:lang w:val="en-GB" w:eastAsia="en-US"/>
        </w:rPr>
        <w:t xml:space="preserve"> The company with registered number 11014226 as the designated </w:t>
      </w:r>
      <w:r w:rsidR="00C14108" w:rsidRPr="00C14108">
        <w:rPr>
          <w:rFonts w:ascii="Arial" w:eastAsia="Times New Roman" w:hAnsi="Arial" w:cs="Arial"/>
          <w:i/>
          <w:iCs/>
          <w:sz w:val="21"/>
          <w:szCs w:val="21"/>
          <w:lang w:val="en-GB" w:eastAsia="en-US"/>
        </w:rPr>
        <w:t>ISOP</w:t>
      </w:r>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r w:rsidR="00492205">
        <w:rPr>
          <w:rFonts w:ascii="Arial" w:eastAsia="Times New Roman" w:hAnsi="Arial" w:cs="Arial"/>
          <w:i/>
          <w:iCs/>
          <w:sz w:val="21"/>
          <w:szCs w:val="21"/>
          <w:lang w:val="en-GB" w:eastAsia="en-US"/>
        </w:rPr>
        <w:t>Gas System Planner</w:t>
      </w:r>
      <w:r w:rsidR="738FFC41" w:rsidRPr="5D9186BE">
        <w:rPr>
          <w:rFonts w:ascii="Arial" w:eastAsia="Times New Roman" w:hAnsi="Arial" w:cs="Arial"/>
          <w:i/>
          <w:iCs/>
          <w:sz w:val="21"/>
          <w:szCs w:val="21"/>
          <w:lang w:val="en-GB" w:eastAsia="en-US"/>
        </w:rPr>
        <w:t xml:space="preserve"> licence.</w:t>
      </w:r>
      <w:r w:rsidR="009F3221" w:rsidRPr="009F3221" w:rsidDel="009F3221">
        <w:rPr>
          <w:rFonts w:ascii="Arial" w:eastAsia="Times New Roman" w:hAnsi="Arial" w:cs="Arial"/>
          <w:i/>
          <w:iCs/>
          <w:sz w:val="21"/>
          <w:szCs w:val="21"/>
          <w:lang w:val="en-GB" w:eastAsia="en-US"/>
        </w:rPr>
        <w:t xml:space="preserve"> </w:t>
      </w:r>
      <w:r w:rsidR="009F3221">
        <w:rPr>
          <w:rFonts w:ascii="Arial" w:eastAsia="Times New Roman" w:hAnsi="Arial" w:cs="Arial"/>
          <w:i/>
          <w:iCs/>
          <w:sz w:val="21"/>
          <w:szCs w:val="21"/>
          <w:lang w:val="en-GB" w:eastAsia="en-US"/>
        </w:rPr>
        <w:t xml:space="preserve"> </w:t>
      </w:r>
    </w:p>
    <w:p w14:paraId="6D1EBD19" w14:textId="77777777" w:rsidR="009F3221" w:rsidRDefault="009F3221">
      <w:pPr>
        <w:widowControl/>
        <w:ind w:left="3402" w:hanging="3260"/>
        <w:jc w:val="both"/>
        <w:rPr>
          <w:rFonts w:ascii="Arial" w:eastAsia="Times New Roman" w:hAnsi="Arial" w:cs="Arial"/>
          <w:i/>
          <w:iCs/>
          <w:sz w:val="21"/>
          <w:szCs w:val="21"/>
          <w:lang w:val="en-GB" w:eastAsia="en-US"/>
        </w:rPr>
      </w:pPr>
    </w:p>
    <w:p w14:paraId="1B2F9642" w14:textId="0EE0F104" w:rsidR="009C1403" w:rsidRDefault="00C6386D" w:rsidP="007772EC">
      <w:pPr>
        <w:widowControl/>
        <w:ind w:left="3402" w:hanging="3260"/>
        <w:jc w:val="both"/>
        <w:rPr>
          <w:sz w:val="24"/>
          <w:szCs w:val="24"/>
        </w:rPr>
      </w:pPr>
      <w:r>
        <w:rPr>
          <w:noProof/>
          <w:color w:val="2B579A"/>
          <w:shd w:val="clear" w:color="auto" w:fill="E6E6E6"/>
        </w:rPr>
        <mc:AlternateContent>
          <mc:Choice Requires="wps">
            <w:drawing>
              <wp:anchor distT="0" distB="0" distL="0" distR="0" simplePos="0" relativeHeight="251658246"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265" type="#_x0000_t202" style="position:absolute;left:0;text-align:left;margin-left:83.3pt;margin-top:72.1pt;width:404.4pt;height:72.25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 xml:space="preserve">of 1000MW. From April 1st 2014,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(OffGEP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rsidP="007772EC">
      <w:pPr>
        <w:tabs>
          <w:tab w:val="right" w:pos="8208"/>
        </w:tabs>
        <w:kinsoku w:val="0"/>
        <w:overflowPunct w:val="0"/>
        <w:autoSpaceDE/>
        <w:autoSpaceDN/>
        <w:adjustRightInd/>
        <w:spacing w:before="15" w:line="230" w:lineRule="exact"/>
        <w:ind w:left="3261" w:hanging="3261"/>
        <w:textAlignment w:val="baseline"/>
        <w:rPr>
          <w:rFonts w:ascii="Arial" w:hAnsi="Arial" w:cs="Arial"/>
          <w:sz w:val="21"/>
          <w:szCs w:val="21"/>
        </w:rPr>
      </w:pPr>
      <w:r>
        <w:rPr>
          <w:rFonts w:ascii="Arial" w:hAnsi="Arial" w:cs="Arial"/>
          <w:sz w:val="21"/>
          <w:szCs w:val="21"/>
        </w:rPr>
        <w:lastRenderedPageBreak/>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48631250" w14:textId="7C722172" w:rsidR="009F5F13" w:rsidRDefault="009F5F13" w:rsidP="007772EC">
      <w:pPr>
        <w:tabs>
          <w:tab w:val="left" w:pos="3312"/>
        </w:tabs>
        <w:kinsoku w:val="0"/>
        <w:overflowPunct w:val="0"/>
        <w:autoSpaceDE/>
        <w:autoSpaceDN/>
        <w:adjustRightInd/>
        <w:spacing w:before="13" w:line="234" w:lineRule="exact"/>
        <w:ind w:left="3261" w:hanging="3261"/>
        <w:jc w:val="both"/>
        <w:textAlignment w:val="baseline"/>
        <w:rPr>
          <w:rFonts w:ascii="Arial" w:hAnsi="Arial" w:cs="Arial"/>
          <w:i/>
          <w:iCs/>
          <w:spacing w:val="-4"/>
          <w:sz w:val="21"/>
          <w:szCs w:val="21"/>
        </w:rPr>
      </w:pPr>
      <w:r>
        <w:rPr>
          <w:rFonts w:ascii="Arial" w:hAnsi="Arial" w:cs="Arial"/>
          <w:spacing w:val="-4"/>
          <w:sz w:val="21"/>
          <w:szCs w:val="21"/>
        </w:rPr>
        <w:tab/>
      </w:r>
      <w:r w:rsidR="00C6386D">
        <w:rPr>
          <w:rFonts w:ascii="Arial" w:hAnsi="Arial" w:cs="Arial"/>
          <w:spacing w:val="-4"/>
          <w:sz w:val="21"/>
          <w:szCs w:val="21"/>
        </w:rPr>
        <w:t xml:space="preserve">plant and apparatus associated with the generation and/or transmission of electricity including high voltage electrical circuits which form part of an </w:t>
      </w:r>
      <w:r w:rsidR="00C6386D">
        <w:rPr>
          <w:rFonts w:ascii="Arial" w:hAnsi="Arial" w:cs="Arial"/>
          <w:i/>
          <w:iCs/>
          <w:spacing w:val="-4"/>
          <w:sz w:val="21"/>
          <w:szCs w:val="21"/>
        </w:rPr>
        <w:t xml:space="preserve">offshore transmission system </w:t>
      </w:r>
      <w:r w:rsidR="00C6386D">
        <w:rPr>
          <w:rFonts w:ascii="Arial" w:hAnsi="Arial" w:cs="Arial"/>
          <w:spacing w:val="-4"/>
          <w:sz w:val="21"/>
          <w:szCs w:val="21"/>
        </w:rPr>
        <w:t xml:space="preserve">and which may include one or more </w:t>
      </w:r>
      <w:r w:rsidR="00C6386D">
        <w:rPr>
          <w:rFonts w:ascii="Arial" w:hAnsi="Arial" w:cs="Arial"/>
          <w:i/>
          <w:iCs/>
          <w:spacing w:val="-4"/>
          <w:sz w:val="21"/>
          <w:szCs w:val="21"/>
        </w:rPr>
        <w:t>offshore grid entry points</w:t>
      </w:r>
    </w:p>
    <w:p w14:paraId="61C4835D" w14:textId="77777777" w:rsidR="009F5F13" w:rsidRDefault="009F5F13">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p>
    <w:p w14:paraId="3CEA3691" w14:textId="615F7F7E"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del w:id="5" w:author="Steve Baker [NESO]" w:date="2025-10-22T12:18:00Z" w16du:dateUtc="2025-10-22T11:18:00Z">
        <w:r w:rsidDel="00667556">
          <w:rPr>
            <w:rFonts w:ascii="Arial" w:hAnsi="Arial" w:cs="Arial"/>
            <w:spacing w:val="-4"/>
            <w:sz w:val="21"/>
            <w:szCs w:val="21"/>
          </w:rPr>
          <w:delText>.</w:delText>
        </w:r>
      </w:del>
      <w:r>
        <w:rPr>
          <w:rFonts w:ascii="Arial" w:hAnsi="Arial" w:cs="Arial"/>
          <w:spacing w:val="-4"/>
          <w:sz w:val="21"/>
          <w:szCs w:val="21"/>
        </w:rPr>
        <w:t>Offshore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so long as they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5F3F0545"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1A14C056"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664CA39A"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 xml:space="preserve">Offshore </w:t>
      </w:r>
      <w:r w:rsidR="00A83BAD" w:rsidRPr="00A83BAD">
        <w:rPr>
          <w:rFonts w:ascii="Arial" w:hAnsi="Arial" w:cs="Arial"/>
          <w:i/>
          <w:iCs/>
          <w:spacing w:val="-3"/>
          <w:sz w:val="21"/>
          <w:szCs w:val="21"/>
        </w:rPr>
        <w:t>Licensee</w:t>
      </w:r>
      <w:r>
        <w:rPr>
          <w:rFonts w:ascii="Arial" w:hAnsi="Arial" w:cs="Arial"/>
          <w:spacing w:val="-3"/>
          <w:sz w:val="21"/>
          <w:szCs w:val="21"/>
        </w:rPr>
        <w:tab/>
        <w:t>Means the holder of a Transmission Licence in respect</w:t>
      </w:r>
    </w:p>
    <w:p w14:paraId="420B4466" w14:textId="0FBA2041"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 xml:space="preserve">granted under Section 6 (1) (b) of the Electricity Act 1989 (as </w:t>
      </w:r>
      <w:r>
        <w:rPr>
          <w:rFonts w:ascii="Arial" w:hAnsi="Arial" w:cs="Arial"/>
          <w:sz w:val="21"/>
          <w:szCs w:val="21"/>
        </w:rPr>
        <w:lastRenderedPageBreak/>
        <w:t>amended by the Utilities Act 2000 and the Energy Act 2004)</w:t>
      </w:r>
    </w:p>
    <w:p w14:paraId="454BD3AC" w14:textId="77777777" w:rsidR="00CA39B6" w:rsidRDefault="00CA39B6">
      <w:pPr>
        <w:widowControl/>
        <w:rPr>
          <w:sz w:val="24"/>
          <w:szCs w:val="24"/>
        </w:rPr>
        <w:sectPr w:rsidR="00CA39B6">
          <w:headerReference w:type="default" r:id="rId33"/>
          <w:pgSz w:w="11904" w:h="16834"/>
          <w:pgMar w:top="1440" w:right="2020" w:bottom="508" w:left="1564" w:header="720" w:footer="720" w:gutter="0"/>
          <w:cols w:space="720"/>
          <w:noEndnote/>
        </w:sectPr>
      </w:pPr>
    </w:p>
    <w:tbl>
      <w:tblPr>
        <w:tblStyle w:val="TableGrid"/>
        <w:tblW w:w="81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4961"/>
      </w:tblGrid>
      <w:tr w:rsidR="003B0A15" w:rsidRPr="00636B7A" w14:paraId="4F8848E1" w14:textId="77777777" w:rsidTr="00DD78D5">
        <w:trPr>
          <w:trHeight w:val="300"/>
        </w:trPr>
        <w:tc>
          <w:tcPr>
            <w:tcW w:w="3153" w:type="dxa"/>
          </w:tcPr>
          <w:p w14:paraId="28DEB3F2" w14:textId="2FD7A0E8" w:rsidR="003B0A15" w:rsidRPr="007772EC" w:rsidRDefault="003B0A15">
            <w:pPr>
              <w:kinsoku w:val="0"/>
              <w:overflowPunct w:val="0"/>
              <w:autoSpaceDE/>
              <w:autoSpaceDN/>
              <w:adjustRightInd/>
              <w:spacing w:before="120" w:after="120" w:line="240" w:lineRule="atLeast"/>
              <w:textAlignment w:val="baseline"/>
              <w:rPr>
                <w:rFonts w:ascii="Arial" w:hAnsi="Arial" w:cs="Arial"/>
                <w:sz w:val="21"/>
                <w:szCs w:val="21"/>
              </w:rPr>
            </w:pPr>
            <w:r w:rsidRPr="007772EC">
              <w:rPr>
                <w:rFonts w:ascii="Arial" w:hAnsi="Arial" w:cs="Arial"/>
                <w:spacing w:val="7"/>
                <w:sz w:val="21"/>
                <w:szCs w:val="21"/>
              </w:rPr>
              <w:lastRenderedPageBreak/>
              <w:t xml:space="preserve">Offshore Transmission Owner </w:t>
            </w:r>
            <w:r w:rsidR="00330C93" w:rsidRPr="007772EC">
              <w:rPr>
                <w:rFonts w:ascii="Arial" w:hAnsi="Arial" w:cs="Arial"/>
                <w:spacing w:val="7"/>
                <w:sz w:val="21"/>
                <w:szCs w:val="21"/>
              </w:rPr>
              <w:t>(</w:t>
            </w:r>
            <w:r w:rsidRPr="007772EC">
              <w:rPr>
                <w:rFonts w:ascii="Arial" w:hAnsi="Arial" w:cs="Arial"/>
                <w:spacing w:val="7"/>
                <w:sz w:val="21"/>
                <w:szCs w:val="21"/>
              </w:rPr>
              <w:t>OFTO</w:t>
            </w:r>
            <w:r w:rsidR="00330C93" w:rsidRPr="007772EC">
              <w:rPr>
                <w:rFonts w:ascii="Arial" w:hAnsi="Arial" w:cs="Arial"/>
                <w:spacing w:val="7"/>
                <w:sz w:val="21"/>
                <w:szCs w:val="21"/>
              </w:rPr>
              <w:t>)</w:t>
            </w:r>
          </w:p>
        </w:tc>
        <w:tc>
          <w:tcPr>
            <w:tcW w:w="4961" w:type="dxa"/>
          </w:tcPr>
          <w:p w14:paraId="02AA04D6" w14:textId="7C4AC898" w:rsidR="003B0A15" w:rsidRPr="007772EC" w:rsidRDefault="00BE53D2"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7"/>
                <w:sz w:val="21"/>
                <w:szCs w:val="21"/>
              </w:rPr>
              <w:t>A</w:t>
            </w:r>
            <w:r w:rsidR="003B0A15" w:rsidRPr="007772EC">
              <w:rPr>
                <w:rFonts w:ascii="Arial" w:hAnsi="Arial" w:cs="Arial"/>
                <w:spacing w:val="7"/>
                <w:sz w:val="21"/>
                <w:szCs w:val="21"/>
              </w:rPr>
              <w:t xml:space="preserve"> </w:t>
            </w:r>
            <w:r w:rsidR="00A83BAD" w:rsidRPr="00A83BAD">
              <w:rPr>
                <w:rFonts w:ascii="Arial" w:hAnsi="Arial" w:cs="Arial"/>
                <w:i/>
                <w:iCs/>
                <w:spacing w:val="7"/>
                <w:sz w:val="21"/>
                <w:szCs w:val="21"/>
              </w:rPr>
              <w:t>Licensee</w:t>
            </w:r>
            <w:r w:rsidR="003B0A15" w:rsidRPr="007772EC">
              <w:rPr>
                <w:rFonts w:ascii="Arial" w:hAnsi="Arial" w:cs="Arial"/>
                <w:spacing w:val="7"/>
                <w:sz w:val="21"/>
                <w:szCs w:val="21"/>
              </w:rPr>
              <w:t xml:space="preserve"> in relation to whose </w:t>
            </w:r>
            <w:r w:rsidR="003B0A15" w:rsidRPr="007772EC">
              <w:rPr>
                <w:rFonts w:ascii="Arial" w:hAnsi="Arial" w:cs="Arial"/>
                <w:i/>
                <w:iCs/>
                <w:spacing w:val="-1"/>
                <w:sz w:val="21"/>
                <w:szCs w:val="21"/>
              </w:rPr>
              <w:t>Transmission Licence</w:t>
            </w:r>
            <w:r w:rsidR="003B0A15" w:rsidRPr="007772EC">
              <w:rPr>
                <w:rFonts w:ascii="Arial" w:hAnsi="Arial" w:cs="Arial"/>
                <w:spacing w:val="-1"/>
                <w:sz w:val="21"/>
                <w:szCs w:val="21"/>
              </w:rPr>
              <w:t xml:space="preserve"> the Standard Conditions in Section E</w:t>
            </w:r>
            <w:r w:rsidR="003B0A15" w:rsidRPr="007772EC">
              <w:rPr>
                <w:rFonts w:ascii="Arial" w:hAnsi="Arial" w:cs="Arial"/>
                <w:b/>
                <w:bCs/>
                <w:sz w:val="21"/>
                <w:szCs w:val="21"/>
              </w:rPr>
              <w:t xml:space="preserve"> </w:t>
            </w:r>
            <w:r w:rsidR="003B0A15" w:rsidRPr="007772EC">
              <w:rPr>
                <w:rFonts w:ascii="Arial" w:hAnsi="Arial" w:cs="Arial"/>
                <w:sz w:val="21"/>
                <w:szCs w:val="21"/>
              </w:rPr>
              <w:t>(offshore transmission owner standard conditions) have been given effect</w:t>
            </w:r>
            <w:r w:rsidR="003F0FB7" w:rsidRPr="007772EC">
              <w:rPr>
                <w:rFonts w:ascii="Arial" w:hAnsi="Arial" w:cs="Arial"/>
                <w:sz w:val="21"/>
                <w:szCs w:val="21"/>
              </w:rPr>
              <w:t>.</w:t>
            </w:r>
          </w:p>
        </w:tc>
      </w:tr>
    </w:tbl>
    <w:p w14:paraId="3A77C4FD" w14:textId="77777777" w:rsidR="003B0A15" w:rsidRDefault="003B0A15">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p>
    <w:p w14:paraId="0904466E" w14:textId="0FB55482"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A system consisting (wholly or mainly) of high voltage</w:t>
      </w:r>
    </w:p>
    <w:p w14:paraId="040E8E61" w14:textId="712BFEB0"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348EF69E"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r w:rsidR="00FC0F16">
        <w:rPr>
          <w:rFonts w:ascii="Arial" w:hAnsi="Arial" w:cs="Arial"/>
          <w:i/>
          <w:iCs/>
          <w:sz w:val="21"/>
          <w:szCs w:val="21"/>
        </w:rPr>
        <w:tab/>
      </w:r>
      <w:r w:rsidR="00FC0F16">
        <w:rPr>
          <w:rFonts w:ascii="Arial" w:hAnsi="Arial" w:cs="Arial"/>
          <w:i/>
          <w:iCs/>
          <w:sz w:val="21"/>
          <w:szCs w:val="21"/>
        </w:rPr>
        <w:tab/>
      </w:r>
    </w:p>
    <w:p w14:paraId="4F51CB17" w14:textId="0B37929F" w:rsidR="00FC0F16" w:rsidRPr="00672EFF" w:rsidRDefault="00672EFF" w:rsidP="00243AB0">
      <w:pPr>
        <w:tabs>
          <w:tab w:val="left" w:pos="3312"/>
        </w:tabs>
        <w:kinsoku w:val="0"/>
        <w:overflowPunct w:val="0"/>
        <w:autoSpaceDE/>
        <w:autoSpaceDN/>
        <w:adjustRightInd/>
        <w:spacing w:before="477" w:line="230" w:lineRule="exact"/>
        <w:ind w:left="3261" w:hanging="3261"/>
        <w:jc w:val="both"/>
        <w:textAlignment w:val="baseline"/>
        <w:rPr>
          <w:rFonts w:ascii="Arial" w:hAnsi="Arial" w:cs="Arial"/>
          <w:spacing w:val="3"/>
          <w:sz w:val="21"/>
          <w:szCs w:val="21"/>
        </w:rPr>
      </w:pPr>
      <w:r w:rsidRPr="00672EFF">
        <w:rPr>
          <w:rFonts w:ascii="Arial" w:hAnsi="Arial" w:cs="Arial"/>
          <w:spacing w:val="3"/>
          <w:sz w:val="21"/>
          <w:szCs w:val="21"/>
        </w:rPr>
        <w:t>Onshore Interface Point</w:t>
      </w:r>
      <w:r w:rsidRPr="00672EFF">
        <w:rPr>
          <w:rFonts w:ascii="Arial" w:hAnsi="Arial" w:cs="Arial"/>
          <w:spacing w:val="3"/>
          <w:sz w:val="21"/>
          <w:szCs w:val="21"/>
        </w:rPr>
        <w:tab/>
      </w:r>
      <w:r w:rsidRPr="00243AB0">
        <w:rPr>
          <w:rFonts w:ascii="Arial" w:hAnsi="Arial" w:cs="Arial"/>
          <w:sz w:val="21"/>
          <w:szCs w:val="21"/>
        </w:rPr>
        <w:t xml:space="preserve">An electrical point of connection between the </w:t>
      </w:r>
      <w:r w:rsidRPr="00243AB0">
        <w:rPr>
          <w:rFonts w:ascii="Arial" w:hAnsi="Arial" w:cs="Arial"/>
          <w:i/>
          <w:iCs/>
          <w:sz w:val="21"/>
          <w:szCs w:val="21"/>
        </w:rPr>
        <w:t xml:space="preserve">transmission systems </w:t>
      </w:r>
      <w:r w:rsidRPr="00243AB0">
        <w:rPr>
          <w:rFonts w:ascii="Arial" w:hAnsi="Arial" w:cs="Arial"/>
          <w:sz w:val="21"/>
          <w:szCs w:val="21"/>
        </w:rPr>
        <w:t xml:space="preserve">of two </w:t>
      </w:r>
      <w:r w:rsidRPr="00243AB0">
        <w:rPr>
          <w:rFonts w:ascii="Arial" w:hAnsi="Arial" w:cs="Arial"/>
          <w:i/>
          <w:iCs/>
          <w:sz w:val="21"/>
          <w:szCs w:val="21"/>
        </w:rPr>
        <w:t>onshore transmission licencees</w:t>
      </w:r>
      <w:r w:rsidR="00FC0F16" w:rsidRPr="00672EFF">
        <w:rPr>
          <w:rFonts w:ascii="Arial" w:hAnsi="Arial" w:cs="Arial"/>
          <w:spacing w:val="3"/>
          <w:sz w:val="21"/>
          <w:szCs w:val="21"/>
        </w:rPr>
        <w:t xml:space="preserve"> </w:t>
      </w:r>
    </w:p>
    <w:p w14:paraId="74576D7F" w14:textId="5321B60C" w:rsidR="009C1403" w:rsidRPr="00672EFF" w:rsidRDefault="00C6386D" w:rsidP="00243AB0">
      <w:pPr>
        <w:tabs>
          <w:tab w:val="left" w:pos="3312"/>
        </w:tabs>
        <w:kinsoku w:val="0"/>
        <w:overflowPunct w:val="0"/>
        <w:autoSpaceDE/>
        <w:autoSpaceDN/>
        <w:adjustRightInd/>
        <w:spacing w:before="477" w:line="230" w:lineRule="exact"/>
        <w:ind w:left="72"/>
        <w:jc w:val="both"/>
        <w:textAlignment w:val="baseline"/>
        <w:rPr>
          <w:rFonts w:ascii="Arial" w:hAnsi="Arial" w:cs="Arial"/>
          <w:i/>
          <w:iCs/>
          <w:spacing w:val="3"/>
          <w:sz w:val="21"/>
          <w:szCs w:val="21"/>
        </w:rPr>
      </w:pPr>
      <w:r w:rsidRPr="00672EFF">
        <w:rPr>
          <w:rFonts w:ascii="Arial" w:hAnsi="Arial" w:cs="Arial"/>
          <w:spacing w:val="3"/>
          <w:sz w:val="21"/>
          <w:szCs w:val="21"/>
        </w:rPr>
        <w:t>Onshore Power Park Module</w:t>
      </w:r>
      <w:r w:rsidRPr="00672EFF">
        <w:rPr>
          <w:rFonts w:ascii="Arial" w:hAnsi="Arial" w:cs="Arial"/>
          <w:spacing w:val="3"/>
          <w:sz w:val="21"/>
          <w:szCs w:val="21"/>
        </w:rPr>
        <w:tab/>
        <w:t xml:space="preserve">A collection of non-synchronous </w:t>
      </w:r>
      <w:r w:rsidRPr="00672EFF">
        <w:rPr>
          <w:rFonts w:ascii="Arial" w:hAnsi="Arial" w:cs="Arial"/>
          <w:i/>
          <w:iCs/>
          <w:spacing w:val="3"/>
          <w:sz w:val="21"/>
          <w:szCs w:val="21"/>
        </w:rPr>
        <w:t>generating units</w:t>
      </w:r>
    </w:p>
    <w:p w14:paraId="59108923" w14:textId="77777777" w:rsidR="009C1403" w:rsidRDefault="00C6386D" w:rsidP="00672EFF">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sidRPr="00672EFF">
        <w:rPr>
          <w:rFonts w:ascii="Arial" w:hAnsi="Arial" w:cs="Arial"/>
          <w:spacing w:val="-2"/>
          <w:sz w:val="21"/>
          <w:szCs w:val="21"/>
        </w:rPr>
        <w:t>(registered</w:t>
      </w:r>
      <w:r>
        <w:rPr>
          <w:rFonts w:ascii="Arial" w:hAnsi="Arial" w:cs="Arial"/>
          <w:spacing w:val="-2"/>
          <w:sz w:val="21"/>
          <w:szCs w:val="21"/>
        </w:rPr>
        <w:t xml:space="preserve">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2741E93"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6BEC8FB6"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lastRenderedPageBreak/>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5EBA8537" w:rsidR="009C1403" w:rsidRDefault="479F96F1" w:rsidP="007772EC">
      <w:pPr>
        <w:kinsoku w:val="0"/>
        <w:overflowPunct w:val="0"/>
        <w:autoSpaceDE/>
        <w:autoSpaceDN/>
        <w:adjustRightInd/>
        <w:spacing w:before="468" w:after="240" w:line="230" w:lineRule="exact"/>
        <w:ind w:left="3312" w:right="144" w:hanging="3240"/>
        <w:jc w:val="both"/>
        <w:textAlignment w:val="baseline"/>
        <w:rPr>
          <w:rFonts w:ascii="Arial" w:hAnsi="Arial" w:cs="Arial"/>
          <w:spacing w:val="-4"/>
          <w:sz w:val="21"/>
          <w:szCs w:val="21"/>
        </w:rPr>
      </w:pPr>
      <w:r>
        <w:rPr>
          <w:rFonts w:ascii="Arial" w:hAnsi="Arial" w:cs="Arial"/>
          <w:spacing w:val="-4"/>
          <w:sz w:val="21"/>
          <w:szCs w:val="21"/>
        </w:rPr>
        <w:t xml:space="preserve">Onshore </w:t>
      </w:r>
      <w:r w:rsidR="00A83BAD" w:rsidRPr="00A83BAD">
        <w:rPr>
          <w:rFonts w:ascii="Arial" w:hAnsi="Arial" w:cs="Arial"/>
          <w:i/>
          <w:iCs/>
          <w:spacing w:val="-4"/>
          <w:sz w:val="21"/>
          <w:szCs w:val="21"/>
        </w:rPr>
        <w:t>Licensee</w:t>
      </w:r>
      <w:r>
        <w:rPr>
          <w:rFonts w:ascii="Arial" w:hAnsi="Arial" w:cs="Arial"/>
          <w:spacing w:val="-4"/>
          <w:sz w:val="21"/>
          <w:szCs w:val="21"/>
        </w:rPr>
        <w:t xml:space="preserve"> </w:t>
      </w:r>
      <w:r w:rsidR="6412298F">
        <w:rPr>
          <w:rFonts w:ascii="Arial" w:hAnsi="Arial" w:cs="Arial"/>
          <w:spacing w:val="-4"/>
          <w:sz w:val="21"/>
          <w:szCs w:val="21"/>
        </w:rPr>
        <w:t xml:space="preserve"> </w:t>
      </w:r>
      <w:r w:rsidR="00C6386D">
        <w:tab/>
      </w:r>
      <w:r w:rsidRPr="008825BA">
        <w:rPr>
          <w:rFonts w:ascii="Arial" w:hAnsi="Arial" w:cs="Arial"/>
          <w:i/>
          <w:iCs/>
          <w:spacing w:val="-4"/>
          <w:sz w:val="21"/>
          <w:szCs w:val="21"/>
        </w:rPr>
        <w:t>NGET, SPT</w:t>
      </w:r>
      <w:r w:rsidRPr="008825BA">
        <w:rPr>
          <w:rFonts w:ascii="Arial" w:hAnsi="Arial" w:cs="Arial"/>
          <w:spacing w:val="-4"/>
          <w:sz w:val="21"/>
          <w:szCs w:val="21"/>
        </w:rPr>
        <w:t xml:space="preserve">, </w:t>
      </w:r>
      <w:r w:rsidRPr="008825BA">
        <w:rPr>
          <w:rFonts w:ascii="Arial" w:hAnsi="Arial" w:cs="Arial"/>
          <w:i/>
          <w:iCs/>
          <w:spacing w:val="-4"/>
          <w:sz w:val="21"/>
          <w:szCs w:val="21"/>
        </w:rPr>
        <w:t>SHET’s</w:t>
      </w:r>
      <w:r w:rsidR="00715F17" w:rsidRPr="008825BA">
        <w:rPr>
          <w:rFonts w:ascii="Arial" w:hAnsi="Arial" w:cs="Arial"/>
          <w:i/>
          <w:iCs/>
          <w:spacing w:val="-4"/>
          <w:sz w:val="21"/>
          <w:szCs w:val="21"/>
        </w:rPr>
        <w:t>,</w:t>
      </w:r>
      <w:r w:rsidR="00F25549" w:rsidRPr="008825BA">
        <w:rPr>
          <w:rFonts w:ascii="Arial" w:hAnsi="Arial" w:cs="Arial"/>
          <w:i/>
          <w:iCs/>
          <w:spacing w:val="-4"/>
          <w:sz w:val="21"/>
          <w:szCs w:val="21"/>
        </w:rPr>
        <w:t xml:space="preserve"> </w:t>
      </w:r>
      <w:r w:rsidR="00F25549" w:rsidRPr="00243AB0">
        <w:rPr>
          <w:rFonts w:ascii="Arial" w:hAnsi="Arial" w:cs="Arial"/>
          <w:iCs/>
          <w:sz w:val="21"/>
          <w:szCs w:val="21"/>
        </w:rPr>
        <w:t xml:space="preserve">and any </w:t>
      </w:r>
      <w:r w:rsidR="00F25549" w:rsidRPr="00243AB0">
        <w:rPr>
          <w:rFonts w:ascii="Arial" w:hAnsi="Arial" w:cs="Arial"/>
          <w:i/>
          <w:sz w:val="21"/>
          <w:szCs w:val="21"/>
        </w:rPr>
        <w:t>transmission licensee</w:t>
      </w:r>
      <w:r w:rsidR="00F25549" w:rsidRPr="00243AB0">
        <w:rPr>
          <w:rFonts w:ascii="Arial" w:hAnsi="Arial" w:cs="Arial"/>
          <w:iCs/>
          <w:sz w:val="21"/>
          <w:szCs w:val="21"/>
        </w:rPr>
        <w:t xml:space="preserve"> appointed as a</w:t>
      </w:r>
      <w:r w:rsidR="00F25549" w:rsidRPr="00243AB0">
        <w:rPr>
          <w:rFonts w:ascii="Arial" w:hAnsi="Arial" w:cs="Arial"/>
          <w:i/>
          <w:sz w:val="21"/>
          <w:szCs w:val="21"/>
        </w:rPr>
        <w:t xml:space="preserve"> competitively appointed transmission owner</w:t>
      </w:r>
      <w:r w:rsidRPr="008825BA">
        <w:rPr>
          <w:rFonts w:ascii="Arial" w:hAnsi="Arial" w:cs="Arial"/>
          <w:i/>
          <w:iCs/>
          <w:spacing w:val="-4"/>
          <w:sz w:val="21"/>
          <w:szCs w:val="21"/>
        </w:rPr>
        <w:t xml:space="preserve"> </w:t>
      </w:r>
      <w:r w:rsidRPr="008825BA">
        <w:rPr>
          <w:rFonts w:ascii="Arial" w:hAnsi="Arial" w:cs="Arial"/>
          <w:spacing w:val="-4"/>
          <w:sz w:val="21"/>
          <w:szCs w:val="21"/>
        </w:rPr>
        <w:t>and such other person who is the holder of a transmission licence in respect of an onshore transmission system granted under Section 6 (1) (b) of the Electricity Act 1989</w:t>
      </w:r>
      <w:r>
        <w:rPr>
          <w:rFonts w:ascii="Arial" w:hAnsi="Arial" w:cs="Arial"/>
          <w:spacing w:val="-4"/>
          <w:sz w:val="21"/>
          <w:szCs w:val="21"/>
        </w:rPr>
        <w:t>.</w:t>
      </w:r>
    </w:p>
    <w:p w14:paraId="32279720" w14:textId="338FD724" w:rsidR="009C1403" w:rsidRDefault="00FF671E" w:rsidP="007772EC">
      <w:pPr>
        <w:widowControl/>
        <w:rPr>
          <w:rFonts w:ascii="Arial" w:hAnsi="Arial" w:cs="Arial"/>
          <w:sz w:val="21"/>
          <w:szCs w:val="21"/>
        </w:rPr>
      </w:pPr>
      <w:r>
        <w:rPr>
          <w:sz w:val="24"/>
          <w:szCs w:val="24"/>
        </w:rPr>
        <w:t xml:space="preserve"> </w:t>
      </w:r>
      <w:r w:rsidR="00C6386D">
        <w:rPr>
          <w:rFonts w:ascii="Arial" w:hAnsi="Arial" w:cs="Arial"/>
          <w:sz w:val="21"/>
          <w:szCs w:val="21"/>
        </w:rPr>
        <w:t>Onshore Transmission System</w:t>
      </w:r>
      <w:r w:rsidR="00301BF8">
        <w:rPr>
          <w:rFonts w:ascii="Arial" w:hAnsi="Arial" w:cs="Arial"/>
          <w:sz w:val="21"/>
          <w:szCs w:val="21"/>
        </w:rPr>
        <w:tab/>
      </w:r>
      <w:r w:rsidR="00C6386D">
        <w:rPr>
          <w:rFonts w:ascii="Arial" w:hAnsi="Arial" w:cs="Arial"/>
          <w:sz w:val="21"/>
          <w:szCs w:val="21"/>
        </w:rPr>
        <w:t>The system consisting (wholly or mainly) of high</w:t>
      </w:r>
    </w:p>
    <w:p w14:paraId="33DD833D" w14:textId="71BB7641"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722"/>
        <w:gridCol w:w="98"/>
        <w:gridCol w:w="5500"/>
      </w:tblGrid>
      <w:tr w:rsidR="009C1403" w14:paraId="55FA4D6D" w14:textId="77777777">
        <w:trPr>
          <w:trHeight w:hRule="exact" w:val="1125"/>
        </w:trPr>
        <w:tc>
          <w:tcPr>
            <w:tcW w:w="2820" w:type="dxa"/>
            <w:gridSpan w:val="2"/>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r w:rsidR="00FF671E" w14:paraId="7F81F25E" w14:textId="77777777">
        <w:trPr>
          <w:trHeight w:hRule="exact" w:val="1125"/>
        </w:trPr>
        <w:tc>
          <w:tcPr>
            <w:tcW w:w="2820" w:type="dxa"/>
            <w:gridSpan w:val="2"/>
            <w:tcBorders>
              <w:top w:val="nil"/>
              <w:left w:val="nil"/>
              <w:bottom w:val="nil"/>
              <w:right w:val="nil"/>
            </w:tcBorders>
          </w:tcPr>
          <w:p w14:paraId="41CE9672" w14:textId="77777777" w:rsidR="00FF671E" w:rsidRDefault="00FF671E">
            <w:pPr>
              <w:kinsoku w:val="0"/>
              <w:overflowPunct w:val="0"/>
              <w:autoSpaceDE/>
              <w:autoSpaceDN/>
              <w:adjustRightInd/>
              <w:spacing w:after="870" w:line="233" w:lineRule="exact"/>
              <w:ind w:right="547"/>
              <w:jc w:val="right"/>
              <w:textAlignment w:val="baseline"/>
              <w:rPr>
                <w:rFonts w:ascii="Arial" w:hAnsi="Arial" w:cs="Arial"/>
                <w:sz w:val="21"/>
                <w:szCs w:val="21"/>
              </w:rPr>
            </w:pPr>
          </w:p>
        </w:tc>
        <w:tc>
          <w:tcPr>
            <w:tcW w:w="5500" w:type="dxa"/>
            <w:tcBorders>
              <w:top w:val="nil"/>
              <w:left w:val="nil"/>
              <w:bottom w:val="nil"/>
              <w:right w:val="nil"/>
            </w:tcBorders>
          </w:tcPr>
          <w:p w14:paraId="2D6E6769" w14:textId="77777777" w:rsidR="00FF671E" w:rsidRDefault="00FF671E">
            <w:pPr>
              <w:kinsoku w:val="0"/>
              <w:overflowPunct w:val="0"/>
              <w:autoSpaceDE/>
              <w:autoSpaceDN/>
              <w:adjustRightInd/>
              <w:spacing w:line="223" w:lineRule="exact"/>
              <w:ind w:left="540" w:right="144"/>
              <w:jc w:val="both"/>
              <w:textAlignment w:val="baseline"/>
              <w:rPr>
                <w:rFonts w:ascii="Arial" w:hAnsi="Arial" w:cs="Arial"/>
                <w:sz w:val="21"/>
                <w:szCs w:val="21"/>
              </w:rPr>
            </w:pPr>
          </w:p>
        </w:tc>
      </w:tr>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gridSpan w:val="2"/>
            <w:tcBorders>
              <w:top w:val="nil"/>
              <w:left w:val="nil"/>
              <w:bottom w:val="nil"/>
              <w:right w:val="nil"/>
            </w:tcBorders>
          </w:tcPr>
          <w:p w14:paraId="7C855CBF" w14:textId="77777777" w:rsidR="009C1403" w:rsidRDefault="00C6386D"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p w14:paraId="4BA375AA" w14:textId="77777777" w:rsidR="00FF671E" w:rsidRDefault="00FF671E"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p w14:paraId="10A809A9" w14:textId="77777777" w:rsidR="00FF671E" w:rsidRDefault="00FF671E"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tc>
      </w:tr>
      <w:tr w:rsidR="00575473" w14:paraId="70B88FB7" w14:textId="77777777" w:rsidTr="007772EC">
        <w:trPr>
          <w:trHeight w:hRule="exact" w:val="934"/>
        </w:trPr>
        <w:tc>
          <w:tcPr>
            <w:tcW w:w="2722" w:type="dxa"/>
            <w:tcBorders>
              <w:top w:val="nil"/>
              <w:left w:val="nil"/>
              <w:bottom w:val="nil"/>
              <w:right w:val="nil"/>
            </w:tcBorders>
          </w:tcPr>
          <w:p w14:paraId="50D49A4F" w14:textId="60318260" w:rsidR="00575473" w:rsidRPr="00EF6493" w:rsidRDefault="00575473" w:rsidP="007772EC">
            <w:pPr>
              <w:kinsoku w:val="0"/>
              <w:overflowPunct w:val="0"/>
              <w:autoSpaceDE/>
              <w:autoSpaceDN/>
              <w:adjustRightInd/>
              <w:spacing w:after="1393" w:line="233" w:lineRule="exact"/>
              <w:ind w:right="641"/>
              <w:textAlignment w:val="baseline"/>
              <w:rPr>
                <w:rFonts w:ascii="Arial" w:hAnsi="Arial" w:cs="Arial"/>
                <w:sz w:val="21"/>
                <w:szCs w:val="21"/>
              </w:rPr>
            </w:pPr>
            <w:r w:rsidRPr="007772EC">
              <w:rPr>
                <w:rFonts w:ascii="Arial" w:hAnsi="Arial" w:cs="Arial"/>
                <w:sz w:val="21"/>
                <w:szCs w:val="21"/>
              </w:rPr>
              <w:t>Panel</w:t>
            </w:r>
          </w:p>
        </w:tc>
        <w:tc>
          <w:tcPr>
            <w:tcW w:w="5598" w:type="dxa"/>
            <w:gridSpan w:val="2"/>
            <w:tcBorders>
              <w:top w:val="nil"/>
              <w:left w:val="nil"/>
              <w:bottom w:val="nil"/>
              <w:right w:val="nil"/>
            </w:tcBorders>
          </w:tcPr>
          <w:p w14:paraId="0730A863" w14:textId="37E71D53" w:rsidR="00575473" w:rsidRPr="00EF6493" w:rsidRDefault="00C336CF"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sidRPr="007772EC">
              <w:rPr>
                <w:rFonts w:ascii="Arial" w:hAnsi="Arial" w:cs="Arial"/>
                <w:sz w:val="21"/>
                <w:szCs w:val="21"/>
              </w:rPr>
              <w:t>T</w:t>
            </w:r>
            <w:r w:rsidR="00575473" w:rsidRPr="007772EC">
              <w:rPr>
                <w:rFonts w:ascii="Arial" w:hAnsi="Arial" w:cs="Arial"/>
                <w:sz w:val="21"/>
                <w:szCs w:val="21"/>
              </w:rPr>
              <w:t xml:space="preserve">he SQSS </w:t>
            </w:r>
            <w:r w:rsidR="00AA4DC6" w:rsidRPr="007772EC">
              <w:rPr>
                <w:rFonts w:ascii="Arial" w:hAnsi="Arial" w:cs="Arial"/>
                <w:i/>
                <w:iCs/>
                <w:sz w:val="21"/>
                <w:szCs w:val="21"/>
              </w:rPr>
              <w:t>p</w:t>
            </w:r>
            <w:r w:rsidR="00FF671E" w:rsidRPr="007772EC">
              <w:rPr>
                <w:rFonts w:ascii="Arial" w:hAnsi="Arial" w:cs="Arial"/>
                <w:i/>
                <w:iCs/>
                <w:sz w:val="21"/>
                <w:szCs w:val="21"/>
              </w:rPr>
              <w:t>anel</w:t>
            </w:r>
            <w:r w:rsidR="00575473" w:rsidRPr="007772EC">
              <w:rPr>
                <w:rFonts w:ascii="Arial" w:hAnsi="Arial" w:cs="Arial"/>
                <w:sz w:val="21"/>
                <w:szCs w:val="21"/>
              </w:rPr>
              <w:t xml:space="preserve"> established by the </w:t>
            </w:r>
            <w:r w:rsidR="00C14108" w:rsidRPr="007772EC">
              <w:rPr>
                <w:rFonts w:ascii="Arial" w:hAnsi="Arial" w:cs="Arial"/>
                <w:i/>
                <w:iCs/>
                <w:sz w:val="21"/>
                <w:szCs w:val="21"/>
              </w:rPr>
              <w:t>ISOP</w:t>
            </w:r>
            <w:r w:rsidR="00575473" w:rsidRPr="007772EC">
              <w:rPr>
                <w:rFonts w:ascii="Arial" w:hAnsi="Arial" w:cs="Arial"/>
                <w:sz w:val="21"/>
                <w:szCs w:val="21"/>
              </w:rPr>
              <w:t xml:space="preserve">, </w:t>
            </w:r>
            <w:r w:rsidR="00575473" w:rsidRPr="007772EC">
              <w:rPr>
                <w:rFonts w:ascii="Arial" w:hAnsi="Arial" w:cs="Arial"/>
                <w:i/>
                <w:iCs/>
                <w:spacing w:val="-5"/>
                <w:sz w:val="21"/>
                <w:szCs w:val="21"/>
              </w:rPr>
              <w:t>NGET</w:t>
            </w:r>
            <w:r w:rsidR="00575473" w:rsidRPr="007772EC">
              <w:rPr>
                <w:rFonts w:ascii="Arial" w:hAnsi="Arial" w:cs="Arial"/>
                <w:spacing w:val="-5"/>
                <w:sz w:val="21"/>
                <w:szCs w:val="21"/>
              </w:rPr>
              <w:t>,</w:t>
            </w:r>
            <w:r w:rsidR="00575473" w:rsidRPr="007772EC">
              <w:rPr>
                <w:rFonts w:ascii="Arial" w:hAnsi="Arial" w:cs="Arial"/>
                <w:sz w:val="21"/>
                <w:szCs w:val="21"/>
              </w:rPr>
              <w:t xml:space="preserve"> </w:t>
            </w:r>
            <w:r w:rsidR="00575473" w:rsidRPr="007772EC">
              <w:rPr>
                <w:rFonts w:ascii="Arial" w:hAnsi="Arial" w:cs="Arial"/>
                <w:i/>
                <w:iCs/>
                <w:sz w:val="21"/>
                <w:szCs w:val="21"/>
              </w:rPr>
              <w:t>SHET</w:t>
            </w:r>
            <w:r w:rsidR="00575473" w:rsidRPr="007772EC">
              <w:rPr>
                <w:rFonts w:ascii="Arial" w:hAnsi="Arial" w:cs="Arial"/>
                <w:sz w:val="21"/>
                <w:szCs w:val="21"/>
              </w:rPr>
              <w:t xml:space="preserve"> and </w:t>
            </w:r>
            <w:r w:rsidR="00575473" w:rsidRPr="007772EC">
              <w:rPr>
                <w:rFonts w:ascii="Arial" w:hAnsi="Arial" w:cs="Arial"/>
                <w:i/>
                <w:iCs/>
                <w:sz w:val="21"/>
                <w:szCs w:val="21"/>
              </w:rPr>
              <w:t>SPT</w:t>
            </w:r>
            <w:r w:rsidR="00575473" w:rsidRPr="007772EC">
              <w:rPr>
                <w:rFonts w:ascii="Arial" w:hAnsi="Arial" w:cs="Arial"/>
                <w:sz w:val="21"/>
                <w:szCs w:val="21"/>
              </w:rPr>
              <w:t xml:space="preserve"> which shall be constituted in accordance with </w:t>
            </w:r>
            <w:r w:rsidR="00A80B72" w:rsidRPr="007772EC">
              <w:rPr>
                <w:rFonts w:ascii="Arial" w:hAnsi="Arial" w:cs="Arial"/>
                <w:sz w:val="21"/>
                <w:szCs w:val="21"/>
              </w:rPr>
              <w:t>Appendix J</w:t>
            </w:r>
            <w:r w:rsidR="00AA4DC6" w:rsidRPr="007772EC">
              <w:rPr>
                <w:rFonts w:ascii="Arial" w:hAnsi="Arial" w:cs="Arial"/>
                <w:sz w:val="21"/>
                <w:szCs w:val="21"/>
              </w:rPr>
              <w:t>.</w:t>
            </w:r>
          </w:p>
        </w:tc>
      </w:tr>
    </w:tbl>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xml:space="preserve">. This scaling shall </w:t>
      </w:r>
      <w:r>
        <w:rPr>
          <w:rFonts w:ascii="Arial" w:hAnsi="Arial" w:cs="Arial"/>
          <w:spacing w:val="-7"/>
          <w:sz w:val="21"/>
          <w:szCs w:val="21"/>
        </w:rPr>
        <w:lastRenderedPageBreak/>
        <w:t>follow the techniques described in Appendix C.</w:t>
      </w:r>
    </w:p>
    <w:p w14:paraId="1E12A58E" w14:textId="77777777" w:rsidR="009C1403" w:rsidRDefault="009C1403">
      <w:pPr>
        <w:widowControl/>
        <w:rPr>
          <w:sz w:val="24"/>
          <w:szCs w:val="24"/>
        </w:rPr>
        <w:sectPr w:rsidR="009C1403">
          <w:headerReference w:type="default" r:id="rId34"/>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lastRenderedPageBreak/>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r>
        <w:rPr>
          <w:rFonts w:ascii="Arial" w:hAnsi="Arial" w:cs="Arial"/>
          <w:sz w:val="21"/>
          <w:szCs w:val="21"/>
        </w:rPr>
        <w:t xml:space="preserve">exceeds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5EFC476" w14:textId="77777777" w:rsidR="00FF671E" w:rsidRDefault="00FF671E">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p>
    <w:p w14:paraId="225BFE64" w14:textId="4ED7C00E"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lastRenderedPageBreak/>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2BEFEAEC" w14:textId="6779B992" w:rsidR="009C1403" w:rsidRPr="00FF671E" w:rsidRDefault="00C6386D" w:rsidP="007772EC">
      <w:pPr>
        <w:widowControl/>
        <w:numPr>
          <w:ilvl w:val="0"/>
          <w:numId w:val="36"/>
        </w:numPr>
        <w:kinsoku w:val="0"/>
        <w:overflowPunct w:val="0"/>
        <w:autoSpaceDE/>
        <w:autoSpaceDN/>
        <w:adjustRightInd/>
        <w:spacing w:before="109" w:line="231" w:lineRule="exact"/>
        <w:ind w:right="144"/>
        <w:jc w:val="both"/>
        <w:textAlignment w:val="baseline"/>
        <w:rPr>
          <w:sz w:val="24"/>
          <w:szCs w:val="24"/>
        </w:rPr>
        <w:sectPr w:rsidR="009C1403" w:rsidRPr="00FF671E">
          <w:headerReference w:type="default" r:id="rId35"/>
          <w:pgSz w:w="11904" w:h="16834"/>
          <w:pgMar w:top="1440" w:right="2017" w:bottom="508" w:left="1567" w:header="720" w:footer="720" w:gutter="0"/>
          <w:cols w:space="720"/>
          <w:noEndnote/>
        </w:sectPr>
      </w:pPr>
      <w:r w:rsidRPr="00FF671E">
        <w:rPr>
          <w:rFonts w:ascii="Arial" w:hAnsi="Arial" w:cs="Arial"/>
          <w:spacing w:val="-7"/>
          <w:sz w:val="21"/>
          <w:szCs w:val="21"/>
        </w:rPr>
        <w:t xml:space="preserve">In the case of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supplying active power to the </w:t>
      </w:r>
      <w:r w:rsidRPr="00FF671E">
        <w:rPr>
          <w:rFonts w:ascii="Arial" w:hAnsi="Arial" w:cs="Arial"/>
          <w:i/>
          <w:iCs/>
          <w:spacing w:val="-7"/>
          <w:sz w:val="21"/>
          <w:szCs w:val="21"/>
        </w:rPr>
        <w:t xml:space="preserve">national electricity transmission system, </w:t>
      </w:r>
      <w:r w:rsidRPr="00FF671E">
        <w:rPr>
          <w:rFonts w:ascii="Arial" w:hAnsi="Arial" w:cs="Arial"/>
          <w:spacing w:val="-7"/>
          <w:sz w:val="21"/>
          <w:szCs w:val="21"/>
        </w:rPr>
        <w:t xml:space="preserve">or a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from an </w:t>
      </w:r>
      <w:r w:rsidRPr="00FF671E">
        <w:rPr>
          <w:rFonts w:ascii="Arial" w:hAnsi="Arial" w:cs="Arial"/>
          <w:i/>
          <w:iCs/>
          <w:spacing w:val="-7"/>
          <w:sz w:val="21"/>
          <w:szCs w:val="21"/>
        </w:rPr>
        <w:t xml:space="preserve">external system </w:t>
      </w:r>
      <w:r w:rsidRPr="00FF671E">
        <w:rPr>
          <w:rFonts w:ascii="Arial" w:hAnsi="Arial" w:cs="Arial"/>
          <w:spacing w:val="-7"/>
          <w:sz w:val="21"/>
          <w:szCs w:val="21"/>
        </w:rPr>
        <w:t xml:space="preserve">or </w:t>
      </w:r>
      <w:r w:rsidRPr="00FF671E">
        <w:rPr>
          <w:rFonts w:ascii="Arial" w:hAnsi="Arial" w:cs="Arial"/>
          <w:i/>
          <w:iCs/>
          <w:spacing w:val="-7"/>
          <w:sz w:val="21"/>
          <w:szCs w:val="21"/>
        </w:rPr>
        <w:t>generating unit(s)</w:t>
      </w:r>
      <w:r w:rsidRPr="00FF671E">
        <w:rPr>
          <w:rFonts w:ascii="Arial" w:hAnsi="Arial" w:cs="Arial"/>
          <w:spacing w:val="-7"/>
          <w:sz w:val="21"/>
          <w:szCs w:val="21"/>
        </w:rPr>
        <w:t xml:space="preserve">, the maximum amount of active power transferable from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GEP </w:t>
      </w:r>
      <w:r w:rsidRPr="00FF671E">
        <w:rPr>
          <w:rFonts w:ascii="Arial" w:hAnsi="Arial" w:cs="Arial"/>
          <w:spacing w:val="-7"/>
          <w:sz w:val="21"/>
          <w:szCs w:val="21"/>
        </w:rPr>
        <w:t xml:space="preserve">(or in the case of an embedded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entry point), as declared by the </w:t>
      </w:r>
      <w:r w:rsidRPr="00FF671E">
        <w:rPr>
          <w:rFonts w:ascii="Arial" w:hAnsi="Arial" w:cs="Arial"/>
          <w:i/>
          <w:iCs/>
          <w:spacing w:val="-7"/>
          <w:sz w:val="21"/>
          <w:szCs w:val="21"/>
        </w:rPr>
        <w:t xml:space="preserve">DC converter </w:t>
      </w:r>
      <w:r w:rsidRPr="00FF671E">
        <w:rPr>
          <w:rFonts w:ascii="Arial" w:hAnsi="Arial" w:cs="Arial"/>
          <w:spacing w:val="-7"/>
          <w:sz w:val="21"/>
          <w:szCs w:val="21"/>
        </w:rPr>
        <w:t>station owner, expressed in whole MW, or in MW to one decimal place.</w:t>
      </w: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lastRenderedPageBreak/>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44871FC9"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r w:rsidR="00FF671E">
        <w:rPr>
          <w:rFonts w:ascii="Arial" w:hAnsi="Arial" w:cs="Arial"/>
          <w:sz w:val="21"/>
          <w:szCs w:val="21"/>
        </w:rPr>
        <w:t xml:space="preserve"> </w:t>
      </w:r>
      <w:r w:rsidR="000B2A90">
        <w:rPr>
          <w:rFonts w:ascii="Arial" w:hAnsi="Arial" w:cs="Arial"/>
          <w:sz w:val="21"/>
          <w:szCs w:val="21"/>
        </w:rPr>
        <w:t>the</w:t>
      </w:r>
      <w:r w:rsidR="003B6311">
        <w:rPr>
          <w:rFonts w:ascii="Arial" w:hAnsi="Arial" w:cs="Arial"/>
          <w:sz w:val="21"/>
          <w:szCs w:val="21"/>
        </w:rPr>
        <w:t xml:space="preserve"> </w:t>
      </w:r>
      <w:r w:rsidR="00C14108" w:rsidRPr="00C14108">
        <w:rPr>
          <w:rFonts w:ascii="Arial" w:hAnsi="Arial" w:cs="Arial"/>
          <w:i/>
          <w:iCs/>
          <w:sz w:val="21"/>
          <w:szCs w:val="21"/>
        </w:rPr>
        <w:t>ISOP</w:t>
      </w:r>
      <w:r w:rsidR="000D5EAD" w:rsidRPr="03A9D18B">
        <w:rPr>
          <w:rFonts w:ascii="Arial" w:hAnsi="Arial" w:cs="Arial"/>
          <w:sz w:val="21"/>
          <w:szCs w:val="21"/>
        </w:rPr>
        <w:t xml:space="preserve">, network operators, restoration contractors and </w:t>
      </w:r>
      <w:r w:rsidR="00A83BAD" w:rsidRPr="00A83BAD">
        <w:rPr>
          <w:rFonts w:ascii="Arial" w:hAnsi="Arial" w:cs="Arial"/>
          <w:i/>
          <w:iCs/>
          <w:sz w:val="21"/>
          <w:szCs w:val="21"/>
        </w:rPr>
        <w:t>Licensee</w:t>
      </w:r>
      <w:r w:rsidR="000D5EAD" w:rsidRPr="03A9D18B">
        <w:rPr>
          <w:rFonts w:ascii="Arial" w:hAnsi="Arial" w:cs="Arial"/>
          <w:sz w:val="21"/>
          <w:szCs w:val="21"/>
        </w:rPr>
        <w:t>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103"/>
      </w:tblGrid>
      <w:tr w:rsidR="00BE4DB4" w:rsidRPr="00636B7A" w14:paraId="65A99B6B" w14:textId="77777777" w:rsidTr="00DD78D5">
        <w:trPr>
          <w:trHeight w:val="300"/>
        </w:trPr>
        <w:tc>
          <w:tcPr>
            <w:tcW w:w="3119" w:type="dxa"/>
          </w:tcPr>
          <w:p w14:paraId="191CBD06" w14:textId="77777777" w:rsidR="00BE4DB4" w:rsidRPr="007772EC" w:rsidRDefault="00BE4DB4">
            <w:pPr>
              <w:kinsoku w:val="0"/>
              <w:overflowPunct w:val="0"/>
              <w:autoSpaceDE/>
              <w:autoSpaceDN/>
              <w:adjustRightInd/>
              <w:spacing w:before="120" w:after="120" w:line="240" w:lineRule="exact"/>
              <w:textAlignment w:val="baseline"/>
              <w:rPr>
                <w:rFonts w:ascii="Arial" w:hAnsi="Arial" w:cs="Arial"/>
                <w:sz w:val="21"/>
                <w:szCs w:val="21"/>
              </w:rPr>
            </w:pPr>
            <w:r w:rsidRPr="007772EC">
              <w:rPr>
                <w:rFonts w:ascii="Arial" w:hAnsi="Arial" w:cs="Arial"/>
                <w:sz w:val="21"/>
                <w:szCs w:val="21"/>
              </w:rPr>
              <w:t>Secretary</w:t>
            </w:r>
          </w:p>
        </w:tc>
        <w:tc>
          <w:tcPr>
            <w:tcW w:w="5103" w:type="dxa"/>
          </w:tcPr>
          <w:p w14:paraId="7E8C4114" w14:textId="0A804503" w:rsidR="00BE4DB4" w:rsidRPr="007772EC" w:rsidRDefault="00C336CF" w:rsidP="007772EC">
            <w:pPr>
              <w:kinsoku w:val="0"/>
              <w:overflowPunct w:val="0"/>
              <w:autoSpaceDE/>
              <w:autoSpaceDN/>
              <w:adjustRightInd/>
              <w:spacing w:before="120" w:after="120" w:line="240" w:lineRule="exact"/>
              <w:jc w:val="both"/>
              <w:textAlignment w:val="baseline"/>
              <w:rPr>
                <w:rFonts w:ascii="Arial" w:hAnsi="Arial" w:cs="Arial"/>
                <w:sz w:val="21"/>
                <w:szCs w:val="21"/>
              </w:rPr>
            </w:pPr>
            <w:r>
              <w:rPr>
                <w:rFonts w:ascii="Arial" w:hAnsi="Arial" w:cs="Arial"/>
                <w:sz w:val="21"/>
                <w:szCs w:val="21"/>
              </w:rPr>
              <w:t>T</w:t>
            </w:r>
            <w:r w:rsidR="00BE4DB4" w:rsidRPr="007772EC">
              <w:rPr>
                <w:rFonts w:ascii="Arial" w:hAnsi="Arial" w:cs="Arial"/>
                <w:sz w:val="21"/>
                <w:szCs w:val="21"/>
              </w:rPr>
              <w:t xml:space="preserve">he secretary of the </w:t>
            </w:r>
            <w:r w:rsidR="00FF671E" w:rsidRPr="007772EC">
              <w:rPr>
                <w:rFonts w:ascii="Arial" w:hAnsi="Arial" w:cs="Arial"/>
                <w:i/>
                <w:iCs/>
                <w:sz w:val="21"/>
                <w:szCs w:val="21"/>
              </w:rPr>
              <w:t>Panel</w:t>
            </w:r>
            <w:r w:rsidR="00BE4DB4" w:rsidRPr="007772EC">
              <w:rPr>
                <w:rFonts w:ascii="Arial" w:hAnsi="Arial" w:cs="Arial"/>
                <w:sz w:val="21"/>
                <w:szCs w:val="21"/>
              </w:rPr>
              <w:t xml:space="preserve"> appointed in accordance with </w:t>
            </w:r>
            <w:r w:rsidR="00A80B72">
              <w:rPr>
                <w:rFonts w:ascii="Arial" w:hAnsi="Arial" w:cs="Arial"/>
                <w:sz w:val="21"/>
                <w:szCs w:val="21"/>
              </w:rPr>
              <w:t>Appendix J</w:t>
            </w:r>
            <w:r w:rsidR="00AA4DC6" w:rsidRPr="007772EC">
              <w:rPr>
                <w:rFonts w:ascii="Arial" w:hAnsi="Arial" w:cs="Arial"/>
                <w:sz w:val="21"/>
                <w:szCs w:val="21"/>
              </w:rPr>
              <w:t>.</w:t>
            </w:r>
          </w:p>
        </w:tc>
      </w:tr>
    </w:tbl>
    <w:p w14:paraId="44CD3DDB" w14:textId="77777777" w:rsidR="00120585" w:rsidRDefault="00120585"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2E143C59" w14:textId="79EAEE84"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utilised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254C614E"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SC213461) whose registered office is situated at Inveralmond HS, 200 Dunkeld Road, Perth, Perthshire PH1 3AQ.</w:t>
      </w:r>
    </w:p>
    <w:p w14:paraId="4FDF3878" w14:textId="77777777" w:rsidR="009C1403" w:rsidRDefault="009C1403">
      <w:pPr>
        <w:widowControl/>
        <w:rPr>
          <w:sz w:val="24"/>
          <w:szCs w:val="24"/>
        </w:rPr>
        <w:sectPr w:rsidR="009C1403">
          <w:headerReference w:type="default" r:id="rId36"/>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w:lastRenderedPageBreak/>
        <mc:AlternateContent>
          <mc:Choice Requires="wps">
            <w:drawing>
              <wp:anchor distT="0" distB="0" distL="0" distR="0" simplePos="0" relativeHeight="251658247"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266" type="#_x0000_t202" style="position:absolute;left:0;text-align:left;margin-left:72.5pt;margin-top:72.1pt;width:450.7pt;height:14.0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 MW;</w:t>
      </w:r>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f less than 50MW;</w:t>
      </w:r>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10MW;</w:t>
      </w:r>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41CC9060"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have taken place and all of the operating quantities that characterise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than the power frequency. They arise from modes of oscillation associated with interactions between certain elements on the system such as generator rotor circuits, generator shaft systems, series compensated lines, excitation system controllers, power system stabilisers,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r>
        <w:rPr>
          <w:rFonts w:ascii="Arial" w:hAnsi="Arial" w:cs="Arial"/>
          <w:spacing w:val="-4"/>
          <w:sz w:val="21"/>
          <w:szCs w:val="21"/>
        </w:rPr>
        <w:t>Supergrid</w:t>
      </w:r>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37"/>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w:lastRenderedPageBreak/>
        <mc:AlternateContent>
          <mc:Choice Requires="wps">
            <w:drawing>
              <wp:anchor distT="0" distB="0" distL="0" distR="0" simplePos="0" relativeHeight="251658248"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267" type="#_x0000_t202" style="position:absolute;left:0;text-align:left;margin-left:72.5pt;margin-top:74.15pt;width:450.7pt;height:15.8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75E4431A"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r>
        <w:rPr>
          <w:rFonts w:ascii="Arial" w:hAnsi="Arial" w:cs="Arial"/>
          <w:i/>
          <w:iCs/>
          <w:spacing w:val="-4"/>
          <w:sz w:val="21"/>
          <w:szCs w:val="21"/>
        </w:rPr>
        <w:t>licensees</w:t>
      </w:r>
      <w:r>
        <w:rPr>
          <w:rFonts w:ascii="Arial" w:hAnsi="Arial" w:cs="Arial"/>
          <w:spacing w:val="-4"/>
          <w:sz w:val="21"/>
          <w:szCs w:val="21"/>
        </w:rPr>
        <w:t>, clearance times consistent with the fault location together with the worst single failure in the main protection system should be used;</w:t>
      </w:r>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elsewhere, clearance times should be consistent with the fault location and appropriate to the actual protection, signalling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AVR and SVC take place. Load response may be assumed to have taken place. Typically 0 to 5 seconds after an initiating event.</w:t>
      </w:r>
    </w:p>
    <w:p w14:paraId="0128F675"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4CAD7886"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166343FF" w14:textId="77777777" w:rsidR="006B00BA" w:rsidRPr="00243AB0" w:rsidRDefault="006E4841" w:rsidP="00243AB0">
      <w:pPr>
        <w:spacing w:after="120"/>
        <w:ind w:left="3402" w:hanging="3402"/>
        <w:rPr>
          <w:rFonts w:ascii="Arial" w:hAnsi="Arial" w:cs="Arial"/>
          <w:sz w:val="21"/>
          <w:szCs w:val="21"/>
        </w:rPr>
      </w:pPr>
      <w:r w:rsidRPr="006B00BA">
        <w:rPr>
          <w:rFonts w:ascii="Arial" w:hAnsi="Arial" w:cs="Arial"/>
          <w:sz w:val="21"/>
          <w:szCs w:val="21"/>
        </w:rPr>
        <w:t>Transmission Area</w:t>
      </w:r>
      <w:r w:rsidRPr="006B00BA">
        <w:rPr>
          <w:rFonts w:ascii="Arial" w:hAnsi="Arial" w:cs="Arial"/>
          <w:sz w:val="21"/>
          <w:szCs w:val="21"/>
        </w:rPr>
        <w:tab/>
      </w:r>
      <w:r w:rsidR="006B00BA" w:rsidRPr="00243AB0">
        <w:rPr>
          <w:rFonts w:ascii="Arial" w:hAnsi="Arial" w:cs="Arial"/>
          <w:sz w:val="21"/>
          <w:szCs w:val="21"/>
        </w:rPr>
        <w:t xml:space="preserve">Has the meaning set out in the </w:t>
      </w:r>
      <w:r w:rsidR="006B00BA" w:rsidRPr="00243AB0">
        <w:rPr>
          <w:rFonts w:ascii="Arial" w:hAnsi="Arial" w:cs="Arial"/>
          <w:bCs/>
          <w:sz w:val="21"/>
          <w:szCs w:val="21"/>
        </w:rPr>
        <w:t>Transmission Licence</w:t>
      </w:r>
      <w:r w:rsidR="006B00BA" w:rsidRPr="00243AB0">
        <w:rPr>
          <w:rFonts w:ascii="Arial" w:hAnsi="Arial" w:cs="Arial"/>
          <w:b/>
          <w:sz w:val="21"/>
          <w:szCs w:val="21"/>
        </w:rPr>
        <w:t xml:space="preserve"> </w:t>
      </w:r>
      <w:r w:rsidR="006B00BA" w:rsidRPr="00243AB0">
        <w:rPr>
          <w:rFonts w:ascii="Arial" w:hAnsi="Arial" w:cs="Arial"/>
          <w:sz w:val="21"/>
          <w:szCs w:val="21"/>
        </w:rPr>
        <w:t xml:space="preserve">of a </w:t>
      </w:r>
      <w:r w:rsidR="006B00BA" w:rsidRPr="00243AB0">
        <w:rPr>
          <w:rFonts w:ascii="Arial" w:hAnsi="Arial" w:cs="Arial"/>
          <w:bCs/>
          <w:i/>
          <w:iCs/>
          <w:sz w:val="21"/>
          <w:szCs w:val="21"/>
        </w:rPr>
        <w:t>transmission licensee</w:t>
      </w:r>
      <w:r w:rsidR="006B00BA" w:rsidRPr="00243AB0">
        <w:rPr>
          <w:rFonts w:ascii="Arial" w:hAnsi="Arial" w:cs="Arial"/>
          <w:bCs/>
          <w:sz w:val="21"/>
          <w:szCs w:val="21"/>
        </w:rPr>
        <w:t>.</w:t>
      </w:r>
    </w:p>
    <w:p w14:paraId="1B739FFD" w14:textId="6FD20D33"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r>
        <w:rPr>
          <w:rFonts w:ascii="Arial" w:hAnsi="Arial" w:cs="Arial"/>
          <w:i/>
          <w:iCs/>
          <w:sz w:val="21"/>
          <w:szCs w:val="21"/>
        </w:rPr>
        <w:t xml:space="preserve">intertripping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lastRenderedPageBreak/>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38"/>
          <w:pgSz w:w="11904" w:h="16834"/>
          <w:pgMar w:top="1800" w:right="2022" w:bottom="508" w:left="1562" w:header="720" w:footer="720" w:gutter="0"/>
          <w:cols w:space="720"/>
          <w:noEndnote/>
        </w:sectPr>
      </w:pPr>
    </w:p>
    <w:p w14:paraId="45C066E5" w14:textId="50EF336E" w:rsidR="00DC74AF" w:rsidRPr="00DC74AF" w:rsidRDefault="00DC74AF" w:rsidP="00243AB0">
      <w:pPr>
        <w:tabs>
          <w:tab w:val="left" w:pos="3384"/>
        </w:tabs>
        <w:kinsoku w:val="0"/>
        <w:overflowPunct w:val="0"/>
        <w:autoSpaceDE/>
        <w:autoSpaceDN/>
        <w:adjustRightInd/>
        <w:spacing w:before="19" w:line="221" w:lineRule="exact"/>
        <w:jc w:val="both"/>
        <w:textAlignment w:val="baseline"/>
        <w:rPr>
          <w:rFonts w:ascii="Arial" w:hAnsi="Arial" w:cs="Arial"/>
          <w:spacing w:val="-4"/>
          <w:sz w:val="21"/>
          <w:szCs w:val="21"/>
        </w:rPr>
      </w:pPr>
      <w:r w:rsidRPr="00DC74AF">
        <w:rPr>
          <w:rFonts w:ascii="Arial" w:hAnsi="Arial" w:cs="Arial"/>
          <w:spacing w:val="-4"/>
          <w:sz w:val="21"/>
          <w:szCs w:val="21"/>
        </w:rPr>
        <w:lastRenderedPageBreak/>
        <w:t>Transmission Licence</w:t>
      </w:r>
      <w:r w:rsidRPr="00DC74AF">
        <w:rPr>
          <w:rFonts w:ascii="Arial" w:hAnsi="Arial" w:cs="Arial"/>
          <w:spacing w:val="-4"/>
          <w:sz w:val="21"/>
          <w:szCs w:val="21"/>
        </w:rPr>
        <w:tab/>
      </w:r>
      <w:r w:rsidR="00AA4DC6">
        <w:rPr>
          <w:rFonts w:ascii="Arial" w:hAnsi="Arial" w:cs="Arial"/>
          <w:spacing w:val="-4"/>
          <w:sz w:val="21"/>
          <w:szCs w:val="21"/>
        </w:rPr>
        <w:t>M</w:t>
      </w:r>
      <w:r w:rsidRPr="00DC74AF">
        <w:rPr>
          <w:rFonts w:ascii="Arial" w:hAnsi="Arial" w:cs="Arial"/>
          <w:spacing w:val="-4"/>
          <w:sz w:val="21"/>
          <w:szCs w:val="21"/>
        </w:rPr>
        <w:t>ean</w:t>
      </w:r>
      <w:r w:rsidR="00AA4DC6">
        <w:rPr>
          <w:rFonts w:ascii="Arial" w:hAnsi="Arial" w:cs="Arial"/>
          <w:spacing w:val="-4"/>
          <w:sz w:val="21"/>
          <w:szCs w:val="21"/>
        </w:rPr>
        <w:t>s</w:t>
      </w:r>
      <w:r w:rsidRPr="00DC74AF">
        <w:rPr>
          <w:rFonts w:ascii="Arial" w:hAnsi="Arial" w:cs="Arial"/>
          <w:spacing w:val="-4"/>
          <w:sz w:val="21"/>
          <w:szCs w:val="21"/>
        </w:rPr>
        <w:t xml:space="preserve"> a transmission licence granted or treated as</w:t>
      </w:r>
    </w:p>
    <w:p w14:paraId="108B3CD0" w14:textId="0394EDE3" w:rsidR="00AE32A2" w:rsidRDefault="00DC74AF" w:rsidP="00DC74AF">
      <w:pPr>
        <w:tabs>
          <w:tab w:val="left" w:pos="3384"/>
        </w:tabs>
        <w:kinsoku w:val="0"/>
        <w:overflowPunct w:val="0"/>
        <w:autoSpaceDE/>
        <w:autoSpaceDN/>
        <w:adjustRightInd/>
        <w:spacing w:before="19" w:line="221" w:lineRule="exact"/>
        <w:ind w:left="3402" w:hanging="3260"/>
        <w:jc w:val="both"/>
        <w:textAlignment w:val="baseline"/>
        <w:rPr>
          <w:rFonts w:ascii="Arial" w:hAnsi="Arial" w:cs="Arial"/>
          <w:spacing w:val="-4"/>
          <w:sz w:val="21"/>
          <w:szCs w:val="21"/>
        </w:rPr>
      </w:pPr>
      <w:r>
        <w:rPr>
          <w:rFonts w:ascii="Arial" w:hAnsi="Arial" w:cs="Arial"/>
          <w:spacing w:val="-4"/>
          <w:sz w:val="21"/>
          <w:szCs w:val="21"/>
        </w:rPr>
        <w:tab/>
      </w:r>
      <w:r w:rsidRPr="00DC74AF">
        <w:rPr>
          <w:rFonts w:ascii="Arial" w:hAnsi="Arial" w:cs="Arial"/>
          <w:spacing w:val="-4"/>
          <w:sz w:val="21"/>
          <w:szCs w:val="21"/>
        </w:rPr>
        <w:t>granted under Section 6(1)(b) of the Electricity Act 1989</w:t>
      </w:r>
      <w:r w:rsidR="00AA4DC6">
        <w:rPr>
          <w:rStyle w:val="CommentReference"/>
        </w:rPr>
        <w:t>.</w:t>
      </w:r>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5823B63F" w:rsidR="009C1403" w:rsidRPr="008A5690" w:rsidRDefault="00C6386D" w:rsidP="00243AB0">
      <w:pPr>
        <w:kinsoku w:val="0"/>
        <w:overflowPunct w:val="0"/>
        <w:autoSpaceDE/>
        <w:autoSpaceDN/>
        <w:adjustRightInd/>
        <w:spacing w:before="6" w:after="120" w:line="230" w:lineRule="exact"/>
        <w:ind w:left="3384" w:right="72"/>
        <w:jc w:val="both"/>
        <w:textAlignment w:val="baseline"/>
        <w:rPr>
          <w:rFonts w:ascii="Arial" w:hAnsi="Arial" w:cs="Arial"/>
          <w:sz w:val="21"/>
          <w:szCs w:val="21"/>
        </w:rPr>
      </w:pPr>
      <w:r>
        <w:rPr>
          <w:rFonts w:ascii="Arial" w:hAnsi="Arial" w:cs="Arial"/>
          <w:i/>
          <w:iCs/>
          <w:sz w:val="21"/>
          <w:szCs w:val="21"/>
        </w:rPr>
        <w:t xml:space="preserve">transmission </w:t>
      </w:r>
      <w:r>
        <w:rPr>
          <w:rFonts w:ascii="Arial" w:hAnsi="Arial" w:cs="Arial"/>
          <w:sz w:val="21"/>
          <w:szCs w:val="21"/>
        </w:rPr>
        <w:t xml:space="preserve">system” in the Transmission licence of </w:t>
      </w:r>
      <w:r w:rsidRPr="008A5690">
        <w:rPr>
          <w:rFonts w:ascii="Arial" w:hAnsi="Arial" w:cs="Arial"/>
          <w:sz w:val="21"/>
          <w:szCs w:val="21"/>
        </w:rPr>
        <w:t xml:space="preserve">a </w:t>
      </w:r>
      <w:r w:rsidRPr="008A5690">
        <w:rPr>
          <w:rFonts w:ascii="Arial" w:hAnsi="Arial" w:cs="Arial"/>
          <w:i/>
          <w:iCs/>
          <w:sz w:val="21"/>
          <w:szCs w:val="21"/>
        </w:rPr>
        <w:t>licensee</w:t>
      </w:r>
      <w:r w:rsidR="00492C0C" w:rsidRPr="008A5690">
        <w:rPr>
          <w:rFonts w:ascii="Arial" w:hAnsi="Arial" w:cs="Arial"/>
          <w:i/>
          <w:iCs/>
          <w:sz w:val="21"/>
          <w:szCs w:val="21"/>
        </w:rPr>
        <w:t xml:space="preserve"> </w:t>
      </w:r>
      <w:r w:rsidR="00492C0C" w:rsidRPr="008A5690">
        <w:rPr>
          <w:rFonts w:ascii="Arial" w:hAnsi="Arial" w:cs="Arial"/>
          <w:sz w:val="21"/>
          <w:szCs w:val="21"/>
        </w:rPr>
        <w:t>and in the</w:t>
      </w:r>
      <w:r w:rsidR="00492C0C" w:rsidRPr="008A5690">
        <w:rPr>
          <w:rFonts w:ascii="Arial" w:hAnsi="Arial" w:cs="Arial"/>
          <w:i/>
          <w:iCs/>
          <w:sz w:val="21"/>
          <w:szCs w:val="21"/>
        </w:rPr>
        <w:t xml:space="preserve"> </w:t>
      </w:r>
      <w:r w:rsidR="00B77349" w:rsidRPr="008A5690">
        <w:rPr>
          <w:rFonts w:ascii="Arial" w:hAnsi="Arial" w:cs="Arial"/>
          <w:i/>
          <w:iCs/>
          <w:sz w:val="21"/>
          <w:szCs w:val="21"/>
        </w:rPr>
        <w:t xml:space="preserve">ESO licence </w:t>
      </w:r>
      <w:r w:rsidRPr="008A5690">
        <w:rPr>
          <w:rFonts w:ascii="Arial" w:hAnsi="Arial" w:cs="Arial"/>
          <w:sz w:val="21"/>
          <w:szCs w:val="21"/>
        </w:rPr>
        <w:t>.</w:t>
      </w:r>
    </w:p>
    <w:p w14:paraId="75A43562" w14:textId="77777777" w:rsidR="00E03F74" w:rsidRPr="00243AB0" w:rsidRDefault="00E03F74" w:rsidP="00243AB0">
      <w:pPr>
        <w:widowControl/>
        <w:jc w:val="both"/>
        <w:rPr>
          <w:rFonts w:ascii="Arial" w:hAnsi="Arial" w:cs="Arial"/>
          <w:sz w:val="21"/>
          <w:szCs w:val="21"/>
        </w:rPr>
        <w:sectPr w:rsidR="00E03F74" w:rsidRPr="00243AB0">
          <w:headerReference w:type="default" r:id="rId39"/>
          <w:pgSz w:w="11904" w:h="16834"/>
          <w:pgMar w:top="1440" w:right="2034" w:bottom="508" w:left="1550" w:header="720" w:footer="720" w:gutter="0"/>
          <w:cols w:space="720"/>
          <w:noEndnote/>
        </w:sectPr>
      </w:pPr>
    </w:p>
    <w:p w14:paraId="199704C4" w14:textId="77777777" w:rsidR="008A5690" w:rsidRPr="00243AB0" w:rsidRDefault="008A5690" w:rsidP="00243AB0">
      <w:pPr>
        <w:spacing w:after="120"/>
        <w:jc w:val="both"/>
        <w:rPr>
          <w:rFonts w:ascii="Arial" w:hAnsi="Arial" w:cs="Arial"/>
          <w:i/>
          <w:iCs/>
          <w:sz w:val="21"/>
          <w:szCs w:val="21"/>
        </w:rPr>
      </w:pPr>
      <w:r w:rsidRPr="00243AB0">
        <w:rPr>
          <w:rFonts w:ascii="Arial" w:hAnsi="Arial" w:cs="Arial"/>
          <w:sz w:val="21"/>
          <w:szCs w:val="21"/>
        </w:rPr>
        <w:t xml:space="preserve">Where references are made in this document to </w:t>
      </w:r>
      <w:r w:rsidRPr="00243AB0">
        <w:rPr>
          <w:rFonts w:ascii="Arial" w:hAnsi="Arial" w:cs="Arial"/>
          <w:i/>
          <w:iCs/>
          <w:sz w:val="21"/>
          <w:szCs w:val="21"/>
        </w:rPr>
        <w:t xml:space="preserve">NGET’s, SPT’s, </w:t>
      </w:r>
      <w:r w:rsidRPr="00243AB0">
        <w:rPr>
          <w:rFonts w:ascii="Arial" w:hAnsi="Arial" w:cs="Arial"/>
          <w:sz w:val="21"/>
          <w:szCs w:val="21"/>
        </w:rPr>
        <w:t>or</w:t>
      </w:r>
      <w:r w:rsidRPr="00243AB0">
        <w:rPr>
          <w:rFonts w:ascii="Arial" w:hAnsi="Arial" w:cs="Arial"/>
          <w:i/>
          <w:iCs/>
          <w:sz w:val="21"/>
          <w:szCs w:val="21"/>
        </w:rPr>
        <w:t xml:space="preserve"> SHET’s transmission system, </w:t>
      </w:r>
      <w:r w:rsidRPr="00243AB0">
        <w:rPr>
          <w:rFonts w:ascii="Arial" w:hAnsi="Arial" w:cs="Arial"/>
          <w:sz w:val="21"/>
          <w:szCs w:val="21"/>
        </w:rPr>
        <w:t>such reference shall be deemed to include:</w:t>
      </w:r>
    </w:p>
    <w:p w14:paraId="519E9CA2" w14:textId="77777777" w:rsidR="008A5690" w:rsidRPr="00243AB0" w:rsidRDefault="008A5690" w:rsidP="00243AB0">
      <w:pPr>
        <w:spacing w:after="120"/>
        <w:jc w:val="both"/>
        <w:rPr>
          <w:rFonts w:ascii="Arial" w:hAnsi="Arial" w:cs="Arial"/>
          <w:i/>
          <w:iCs/>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 xml:space="preserve">a </w:t>
      </w:r>
      <w:r w:rsidRPr="00243AB0">
        <w:rPr>
          <w:rFonts w:ascii="Arial" w:hAnsi="Arial" w:cs="Arial"/>
          <w:i/>
          <w:iCs/>
          <w:sz w:val="21"/>
          <w:szCs w:val="21"/>
        </w:rPr>
        <w:t xml:space="preserve">CATO’s transmission system </w:t>
      </w:r>
      <w:r w:rsidRPr="00243AB0">
        <w:rPr>
          <w:rFonts w:ascii="Arial" w:hAnsi="Arial" w:cs="Arial"/>
          <w:sz w:val="21"/>
          <w:szCs w:val="21"/>
        </w:rPr>
        <w:t>where that</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 xml:space="preserve">with only one of </w:t>
      </w:r>
      <w:r w:rsidRPr="00243AB0">
        <w:rPr>
          <w:rFonts w:ascii="Arial" w:hAnsi="Arial" w:cs="Arial"/>
          <w:i/>
          <w:iCs/>
          <w:sz w:val="21"/>
          <w:szCs w:val="21"/>
        </w:rPr>
        <w:t xml:space="preserve">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systems; </w:t>
      </w:r>
      <w:r w:rsidRPr="00243AB0">
        <w:rPr>
          <w:rFonts w:ascii="Arial" w:hAnsi="Arial" w:cs="Arial"/>
          <w:sz w:val="21"/>
          <w:szCs w:val="21"/>
        </w:rPr>
        <w:t>or</w:t>
      </w:r>
    </w:p>
    <w:p w14:paraId="31D517FB" w14:textId="4CEBCCFD" w:rsidR="00BB496C" w:rsidRPr="008A5690" w:rsidRDefault="008A5690" w:rsidP="00243AB0">
      <w:pPr>
        <w:kinsoku w:val="0"/>
        <w:overflowPunct w:val="0"/>
        <w:autoSpaceDE/>
        <w:autoSpaceDN/>
        <w:adjustRightInd/>
        <w:spacing w:before="4" w:line="243" w:lineRule="exact"/>
        <w:ind w:right="72"/>
        <w:jc w:val="both"/>
        <w:textAlignment w:val="baseline"/>
        <w:rPr>
          <w:rFonts w:ascii="Arial" w:hAnsi="Arial" w:cs="Arial"/>
          <w:spacing w:val="-3"/>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elements of a</w:t>
      </w:r>
      <w:r w:rsidRPr="00243AB0">
        <w:rPr>
          <w:rFonts w:ascii="Arial" w:hAnsi="Arial" w:cs="Arial"/>
          <w:i/>
          <w:iCs/>
          <w:sz w:val="21"/>
          <w:szCs w:val="21"/>
        </w:rPr>
        <w:t xml:space="preserve"> CATO’s transmission system </w:t>
      </w:r>
      <w:r w:rsidRPr="00243AB0">
        <w:rPr>
          <w:rFonts w:ascii="Arial" w:hAnsi="Arial" w:cs="Arial"/>
          <w:sz w:val="21"/>
          <w:szCs w:val="21"/>
        </w:rPr>
        <w:t>located within</w:t>
      </w:r>
      <w:r w:rsidRPr="00243AB0">
        <w:rPr>
          <w:rFonts w:ascii="Arial" w:hAnsi="Arial" w:cs="Arial"/>
          <w:i/>
          <w:iCs/>
          <w:sz w:val="21"/>
          <w:szCs w:val="21"/>
        </w:rPr>
        <w:t xml:space="preserve"> 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area </w:t>
      </w:r>
      <w:r w:rsidRPr="00243AB0">
        <w:rPr>
          <w:rFonts w:ascii="Arial" w:hAnsi="Arial" w:cs="Arial"/>
          <w:sz w:val="21"/>
          <w:szCs w:val="21"/>
        </w:rPr>
        <w:t>where the</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with more than one of</w:t>
      </w:r>
      <w:r w:rsidRPr="00243AB0">
        <w:rPr>
          <w:rFonts w:ascii="Arial" w:hAnsi="Arial" w:cs="Arial"/>
          <w:i/>
          <w:iCs/>
          <w:sz w:val="21"/>
          <w:szCs w:val="21"/>
        </w:rPr>
        <w:t xml:space="preserve"> NGET’s, SPT’s </w:t>
      </w:r>
      <w:r w:rsidRPr="00243AB0">
        <w:rPr>
          <w:rFonts w:ascii="Arial" w:hAnsi="Arial" w:cs="Arial"/>
          <w:sz w:val="21"/>
          <w:szCs w:val="21"/>
        </w:rPr>
        <w:t>and/or</w:t>
      </w:r>
      <w:r w:rsidRPr="00243AB0">
        <w:rPr>
          <w:rFonts w:ascii="Arial" w:hAnsi="Arial" w:cs="Arial"/>
          <w:i/>
          <w:iCs/>
          <w:sz w:val="21"/>
          <w:szCs w:val="21"/>
        </w:rPr>
        <w:t xml:space="preserve"> SHETL’s transmission systems.</w:t>
      </w:r>
    </w:p>
    <w:p w14:paraId="01306B70" w14:textId="6D136A5F" w:rsidR="00BB496C" w:rsidRDefault="008A5690">
      <w:pPr>
        <w:kinsoku w:val="0"/>
        <w:overflowPunct w:val="0"/>
        <w:autoSpaceDE/>
        <w:autoSpaceDN/>
        <w:adjustRightInd/>
        <w:spacing w:before="4" w:line="243" w:lineRule="exact"/>
        <w:ind w:right="72"/>
        <w:textAlignment w:val="baseline"/>
        <w:rPr>
          <w:rFonts w:ascii="Arial" w:hAnsi="Arial" w:cs="Arial"/>
          <w:spacing w:val="-3"/>
          <w:sz w:val="21"/>
          <w:szCs w:val="21"/>
        </w:rPr>
      </w:pPr>
      <w:r>
        <w:rPr>
          <w:noProof/>
          <w:color w:val="2B579A"/>
          <w:shd w:val="clear" w:color="auto" w:fill="E6E6E6"/>
        </w:rPr>
        <mc:AlternateContent>
          <mc:Choice Requires="wps">
            <w:drawing>
              <wp:anchor distT="0" distB="0" distL="0" distR="0" simplePos="0" relativeHeight="251658249" behindDoc="0" locked="0" layoutInCell="0" allowOverlap="1" wp14:anchorId="011926D5" wp14:editId="236FAC7C">
                <wp:simplePos x="0" y="0"/>
                <wp:positionH relativeFrom="margin">
                  <wp:align>left</wp:align>
                </wp:positionH>
                <wp:positionV relativeFrom="page">
                  <wp:posOffset>4196411</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268" type="#_x0000_t202" style="position:absolute;margin-left:0;margin-top:330.45pt;width:113.75pt;height:23.4pt;z-index:251658249;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margin" anchory="page"/>
              </v:shape>
            </w:pict>
          </mc:Fallback>
        </mc:AlternateContent>
      </w:r>
    </w:p>
    <w:p w14:paraId="37A0EAE3" w14:textId="0E2F7920"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5B990729"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r w:rsidR="009B7408">
        <w:rPr>
          <w:rFonts w:ascii="Arial" w:hAnsi="Arial" w:cs="Arial"/>
          <w:spacing w:val="-7"/>
          <w:sz w:val="21"/>
          <w:szCs w:val="21"/>
        </w:rPr>
        <w:t xml:space="preserve">the </w:t>
      </w:r>
      <w:r w:rsidR="00C14108" w:rsidRPr="00C14108">
        <w:rPr>
          <w:rFonts w:ascii="Arial" w:hAnsi="Arial" w:cs="Arial"/>
          <w:i/>
          <w:iCs/>
          <w:spacing w:val="-7"/>
          <w:sz w:val="21"/>
          <w:szCs w:val="21"/>
        </w:rPr>
        <w:t>ISOP</w:t>
      </w:r>
      <w:r>
        <w:rPr>
          <w:rFonts w:ascii="Arial" w:hAnsi="Arial" w:cs="Arial"/>
          <w:spacing w:val="-7"/>
          <w:sz w:val="21"/>
          <w:szCs w:val="21"/>
        </w:rPr>
        <w:t xml:space="preserve"> adjust from time to time to meet the security and quality requirements of this Standard.</w:t>
      </w:r>
    </w:p>
    <w:p w14:paraId="127BE010" w14:textId="310F70B0" w:rsidR="009C1403" w:rsidRDefault="003F4AD8">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250" behindDoc="0" locked="0" layoutInCell="0" allowOverlap="1" wp14:anchorId="5F289BD0" wp14:editId="60D86E74">
                <wp:simplePos x="0" y="0"/>
                <wp:positionH relativeFrom="page">
                  <wp:posOffset>972047</wp:posOffset>
                </wp:positionH>
                <wp:positionV relativeFrom="page">
                  <wp:posOffset>8488625</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269" type="#_x0000_t202" style="position:absolute;left:0;text-align:left;margin-left:76.55pt;margin-top:668.4pt;width:119pt;height:12.5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 xml:space="preserve">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w:t>
      </w:r>
      <w:r w:rsidR="00840553">
        <w:rPr>
          <w:noProof/>
          <w:color w:val="2B579A"/>
          <w:shd w:val="clear" w:color="auto" w:fill="E6E6E6"/>
        </w:rPr>
        <mc:AlternateContent>
          <mc:Choice Requires="wps">
            <w:drawing>
              <wp:anchor distT="0" distB="0" distL="0" distR="0" simplePos="0" relativeHeight="251658251" behindDoc="0" locked="0" layoutInCell="0" allowOverlap="1" wp14:anchorId="33EE5574" wp14:editId="00A62280">
                <wp:simplePos x="0" y="0"/>
                <wp:positionH relativeFrom="page">
                  <wp:posOffset>864235</wp:posOffset>
                </wp:positionH>
                <wp:positionV relativeFrom="page">
                  <wp:posOffset>1073150</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270" type="#_x0000_t202" style="position:absolute;left:0;text-align:left;margin-left:68.05pt;margin-top:84.5pt;width:145.45pt;height:35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available.</w:t>
      </w:r>
    </w:p>
    <w:p w14:paraId="354F72EC" w14:textId="7CF729E7" w:rsidR="009C1403" w:rsidRDefault="00C6386D">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rFonts w:ascii="Arial" w:hAnsi="Arial" w:cs="Arial"/>
          <w:spacing w:val="-4"/>
          <w:sz w:val="21"/>
          <w:szCs w:val="21"/>
        </w:rPr>
        <w:lastRenderedPageBreak/>
        <w:t>Unacceptable Sub-Synchronous Oscillations are Sub-Synchronous Oscillations with the relevant modes of oscillation having negative or insufficient net damping. Unacceptable Sub</w:t>
      </w:r>
      <w:r>
        <w:rPr>
          <w:rFonts w:ascii="Arial" w:hAnsi="Arial" w:cs="Arial"/>
          <w:i/>
          <w:iCs/>
          <w:spacing w:val="-4"/>
          <w:sz w:val="21"/>
          <w:szCs w:val="21"/>
        </w:rPr>
        <w:t>-</w:t>
      </w:r>
      <w:r>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065396ED" w:rsidR="009C1403" w:rsidRDefault="00F9155D">
      <w:pPr>
        <w:widowControl/>
        <w:rPr>
          <w:sz w:val="24"/>
          <w:szCs w:val="24"/>
        </w:rPr>
        <w:sectPr w:rsidR="009C1403">
          <w:headerReference w:type="default" r:id="rId40"/>
          <w:type w:val="continuous"/>
          <w:pgSz w:w="11904" w:h="16834"/>
          <w:pgMar w:top="1440" w:right="2104" w:bottom="508" w:left="4920" w:header="720" w:footer="720" w:gutter="0"/>
          <w:cols w:space="720"/>
          <w:noEndnote/>
        </w:sectPr>
      </w:pPr>
      <w:r>
        <w:rPr>
          <w:sz w:val="24"/>
          <w:szCs w:val="24"/>
        </w:rPr>
        <w:t xml:space="preserve"> </w:t>
      </w:r>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lastRenderedPageBreak/>
        <w:t xml:space="preserve">Unacceptable Voltage Conditions </w:t>
      </w:r>
      <w:r w:rsidR="0046730A">
        <w:rPr>
          <w:rFonts w:ascii="Arial" w:hAnsi="Arial" w:cs="Arial"/>
          <w:sz w:val="21"/>
          <w:szCs w:val="21"/>
        </w:rPr>
        <w:t xml:space="preserve"> </w:t>
      </w:r>
      <w:r>
        <w:rPr>
          <w:rFonts w:ascii="Arial" w:hAnsi="Arial" w:cs="Arial"/>
          <w:sz w:val="21"/>
          <w:szCs w:val="21"/>
        </w:rPr>
        <w:t xml:space="preserve">Voltages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42E3A963"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r w:rsidR="00A83BAD" w:rsidRPr="00A83BAD">
        <w:rPr>
          <w:rFonts w:ascii="Arial" w:hAnsi="Arial" w:cs="Arial"/>
          <w:i/>
          <w:iCs/>
          <w:sz w:val="21"/>
          <w:szCs w:val="21"/>
        </w:rPr>
        <w:t>Licensee</w:t>
      </w:r>
      <w:r>
        <w:rPr>
          <w:rFonts w:ascii="Arial" w:hAnsi="Arial" w:cs="Arial"/>
          <w:i/>
          <w:iCs/>
          <w:sz w:val="21"/>
          <w:szCs w:val="21"/>
        </w:rPr>
        <w:t xml:space="preserv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r>
        <w:rPr>
          <w:rFonts w:ascii="Arial" w:hAnsi="Arial" w:cs="Arial"/>
          <w:spacing w:val="-4"/>
          <w:sz w:val="21"/>
          <w:szCs w:val="21"/>
        </w:rPr>
        <w:t>equipment;</w:t>
      </w:r>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41"/>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w:lastRenderedPageBreak/>
              <mc:AlternateContent>
                <mc:Choice Requires="wps">
                  <w:drawing>
                    <wp:anchor distT="0" distB="0" distL="0" distR="0" simplePos="0" relativeHeight="251658252"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271" type="#_x0000_t202" style="position:absolute;left:0;text-align:left;margin-left:72.5pt;margin-top:796.5pt;width:450.7pt;height:1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3DE189B8"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sidR="00A83BAD" w:rsidRPr="00A83BAD">
              <w:rPr>
                <w:rFonts w:ascii="Arial" w:hAnsi="Arial" w:cs="Arial"/>
                <w:i/>
                <w:iCs/>
                <w:spacing w:val="-5"/>
                <w:sz w:val="21"/>
                <w:szCs w:val="21"/>
              </w:rPr>
              <w:t>Licensee</w:t>
            </w:r>
            <w:r>
              <w:rPr>
                <w:rFonts w:ascii="Arial" w:hAnsi="Arial" w:cs="Arial"/>
                <w:i/>
                <w:iCs/>
                <w:spacing w:val="-5"/>
                <w:sz w:val="21"/>
                <w:szCs w:val="21"/>
              </w:rPr>
              <w:t xml:space="preserv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6769D052" w14:textId="77777777" w:rsidR="009C1403" w:rsidRDefault="009C1403">
      <w:pPr>
        <w:widowControl/>
        <w:rPr>
          <w:sz w:val="24"/>
          <w:szCs w:val="24"/>
        </w:rPr>
      </w:pPr>
    </w:p>
    <w:p w14:paraId="06F2B0D8" w14:textId="77777777" w:rsidR="00F9155D" w:rsidRDefault="00F9155D">
      <w:pPr>
        <w:widowControl/>
        <w:autoSpaceDE/>
        <w:autoSpaceDN/>
        <w:adjustRightInd/>
        <w:spacing w:after="160" w:line="259" w:lineRule="auto"/>
        <w:rPr>
          <w:rFonts w:ascii="Arial" w:hAnsi="Arial" w:cs="Arial"/>
          <w:b/>
          <w:bCs/>
          <w:sz w:val="29"/>
          <w:szCs w:val="29"/>
        </w:rPr>
      </w:pPr>
      <w:r>
        <w:rPr>
          <w:rFonts w:ascii="Arial" w:hAnsi="Arial" w:cs="Arial"/>
          <w:b/>
          <w:bCs/>
          <w:sz w:val="29"/>
          <w:szCs w:val="29"/>
        </w:rPr>
        <w:br w:type="page"/>
      </w:r>
    </w:p>
    <w:p w14:paraId="1919FB9F" w14:textId="77777777" w:rsidR="00542022" w:rsidRDefault="00C6386D" w:rsidP="00542022">
      <w:pPr>
        <w:tabs>
          <w:tab w:val="right" w:pos="9000"/>
        </w:tabs>
        <w:kinsoku w:val="0"/>
        <w:overflowPunct w:val="0"/>
        <w:autoSpaceDE/>
        <w:autoSpaceDN/>
        <w:adjustRightInd/>
        <w:spacing w:before="16" w:line="327" w:lineRule="exact"/>
        <w:jc w:val="center"/>
        <w:textAlignment w:val="baseline"/>
        <w:rPr>
          <w:rFonts w:ascii="Arial" w:hAnsi="Arial" w:cs="Arial"/>
          <w:b/>
          <w:bCs/>
          <w:sz w:val="29"/>
          <w:szCs w:val="29"/>
        </w:rPr>
      </w:pPr>
      <w:r>
        <w:rPr>
          <w:rFonts w:ascii="Arial" w:hAnsi="Arial" w:cs="Arial"/>
          <w:b/>
          <w:bCs/>
          <w:sz w:val="29"/>
          <w:szCs w:val="29"/>
        </w:rPr>
        <w:lastRenderedPageBreak/>
        <w:t>Appendix A</w:t>
      </w:r>
      <w:r w:rsidR="00542022">
        <w:rPr>
          <w:rFonts w:ascii="Arial" w:hAnsi="Arial" w:cs="Arial"/>
          <w:b/>
          <w:bCs/>
          <w:sz w:val="29"/>
          <w:szCs w:val="29"/>
        </w:rPr>
        <w:t xml:space="preserve"> </w:t>
      </w:r>
    </w:p>
    <w:p w14:paraId="7365A2D7" w14:textId="429E1D74" w:rsidR="009C1403" w:rsidRDefault="00C6386D" w:rsidP="00243AB0">
      <w:pPr>
        <w:tabs>
          <w:tab w:val="right" w:pos="9000"/>
        </w:tabs>
        <w:kinsoku w:val="0"/>
        <w:overflowPunct w:val="0"/>
        <w:autoSpaceDE/>
        <w:autoSpaceDN/>
        <w:adjustRightInd/>
        <w:spacing w:before="16" w:line="327" w:lineRule="exact"/>
        <w:jc w:val="center"/>
        <w:textAlignment w:val="baseline"/>
        <w:rPr>
          <w:rFonts w:ascii="Arial" w:hAnsi="Arial" w:cs="Arial"/>
          <w:b/>
          <w:bCs/>
          <w:spacing w:val="-4"/>
          <w:sz w:val="29"/>
          <w:szCs w:val="29"/>
        </w:rPr>
      </w:pPr>
      <w:r>
        <w:rPr>
          <w:rFonts w:ascii="Arial" w:hAnsi="Arial" w:cs="Arial"/>
          <w:b/>
          <w:bCs/>
          <w:sz w:val="29"/>
          <w:szCs w:val="29"/>
        </w:rPr>
        <w:t>Recommended Substation Configuration and</w:t>
      </w:r>
      <w:r w:rsidR="00542022">
        <w:rPr>
          <w:rFonts w:ascii="Arial" w:hAnsi="Arial" w:cs="Arial"/>
          <w:b/>
          <w:bCs/>
          <w:sz w:val="29"/>
          <w:szCs w:val="29"/>
        </w:rPr>
        <w:t xml:space="preserve"> </w:t>
      </w: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may be selected to either);</w:t>
      </w:r>
    </w:p>
    <w:p w14:paraId="688C24C0" w14:textId="77777777" w:rsidR="009C1403" w:rsidRDefault="009C1403">
      <w:pPr>
        <w:widowControl/>
        <w:rPr>
          <w:sz w:val="24"/>
          <w:szCs w:val="24"/>
        </w:rPr>
        <w:sectPr w:rsidR="009C1403">
          <w:headerReference w:type="default" r:id="rId42"/>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lastRenderedPageBreak/>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may be selected to either);</w:t>
      </w:r>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sections to permit the requirements of paragraphs 2.6, 4.6 and 4.9 to be met;</w:t>
      </w:r>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headerReference w:type="default" r:id="rId43"/>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lastRenderedPageBreak/>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44"/>
          <w:pgSz w:w="11904" w:h="16834"/>
          <w:pgMar w:top="1420" w:right="1402" w:bottom="508" w:left="1422" w:header="720" w:footer="720" w:gutter="0"/>
          <w:cols w:space="720"/>
          <w:noEndnote/>
        </w:sectPr>
      </w:pPr>
    </w:p>
    <w:p w14:paraId="4D3D10C9" w14:textId="3D2F766E" w:rsidR="009C1403" w:rsidRDefault="00C6386D" w:rsidP="00243AB0">
      <w:pPr>
        <w:kinsoku w:val="0"/>
        <w:overflowPunct w:val="0"/>
        <w:autoSpaceDE/>
        <w:autoSpaceDN/>
        <w:adjustRightInd/>
        <w:spacing w:before="20" w:line="276" w:lineRule="exact"/>
        <w:ind w:left="1560" w:hanging="851"/>
        <w:textAlignment w:val="baseline"/>
        <w:rPr>
          <w:rFonts w:ascii="Arial" w:hAnsi="Arial" w:cs="Arial"/>
          <w:spacing w:val="1"/>
          <w:sz w:val="24"/>
          <w:szCs w:val="24"/>
        </w:rPr>
      </w:pPr>
      <w:r w:rsidRPr="00DF02D2">
        <w:rPr>
          <w:rFonts w:ascii="Arial" w:hAnsi="Arial" w:cs="Arial"/>
          <w:spacing w:val="1"/>
          <w:sz w:val="24"/>
          <w:szCs w:val="24"/>
        </w:rPr>
        <w:lastRenderedPageBreak/>
        <w:t xml:space="preserve">A.11.1 </w:t>
      </w:r>
      <w:r w:rsidR="00DF02D2">
        <w:rPr>
          <w:rFonts w:ascii="Arial" w:hAnsi="Arial" w:cs="Arial"/>
          <w:spacing w:val="1"/>
          <w:sz w:val="24"/>
          <w:szCs w:val="24"/>
        </w:rPr>
        <w:tab/>
      </w:r>
      <w:r w:rsidR="00DF02D2" w:rsidRPr="00243AB0">
        <w:rPr>
          <w:rFonts w:ascii="Arial" w:hAnsi="Arial" w:cs="Arial"/>
          <w:sz w:val="24"/>
          <w:szCs w:val="24"/>
        </w:rPr>
        <w:t xml:space="preserve">In the case of an </w:t>
      </w:r>
      <w:r w:rsidR="00DF02D2" w:rsidRPr="00243AB0">
        <w:rPr>
          <w:rFonts w:ascii="Arial" w:hAnsi="Arial" w:cs="Arial"/>
          <w:i/>
          <w:iCs/>
          <w:sz w:val="24"/>
          <w:szCs w:val="24"/>
        </w:rPr>
        <w:t>offshore transmission system</w:t>
      </w:r>
      <w:r w:rsidR="00DF02D2" w:rsidRPr="00243AB0">
        <w:rPr>
          <w:rFonts w:ascii="Arial" w:hAnsi="Arial" w:cs="Arial"/>
          <w:sz w:val="24"/>
          <w:szCs w:val="24"/>
        </w:rPr>
        <w:t xml:space="preserve"> at the </w:t>
      </w:r>
      <w:r>
        <w:rPr>
          <w:rFonts w:ascii="Arial" w:hAnsi="Arial" w:cs="Arial"/>
          <w:spacing w:val="1"/>
          <w:sz w:val="24"/>
          <w:szCs w:val="24"/>
        </w:rPr>
        <w:t xml:space="preserve">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3215BA01" w:rsidR="009C1403" w:rsidRDefault="00C6386D" w:rsidP="00243AB0">
      <w:pPr>
        <w:kinsoku w:val="0"/>
        <w:overflowPunct w:val="0"/>
        <w:autoSpaceDE/>
        <w:autoSpaceDN/>
        <w:adjustRightInd/>
        <w:spacing w:before="286" w:line="276" w:lineRule="exact"/>
        <w:ind w:left="1560" w:hanging="851"/>
        <w:textAlignment w:val="baseline"/>
        <w:rPr>
          <w:rFonts w:ascii="Arial" w:hAnsi="Arial" w:cs="Arial"/>
          <w:spacing w:val="-1"/>
          <w:sz w:val="24"/>
          <w:szCs w:val="24"/>
        </w:rPr>
      </w:pPr>
      <w:r>
        <w:rPr>
          <w:rFonts w:ascii="Arial" w:hAnsi="Arial" w:cs="Arial"/>
          <w:spacing w:val="-1"/>
          <w:sz w:val="24"/>
          <w:szCs w:val="24"/>
        </w:rPr>
        <w:t xml:space="preserve">A.11.2 </w:t>
      </w:r>
      <w:r w:rsidR="00DF02D2">
        <w:rPr>
          <w:rFonts w:ascii="Arial" w:hAnsi="Arial" w:cs="Arial"/>
          <w:spacing w:val="-1"/>
          <w:sz w:val="24"/>
          <w:szCs w:val="24"/>
        </w:rPr>
        <w:tab/>
      </w:r>
      <w:r>
        <w:rPr>
          <w:rFonts w:ascii="Arial" w:hAnsi="Arial" w:cs="Arial"/>
          <w:spacing w:val="-1"/>
          <w:sz w:val="24"/>
          <w:szCs w:val="24"/>
        </w:rPr>
        <w:t xml:space="preserve">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may be selected to either);</w:t>
      </w:r>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energised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r>
        <w:rPr>
          <w:rFonts w:ascii="Arial" w:hAnsi="Arial" w:cs="Arial"/>
          <w:sz w:val="24"/>
          <w:szCs w:val="24"/>
        </w:rPr>
        <w:t>design;</w:t>
      </w:r>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may be selected to either);</w:t>
      </w:r>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sections to permit the requirements of Section 7 to be met;</w:t>
      </w:r>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45"/>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lastRenderedPageBreak/>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46"/>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w:lastRenderedPageBreak/>
        <mc:AlternateContent>
          <mc:Choice Requires="wps">
            <w:drawing>
              <wp:anchor distT="0" distB="0" distL="0" distR="0" simplePos="0" relativeHeight="251658253"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272" type="#_x0000_t202" style="position:absolute;left:0;text-align:left;margin-left:71.2pt;margin-top:71.55pt;width:454pt;height:16.7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772B6E08" w:rsidR="009C1403" w:rsidRDefault="00A83BAD">
      <w:pPr>
        <w:kinsoku w:val="0"/>
        <w:overflowPunct w:val="0"/>
        <w:autoSpaceDE/>
        <w:autoSpaceDN/>
        <w:adjustRightInd/>
        <w:spacing w:line="275" w:lineRule="exact"/>
        <w:jc w:val="both"/>
        <w:textAlignment w:val="baseline"/>
        <w:rPr>
          <w:rFonts w:ascii="Arial" w:hAnsi="Arial" w:cs="Arial"/>
          <w:sz w:val="24"/>
          <w:szCs w:val="24"/>
        </w:rPr>
      </w:pPr>
      <w:r w:rsidRPr="00A83BAD">
        <w:rPr>
          <w:rFonts w:ascii="Arial" w:hAnsi="Arial" w:cs="Arial"/>
          <w:i/>
          <w:iCs/>
          <w:sz w:val="24"/>
          <w:szCs w:val="24"/>
        </w:rPr>
        <w:t>Licensee</w:t>
      </w:r>
      <w:r w:rsidR="00C6386D">
        <w:rPr>
          <w:rFonts w:ascii="Arial" w:hAnsi="Arial" w:cs="Arial"/>
          <w:i/>
          <w:iCs/>
          <w:sz w:val="24"/>
          <w:szCs w:val="24"/>
        </w:rPr>
        <w:t xml:space="preserve"> </w:t>
      </w:r>
      <w:r w:rsidR="00C6386D">
        <w:rPr>
          <w:rFonts w:ascii="Arial" w:hAnsi="Arial" w:cs="Arial"/>
          <w:sz w:val="24"/>
          <w:szCs w:val="24"/>
        </w:rPr>
        <w:t xml:space="preserve">when </w:t>
      </w:r>
      <w:r w:rsidR="00C6386D">
        <w:rPr>
          <w:rFonts w:ascii="Arial" w:hAnsi="Arial" w:cs="Arial"/>
          <w:i/>
          <w:iCs/>
          <w:sz w:val="24"/>
          <w:szCs w:val="24"/>
        </w:rPr>
        <w:t xml:space="preserve">onshore </w:t>
      </w:r>
      <w:r w:rsidR="00C6386D">
        <w:rPr>
          <w:rFonts w:ascii="Arial" w:hAnsi="Arial" w:cs="Arial"/>
          <w:sz w:val="24"/>
          <w:szCs w:val="24"/>
        </w:rPr>
        <w:t>t</w:t>
      </w:r>
      <w:r w:rsidR="00C6386D">
        <w:rPr>
          <w:rFonts w:ascii="Arial" w:hAnsi="Arial" w:cs="Arial"/>
          <w:i/>
          <w:iCs/>
          <w:sz w:val="24"/>
          <w:szCs w:val="24"/>
        </w:rPr>
        <w:t xml:space="preserve">ransmission circuits </w:t>
      </w:r>
      <w:r w:rsidR="00C6386D">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r>
        <w:rPr>
          <w:rFonts w:ascii="Arial" w:hAnsi="Arial" w:cs="Arial"/>
          <w:b/>
          <w:bCs/>
          <w:i/>
          <w:iCs/>
          <w:sz w:val="24"/>
          <w:szCs w:val="24"/>
        </w:rPr>
        <w:t>Supergrid</w:t>
      </w:r>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supergrid</w:t>
      </w:r>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be located at more than three individual sites;</w:t>
      </w:r>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r>
        <w:rPr>
          <w:rFonts w:ascii="Arial" w:hAnsi="Arial" w:cs="Arial"/>
          <w:sz w:val="24"/>
          <w:szCs w:val="24"/>
        </w:rPr>
        <w:t>are within the same substation such that only one authorised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47"/>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lastRenderedPageBreak/>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the limits of good planning. The majority of 132 kV circuits do not reach this limit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lastRenderedPageBreak/>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0218A6F6" w14:textId="06A1BDBF" w:rsidR="009C1403" w:rsidRDefault="00C6386D" w:rsidP="00F24C3A">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 xml:space="preserve">B.13.2 Points of isolation on a circuit within an agreed reasonable walking distance to permit the efficient and effective use of one </w:t>
      </w:r>
      <w:r w:rsidR="00F24C3A">
        <w:rPr>
          <w:rFonts w:ascii="Arial" w:hAnsi="Arial" w:cs="Arial"/>
          <w:sz w:val="24"/>
          <w:szCs w:val="24"/>
        </w:rPr>
        <w:t xml:space="preserve">authorized </w:t>
      </w: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normally-open isolator may be counted as an isolating facility for the equipment on either side of it. An example of this is an isolator in the route of a circuit bridging two </w:t>
      </w:r>
      <w:r>
        <w:rPr>
          <w:rFonts w:ascii="Arial" w:hAnsi="Arial" w:cs="Arial"/>
          <w:i/>
          <w:iCs/>
          <w:sz w:val="24"/>
          <w:szCs w:val="24"/>
        </w:rPr>
        <w:t xml:space="preserve">supergrid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48"/>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This zero factor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3AD94E6C"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r w:rsidR="001108F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w:t>
      </w:r>
      <w:r>
        <w:rPr>
          <w:rFonts w:ascii="Arial" w:hAnsi="Arial" w:cs="Arial"/>
          <w:sz w:val="24"/>
          <w:szCs w:val="24"/>
        </w:rPr>
        <w:lastRenderedPageBreak/>
        <w:t xml:space="preserve">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22.55pt" o:ole="" fillcolor="window">
            <v:imagedata r:id="rId49" o:title=""/>
          </v:shape>
          <o:OLEObject Type="Embed" ProgID="Equation.3" ShapeID="_x0000_i1025" DrawAspect="Content" ObjectID="_1825152017" r:id="rId50"/>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Where</w:t>
      </w:r>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0.5pt;height:58.55pt" o:ole="" fillcolor="red">
            <v:imagedata r:id="rId51" o:title=""/>
          </v:shape>
          <o:OLEObject Type="Embed" ProgID="Equation.3" ShapeID="_x0000_i1026" DrawAspect="Content" ObjectID="_1825152018" r:id="rId52"/>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DD6AF9">
        <w:tc>
          <w:tcPr>
            <w:tcW w:w="567" w:type="dxa"/>
          </w:tcPr>
          <w:p w14:paraId="4502CC4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3.45pt;height:22.55pt" o:ole="" fillcolor="window">
                  <v:imagedata r:id="rId53" o:title=""/>
                </v:shape>
                <o:OLEObject Type="Embed" ProgID="Equation.3" ShapeID="_x0000_i1027" DrawAspect="Content" ObjectID="_1825152019" r:id="rId54"/>
              </w:object>
            </w:r>
          </w:p>
        </w:tc>
        <w:tc>
          <w:tcPr>
            <w:tcW w:w="425" w:type="dxa"/>
          </w:tcPr>
          <w:p w14:paraId="1763D128"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output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DD6AF9">
        <w:tc>
          <w:tcPr>
            <w:tcW w:w="567" w:type="dxa"/>
          </w:tcPr>
          <w:p w14:paraId="5F8FF22A"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3.45pt;height:13.45pt" o:ole="" fillcolor="window">
                  <v:imagedata r:id="rId55" o:title=""/>
                </v:shape>
                <o:OLEObject Type="Embed" ProgID="Equation.3" ShapeID="_x0000_i1028" DrawAspect="Content" ObjectID="_1825152020" r:id="rId56"/>
              </w:object>
            </w:r>
          </w:p>
        </w:tc>
        <w:tc>
          <w:tcPr>
            <w:tcW w:w="425" w:type="dxa"/>
          </w:tcPr>
          <w:p w14:paraId="304A0E2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DD6AF9">
        <w:tc>
          <w:tcPr>
            <w:tcW w:w="567" w:type="dxa"/>
          </w:tcPr>
          <w:p w14:paraId="1625FC75"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3.45pt;height:22.55pt" o:ole="" fillcolor="window">
                  <v:imagedata r:id="rId57" o:title=""/>
                </v:shape>
                <o:OLEObject Type="Embed" ProgID="Equation.3" ShapeID="_x0000_i1029" DrawAspect="Content" ObjectID="_1825152021" r:id="rId58"/>
              </w:object>
            </w:r>
          </w:p>
        </w:tc>
        <w:tc>
          <w:tcPr>
            <w:tcW w:w="425" w:type="dxa"/>
          </w:tcPr>
          <w:p w14:paraId="4A52C15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DD6AF9">
        <w:tc>
          <w:tcPr>
            <w:tcW w:w="567" w:type="dxa"/>
          </w:tcPr>
          <w:p w14:paraId="68605974"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2.55pt;height:22.55pt" o:ole="" fillcolor="window">
                  <v:imagedata r:id="rId59" o:title=""/>
                </v:shape>
                <o:OLEObject Type="Embed" ProgID="Equation.3" ShapeID="_x0000_i1030" DrawAspect="Content" ObjectID="_1825152022" r:id="rId60"/>
              </w:object>
            </w:r>
          </w:p>
        </w:tc>
        <w:tc>
          <w:tcPr>
            <w:tcW w:w="425" w:type="dxa"/>
          </w:tcPr>
          <w:p w14:paraId="5354AFC6"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DD6AF9">
        <w:tc>
          <w:tcPr>
            <w:tcW w:w="567" w:type="dxa"/>
          </w:tcPr>
          <w:p w14:paraId="167DEBD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3.45pt;height:13.45pt" o:ole="" fillcolor="window">
                  <v:imagedata r:id="rId61" o:title=""/>
                </v:shape>
                <o:OLEObject Type="Embed" ProgID="Equation.3" ShapeID="_x0000_i1031" DrawAspect="Content" ObjectID="_1825152023" r:id="rId62"/>
              </w:object>
            </w:r>
          </w:p>
        </w:tc>
        <w:tc>
          <w:tcPr>
            <w:tcW w:w="425" w:type="dxa"/>
          </w:tcPr>
          <w:p w14:paraId="77CD6D45"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active power demand at the </w:t>
            </w:r>
            <w:r w:rsidRPr="00A056AE">
              <w:rPr>
                <w:rFonts w:ascii="Arial" w:hAnsi="Arial" w:cs="Arial"/>
                <w:i/>
                <w:sz w:val="24"/>
                <w:szCs w:val="24"/>
              </w:rPr>
              <w:t>j</w:t>
            </w:r>
            <w:r w:rsidRPr="00A056AE">
              <w:rPr>
                <w:rFonts w:ascii="Arial" w:hAnsi="Arial" w:cs="Arial"/>
                <w:sz w:val="24"/>
                <w:szCs w:val="24"/>
              </w:rPr>
              <w:t xml:space="preserve">th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63"/>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w:lastRenderedPageBreak/>
        <mc:AlternateContent>
          <mc:Choice Requires="wps">
            <w:drawing>
              <wp:anchor distT="0" distB="0" distL="0" distR="0" simplePos="0" relativeHeight="251658254"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273" type="#_x0000_t202" style="position:absolute;left:0;text-align:left;margin-left:71.6pt;margin-top:71.55pt;width:454pt;height:19.2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is then applied by:</w:t>
      </w:r>
      <w:r>
        <w:rPr>
          <w:rFonts w:ascii="Arial" w:hAnsi="Arial" w:cs="Arial"/>
          <w:sz w:val="24"/>
          <w:szCs w:val="24"/>
        </w:rPr>
        <w:noBreakHyphen/>
      </w:r>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ACS peak demand</w:t>
      </w:r>
      <w:r>
        <w:rPr>
          <w:rFonts w:ascii="Arial" w:hAnsi="Arial" w:cs="Arial"/>
          <w:sz w:val="22"/>
          <w:szCs w:val="22"/>
        </w:rPr>
        <w:t>;</w:t>
      </w:r>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ACS peak demand</w:t>
      </w:r>
      <w:r>
        <w:rPr>
          <w:rFonts w:ascii="Arial" w:hAnsi="Arial" w:cs="Arial"/>
          <w:sz w:val="22"/>
          <w:szCs w:val="22"/>
        </w:rPr>
        <w:t>;</w:t>
      </w:r>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D.5;</w:t>
      </w:r>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64"/>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w:lastRenderedPageBreak/>
        <mc:AlternateContent>
          <mc:Choice Requires="wps">
            <w:drawing>
              <wp:anchor distT="0" distB="0" distL="0" distR="0" simplePos="0" relativeHeight="251658255"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274" type="#_x0000_t202" style="position:absolute;margin-left:71.1pt;margin-top:72.2pt;width:454pt;height:13.95pt;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8.55pt;height:37.6pt" o:ole="" fillcolor="window">
            <v:imagedata r:id="rId65" o:title=""/>
          </v:shape>
          <o:OLEObject Type="Embed" ProgID="Equation.3" ShapeID="_x0000_i1032" DrawAspect="Content" ObjectID="_1825152024" r:id="rId66"/>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271"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r>
              <w:rPr>
                <w:i/>
                <w:iCs/>
                <w:sz w:val="24"/>
                <w:szCs w:val="24"/>
              </w:rPr>
              <w:t>k</w:t>
            </w:r>
            <w:r>
              <w:rPr>
                <w:i/>
                <w:iCs/>
                <w:sz w:val="24"/>
                <w:szCs w:val="24"/>
                <w:vertAlign w:val="subscript"/>
              </w:rPr>
              <w:t>d</w:t>
            </w:r>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r>
              <w:rPr>
                <w:i/>
                <w:iCs/>
                <w:sz w:val="24"/>
                <w:szCs w:val="24"/>
              </w:rPr>
              <w:t>k</w:t>
            </w:r>
            <w:r>
              <w:rPr>
                <w:i/>
                <w:iCs/>
                <w:sz w:val="24"/>
                <w:szCs w:val="24"/>
                <w:vertAlign w:val="subscript"/>
              </w:rPr>
              <w:t>d</w:t>
            </w:r>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68"/>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w:lastRenderedPageBreak/>
        <mc:AlternateContent>
          <mc:Choice Requires="wps">
            <w:drawing>
              <wp:anchor distT="0" distB="0" distL="0" distR="0" simplePos="0" relativeHeight="251658256"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275" type="#_x0000_t202" style="position:absolute;left:0;text-align:left;margin-left:100.1pt;margin-top:108.4pt;width:17.9pt;height:31.2pt;z-index:25165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OG+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7"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276" type="#_x0000_t202" style="position:absolute;left:0;text-align:left;margin-left:100.1pt;margin-top:170.8pt;width:17.9pt;height:31.2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nT+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8"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277" type="#_x0000_t202" style="position:absolute;left:0;text-align:left;margin-left:100.1pt;margin-top:295.6pt;width:17.9pt;height:31.2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8Yt+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kUaAoSQX1mURBmJaOfhIy&#10;OsBfnA20cCX3P48CFWfmoyVh43bOBs5GNRvCSkoteeBsMvdh2uKjQ912hDyNzsItid/oJMxjF5d+&#10;aYkSv8vCxy39855ePf6Wu98A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upfGLfkBAADe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9"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278" type="#_x0000_t202" style="position:absolute;left:0;text-align:left;margin-left:100.1pt;margin-top:233.2pt;width:17.9pt;height:31.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Wx4+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0"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279" type="#_x0000_t202" style="position:absolute;left:0;text-align:left;margin-left:103.55pt;margin-top:77.2pt;width:14.7pt;height:31.2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fGmixfgBAADe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1"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280" type="#_x0000_t202" style="position:absolute;left:0;text-align:left;margin-left:103.75pt;margin-top:139.6pt;width:14.5pt;height:31.2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dc3/I/kBAADe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2"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281" type="#_x0000_t202" style="position:absolute;left:0;text-align:left;margin-left:103.75pt;margin-top:202pt;width:14.25pt;height:31.2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3"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282" type="#_x0000_t202" style="position:absolute;left:0;text-align:left;margin-left:103.75pt;margin-top:326.8pt;width:14.5pt;height:31.2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4"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283" type="#_x0000_t202" style="position:absolute;left:0;text-align:left;margin-left:104.5pt;margin-top:264.4pt;width:12.55pt;height:31.2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5"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284" type="#_x0000_t202" style="position:absolute;left:0;text-align:left;margin-left:118.3pt;margin-top:102.7pt;width:396.25pt;height:252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6"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285" type="#_x0000_t202" style="position:absolute;left:0;text-align:left;margin-left:314.65pt;margin-top:173.3pt;width:187.2pt;height:30.2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7"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286" type="#_x0000_t202" style="position:absolute;left:0;text-align:left;margin-left:314.65pt;margin-top:207.85pt;width:191.05pt;height:101.25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8"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287" type="#_x0000_t202" style="position:absolute;left:0;text-align:left;margin-left:79.35pt;margin-top:132.7pt;width:20.75pt;height:197.3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B/hQCk+wEAAOI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71"/>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3DA26B70"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r w:rsidR="00630E60">
        <w:rPr>
          <w:rFonts w:ascii="Arial" w:hAnsi="Arial" w:cs="Arial"/>
          <w:i/>
          <w:iCs/>
          <w:sz w:val="24"/>
          <w:szCs w:val="24"/>
        </w:rPr>
        <w:t>e</w:t>
      </w:r>
      <w:r>
        <w:rPr>
          <w:rFonts w:ascii="Arial" w:hAnsi="Arial" w:cs="Arial"/>
          <w:i/>
          <w:iCs/>
          <w:sz w:val="24"/>
          <w:szCs w:val="24"/>
        </w:rPr>
        <w:t xml:space="preserv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categorised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4578A06D"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r w:rsidR="00C14108" w:rsidRPr="00C14108">
        <w:rPr>
          <w:rFonts w:ascii="Arial" w:hAnsi="Arial" w:cs="Arial"/>
          <w:i/>
          <w:iCs/>
          <w:sz w:val="24"/>
          <w:szCs w:val="24"/>
        </w:rPr>
        <w:t>ISOP</w:t>
      </w:r>
      <w:r w:rsidR="00CC7555">
        <w:rPr>
          <w:rFonts w:ascii="Arial" w:hAnsi="Arial" w:cs="Arial"/>
          <w:sz w:val="24"/>
          <w:szCs w:val="24"/>
        </w:rPr>
        <w:t xml:space="preserve"> </w:t>
      </w:r>
      <w:r>
        <w:rPr>
          <w:rFonts w:ascii="Arial" w:hAnsi="Arial" w:cs="Arial"/>
          <w:sz w:val="24"/>
          <w:szCs w:val="24"/>
        </w:rPr>
        <w:t>will from time-to-time review, consult on, and publish the categorisation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0.70. E.3.3 For pumped storage based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4655ED07"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r w:rsidR="00C14108" w:rsidRPr="00C14108">
        <w:rPr>
          <w:rFonts w:ascii="Arial" w:hAnsi="Arial" w:cs="Arial"/>
          <w:i/>
          <w:iCs/>
          <w:sz w:val="24"/>
          <w:szCs w:val="24"/>
        </w:rPr>
        <w:t>ISOP</w:t>
      </w:r>
      <w:r w:rsidR="00572665">
        <w:rPr>
          <w:rFonts w:ascii="Arial" w:hAnsi="Arial" w:cs="Arial"/>
          <w:sz w:val="24"/>
          <w:szCs w:val="24"/>
        </w:rPr>
        <w:t xml:space="preserve"> </w:t>
      </w:r>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where necessary, based on alignment with cost benefit analysis. The period between reviews shall be no more than five years, but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r>
        <w:rPr>
          <w:rFonts w:ascii="Arial" w:hAnsi="Arial" w:cs="Arial"/>
          <w:sz w:val="24"/>
          <w:szCs w:val="24"/>
        </w:rPr>
        <w:t xml:space="preserve">are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lastRenderedPageBreak/>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7.05pt;height:58.55pt" o:ole="" fillcolor="window">
            <v:imagedata r:id="rId72" o:title=""/>
          </v:shape>
          <o:OLEObject Type="Embed" ProgID="Equation.3" ShapeID="_x0000_i1033" DrawAspect="Content" ObjectID="_1825152025" r:id="rId73"/>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r w:rsidRPr="00F60D9D">
        <w:rPr>
          <w:rFonts w:ascii="Arial" w:hAnsi="Arial" w:cs="Arial"/>
          <w:sz w:val="24"/>
          <w:szCs w:val="24"/>
        </w:rPr>
        <w:t>where</w:t>
      </w:r>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1.6pt;height:1in" o:ole="" fillcolor="window">
            <v:imagedata r:id="rId74" o:title=""/>
          </v:shape>
          <o:OLEObject Type="Embed" ProgID="Equation.3" ShapeID="_x0000_i1034" DrawAspect="Content" ObjectID="_1825152026" r:id="rId75"/>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DD6AF9">
        <w:tc>
          <w:tcPr>
            <w:tcW w:w="567" w:type="dxa"/>
          </w:tcPr>
          <w:p w14:paraId="1160FB8E" w14:textId="77777777" w:rsidR="00845DFD" w:rsidRPr="00087373" w:rsidRDefault="00845DFD" w:rsidP="00DD6AF9">
            <w:pPr>
              <w:rPr>
                <w:rFonts w:cs="Arial"/>
              </w:rPr>
            </w:pPr>
            <w:r w:rsidRPr="00087373">
              <w:rPr>
                <w:rFonts w:cs="Arial"/>
                <w:noProof/>
                <w:color w:val="2B579A"/>
                <w:position w:val="-14"/>
                <w:shd w:val="clear" w:color="auto" w:fill="E6E6E6"/>
              </w:rPr>
              <w:object w:dxaOrig="300" w:dyaOrig="380" w14:anchorId="03810AA0">
                <v:shape id="_x0000_i1035" type="#_x0000_t75" style="width:13.45pt;height:22.55pt" o:ole="" fillcolor="window">
                  <v:imagedata r:id="rId76" o:title=""/>
                </v:shape>
                <o:OLEObject Type="Embed" ProgID="Equation.3" ShapeID="_x0000_i1035" DrawAspect="Content" ObjectID="_1825152027" r:id="rId77"/>
              </w:object>
            </w:r>
          </w:p>
        </w:tc>
        <w:tc>
          <w:tcPr>
            <w:tcW w:w="425" w:type="dxa"/>
          </w:tcPr>
          <w:p w14:paraId="509F34ED" w14:textId="77777777" w:rsidR="00845DFD" w:rsidRPr="00087373" w:rsidRDefault="00845DFD" w:rsidP="00DD6AF9">
            <w:pPr>
              <w:rPr>
                <w:rFonts w:cs="Arial"/>
              </w:rPr>
            </w:pPr>
            <w:r w:rsidRPr="00087373">
              <w:rPr>
                <w:rFonts w:cs="Arial"/>
              </w:rPr>
              <w:t>=</w:t>
            </w:r>
          </w:p>
        </w:tc>
        <w:tc>
          <w:tcPr>
            <w:tcW w:w="7431" w:type="dxa"/>
          </w:tcPr>
          <w:p w14:paraId="06BE46BC" w14:textId="77777777" w:rsidR="00845DFD" w:rsidRPr="00087373" w:rsidRDefault="00845DFD" w:rsidP="00DD6AF9">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DD6AF9">
        <w:tc>
          <w:tcPr>
            <w:tcW w:w="567" w:type="dxa"/>
          </w:tcPr>
          <w:p w14:paraId="0B8EFB51" w14:textId="77777777" w:rsidR="00845DFD" w:rsidRPr="00087373" w:rsidRDefault="00845DFD" w:rsidP="00DD6AF9">
            <w:pPr>
              <w:rPr>
                <w:rFonts w:cs="Arial"/>
                <w:i/>
              </w:rPr>
            </w:pPr>
            <w:r w:rsidRPr="00087373">
              <w:rPr>
                <w:rFonts w:cs="Arial"/>
                <w:noProof/>
                <w:color w:val="2B579A"/>
                <w:position w:val="-10"/>
                <w:shd w:val="clear" w:color="auto" w:fill="E6E6E6"/>
              </w:rPr>
              <w:object w:dxaOrig="340" w:dyaOrig="340" w14:anchorId="088152D4">
                <v:shape id="_x0000_i1036" type="#_x0000_t75" style="width:13.45pt;height:13.45pt" o:ole="" fillcolor="window">
                  <v:imagedata r:id="rId78" o:title=""/>
                </v:shape>
                <o:OLEObject Type="Embed" ProgID="Equation.3" ShapeID="_x0000_i1036" DrawAspect="Content" ObjectID="_1825152028" r:id="rId79"/>
              </w:object>
            </w:r>
          </w:p>
        </w:tc>
        <w:tc>
          <w:tcPr>
            <w:tcW w:w="425" w:type="dxa"/>
          </w:tcPr>
          <w:p w14:paraId="074C1245" w14:textId="77777777" w:rsidR="00845DFD" w:rsidRPr="00087373" w:rsidRDefault="00845DFD" w:rsidP="00DD6AF9">
            <w:pPr>
              <w:rPr>
                <w:rFonts w:cs="Arial"/>
              </w:rPr>
            </w:pPr>
            <w:r w:rsidRPr="00087373">
              <w:rPr>
                <w:rFonts w:cs="Arial"/>
              </w:rPr>
              <w:t>=</w:t>
            </w:r>
          </w:p>
        </w:tc>
        <w:tc>
          <w:tcPr>
            <w:tcW w:w="7431" w:type="dxa"/>
          </w:tcPr>
          <w:p w14:paraId="0C658B41" w14:textId="77777777" w:rsidR="00845DFD" w:rsidRPr="00087373" w:rsidRDefault="00845DFD" w:rsidP="00DD6AF9">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DD6AF9">
        <w:tc>
          <w:tcPr>
            <w:tcW w:w="567" w:type="dxa"/>
          </w:tcPr>
          <w:p w14:paraId="30DA8292" w14:textId="77777777" w:rsidR="00845DFD" w:rsidRPr="00087373" w:rsidRDefault="00845DFD" w:rsidP="00DD6AF9">
            <w:pPr>
              <w:rPr>
                <w:rFonts w:cs="Arial"/>
                <w:i/>
              </w:rPr>
            </w:pPr>
            <w:r w:rsidRPr="00087373">
              <w:rPr>
                <w:rFonts w:cs="Arial"/>
                <w:noProof/>
                <w:color w:val="2B579A"/>
                <w:position w:val="-14"/>
                <w:shd w:val="clear" w:color="auto" w:fill="E6E6E6"/>
              </w:rPr>
              <w:object w:dxaOrig="460" w:dyaOrig="380" w14:anchorId="6453330E">
                <v:shape id="_x0000_i1037" type="#_x0000_t75" style="width:28.5pt;height:22.55pt" o:ole="" fillcolor="window">
                  <v:imagedata r:id="rId80" o:title=""/>
                </v:shape>
                <o:OLEObject Type="Embed" ProgID="Equation.3" ShapeID="_x0000_i1037" DrawAspect="Content" ObjectID="_1825152029" r:id="rId81"/>
              </w:object>
            </w:r>
          </w:p>
        </w:tc>
        <w:tc>
          <w:tcPr>
            <w:tcW w:w="425" w:type="dxa"/>
          </w:tcPr>
          <w:p w14:paraId="49CFE12C" w14:textId="77777777" w:rsidR="00845DFD" w:rsidRPr="00087373" w:rsidRDefault="00845DFD" w:rsidP="00DD6AF9">
            <w:pPr>
              <w:rPr>
                <w:rFonts w:cs="Arial"/>
              </w:rPr>
            </w:pPr>
            <w:r w:rsidRPr="00087373">
              <w:rPr>
                <w:rFonts w:cs="Arial"/>
              </w:rPr>
              <w:t>=</w:t>
            </w:r>
          </w:p>
        </w:tc>
        <w:tc>
          <w:tcPr>
            <w:tcW w:w="7431" w:type="dxa"/>
          </w:tcPr>
          <w:p w14:paraId="46FE2F6C"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DD6AF9">
        <w:tc>
          <w:tcPr>
            <w:tcW w:w="567" w:type="dxa"/>
          </w:tcPr>
          <w:p w14:paraId="3C9966AB" w14:textId="77777777" w:rsidR="00845DFD" w:rsidRPr="00087373" w:rsidRDefault="00845DFD" w:rsidP="00DD6AF9">
            <w:pPr>
              <w:rPr>
                <w:rFonts w:cs="Arial"/>
                <w:i/>
              </w:rPr>
            </w:pPr>
            <w:r w:rsidRPr="00087373">
              <w:rPr>
                <w:rFonts w:cs="Arial"/>
                <w:noProof/>
                <w:color w:val="2B579A"/>
                <w:position w:val="-12"/>
                <w:shd w:val="clear" w:color="auto" w:fill="E6E6E6"/>
              </w:rPr>
              <w:object w:dxaOrig="460" w:dyaOrig="360" w14:anchorId="66DA8816">
                <v:shape id="_x0000_i1038" type="#_x0000_t75" style="width:28.5pt;height:22.55pt" o:ole="" fillcolor="window">
                  <v:imagedata r:id="rId82" o:title=""/>
                </v:shape>
                <o:OLEObject Type="Embed" ProgID="Equation.3" ShapeID="_x0000_i1038" DrawAspect="Content" ObjectID="_1825152030" r:id="rId83"/>
              </w:object>
            </w:r>
          </w:p>
        </w:tc>
        <w:tc>
          <w:tcPr>
            <w:tcW w:w="425" w:type="dxa"/>
          </w:tcPr>
          <w:p w14:paraId="64047F57" w14:textId="77777777" w:rsidR="00845DFD" w:rsidRPr="00087373" w:rsidRDefault="00845DFD" w:rsidP="00DD6AF9">
            <w:pPr>
              <w:rPr>
                <w:rFonts w:cs="Arial"/>
              </w:rPr>
            </w:pPr>
            <w:r w:rsidRPr="00087373">
              <w:rPr>
                <w:rFonts w:cs="Arial"/>
              </w:rPr>
              <w:t>=</w:t>
            </w:r>
          </w:p>
        </w:tc>
        <w:tc>
          <w:tcPr>
            <w:tcW w:w="7431" w:type="dxa"/>
          </w:tcPr>
          <w:p w14:paraId="1B9628EA"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DD6AF9">
        <w:tc>
          <w:tcPr>
            <w:tcW w:w="567" w:type="dxa"/>
          </w:tcPr>
          <w:p w14:paraId="70F60C16" w14:textId="77777777" w:rsidR="00845DFD" w:rsidRPr="00087373" w:rsidRDefault="00845DFD" w:rsidP="00DD6AF9">
            <w:pPr>
              <w:rPr>
                <w:rFonts w:cs="Arial"/>
              </w:rPr>
            </w:pPr>
            <w:r w:rsidRPr="00087373">
              <w:rPr>
                <w:rFonts w:cs="Arial"/>
                <w:noProof/>
                <w:color w:val="2B579A"/>
                <w:position w:val="-12"/>
                <w:shd w:val="clear" w:color="auto" w:fill="E6E6E6"/>
              </w:rPr>
              <w:object w:dxaOrig="420" w:dyaOrig="360" w14:anchorId="68A39253">
                <v:shape id="_x0000_i1039" type="#_x0000_t75" style="width:22.55pt;height:22.55pt" o:ole="" fillcolor="window">
                  <v:imagedata r:id="rId59" o:title=""/>
                </v:shape>
                <o:OLEObject Type="Embed" ProgID="Equation.3" ShapeID="_x0000_i1039" DrawAspect="Content" ObjectID="_1825152031" r:id="rId84"/>
              </w:object>
            </w:r>
          </w:p>
        </w:tc>
        <w:tc>
          <w:tcPr>
            <w:tcW w:w="425" w:type="dxa"/>
          </w:tcPr>
          <w:p w14:paraId="2A3A891A" w14:textId="77777777" w:rsidR="00845DFD" w:rsidRPr="00087373" w:rsidRDefault="00845DFD" w:rsidP="00DD6AF9">
            <w:pPr>
              <w:rPr>
                <w:rFonts w:cs="Arial"/>
              </w:rPr>
            </w:pPr>
            <w:r w:rsidRPr="00087373">
              <w:rPr>
                <w:rFonts w:cs="Arial"/>
              </w:rPr>
              <w:t>=</w:t>
            </w:r>
          </w:p>
        </w:tc>
        <w:tc>
          <w:tcPr>
            <w:tcW w:w="7431" w:type="dxa"/>
          </w:tcPr>
          <w:p w14:paraId="22AA6D82" w14:textId="77777777" w:rsidR="00845DFD" w:rsidRPr="00087373" w:rsidRDefault="00845DFD" w:rsidP="00DD6AF9">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DD6AF9">
        <w:tc>
          <w:tcPr>
            <w:tcW w:w="567" w:type="dxa"/>
          </w:tcPr>
          <w:p w14:paraId="1D39906E" w14:textId="77777777" w:rsidR="00845DFD" w:rsidRPr="00087373" w:rsidRDefault="00845DFD" w:rsidP="00DD6AF9">
            <w:pPr>
              <w:rPr>
                <w:rFonts w:cs="Arial"/>
              </w:rPr>
            </w:pPr>
            <w:r w:rsidRPr="00087373">
              <w:rPr>
                <w:rFonts w:cs="Arial"/>
                <w:noProof/>
                <w:color w:val="2B579A"/>
                <w:position w:val="-8"/>
                <w:shd w:val="clear" w:color="auto" w:fill="E6E6E6"/>
              </w:rPr>
              <w:object w:dxaOrig="260" w:dyaOrig="300" w14:anchorId="66316E4A">
                <v:shape id="_x0000_i1040" type="#_x0000_t75" style="width:13.45pt;height:13.45pt" o:ole="" fillcolor="window">
                  <v:imagedata r:id="rId85" o:title=""/>
                </v:shape>
                <o:OLEObject Type="Embed" ProgID="Equation.3" ShapeID="_x0000_i1040" DrawAspect="Content" ObjectID="_1825152032" r:id="rId86"/>
              </w:object>
            </w:r>
          </w:p>
        </w:tc>
        <w:tc>
          <w:tcPr>
            <w:tcW w:w="425" w:type="dxa"/>
          </w:tcPr>
          <w:p w14:paraId="44669B76" w14:textId="77777777" w:rsidR="00845DFD" w:rsidRPr="00087373" w:rsidRDefault="00845DFD" w:rsidP="00DD6AF9">
            <w:pPr>
              <w:rPr>
                <w:rFonts w:cs="Arial"/>
              </w:rPr>
            </w:pPr>
            <w:r w:rsidRPr="00087373">
              <w:rPr>
                <w:rFonts w:cs="Arial"/>
              </w:rPr>
              <w:t>=</w:t>
            </w:r>
          </w:p>
        </w:tc>
        <w:tc>
          <w:tcPr>
            <w:tcW w:w="7431" w:type="dxa"/>
          </w:tcPr>
          <w:p w14:paraId="2F66CCFE" w14:textId="77777777" w:rsidR="00845DFD" w:rsidRPr="00087373" w:rsidRDefault="00845DFD" w:rsidP="00DD6AF9">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87"/>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is applied by:</w:t>
      </w:r>
      <w:r>
        <w:rPr>
          <w:rFonts w:ascii="Arial" w:hAnsi="Arial" w:cs="Arial"/>
          <w:sz w:val="24"/>
          <w:szCs w:val="24"/>
        </w:rPr>
        <w:noBreakHyphen/>
      </w:r>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within the smaller of the two parts;</w:t>
      </w:r>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F.5;</w:t>
      </w:r>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88"/>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lastRenderedPageBreak/>
        <w:drawing>
          <wp:anchor distT="0" distB="0" distL="114300" distR="114300" simplePos="0" relativeHeight="251658272"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3"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Where</w:t>
      </w:r>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4"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5"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6"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93"/>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94"/>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lastRenderedPageBreak/>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transmission power losses;</w:t>
      </w:r>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frequency response;</w:t>
      </w:r>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reserve;</w:t>
      </w:r>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95"/>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lastRenderedPageBreak/>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96"/>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w:lastRenderedPageBreak/>
        <mc:AlternateContent>
          <mc:Choice Requires="wps">
            <w:drawing>
              <wp:anchor distT="0" distB="0" distL="0" distR="0" simplePos="0" relativeHeight="251658269"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288" type="#_x0000_t202" style="position:absolute;margin-left:71.1pt;margin-top:71.55pt;width:454pt;height:16.7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7C7F9B7A" w:rsidR="009C1403" w:rsidRDefault="00C6386D">
      <w:pPr>
        <w:kinsoku w:val="0"/>
        <w:overflowPunct w:val="0"/>
        <w:autoSpaceDE/>
        <w:autoSpaceDN/>
        <w:adjustRightInd/>
        <w:spacing w:line="276" w:lineRule="exact"/>
        <w:ind w:left="1584"/>
        <w:jc w:val="both"/>
        <w:textAlignment w:val="baseline"/>
        <w:rPr>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w:t>
      </w:r>
      <w:r w:rsidRPr="007772EC">
        <w:rPr>
          <w:rFonts w:ascii="Arial" w:hAnsi="Arial" w:cs="Arial"/>
          <w:i/>
          <w:iCs/>
          <w:spacing w:val="-2"/>
          <w:sz w:val="24"/>
          <w:szCs w:val="24"/>
        </w:rPr>
        <w:t>National Electricity Transmission System.</w:t>
      </w:r>
      <w:r>
        <w:rPr>
          <w:rFonts w:ascii="Arial" w:hAnsi="Arial" w:cs="Arial"/>
          <w:spacing w:val="-2"/>
          <w:sz w:val="24"/>
          <w:szCs w:val="24"/>
        </w:rPr>
        <w:t xml:space="preserve"> It will set out which of these frequency risks the system should be secured against by </w:t>
      </w:r>
      <w:r w:rsidR="002D6FD8">
        <w:rPr>
          <w:rFonts w:ascii="Arial" w:hAnsi="Arial" w:cs="Arial"/>
          <w:spacing w:val="-2"/>
          <w:sz w:val="24"/>
          <w:szCs w:val="24"/>
        </w:rPr>
        <w:t xml:space="preserve">the </w:t>
      </w:r>
      <w:r w:rsidR="00C14108" w:rsidRPr="00C14108">
        <w:rPr>
          <w:rFonts w:ascii="Arial" w:hAnsi="Arial" w:cs="Arial"/>
          <w:i/>
          <w:iCs/>
          <w:spacing w:val="-2"/>
          <w:sz w:val="24"/>
          <w:szCs w:val="24"/>
        </w:rPr>
        <w:t>ISOP</w:t>
      </w:r>
      <w:r w:rsidR="002D6FD8">
        <w:rPr>
          <w:rFonts w:ascii="Arial" w:hAnsi="Arial" w:cs="Arial"/>
          <w:spacing w:val="-2"/>
          <w:sz w:val="24"/>
          <w:szCs w:val="24"/>
        </w:rPr>
        <w:t xml:space="preserve"> </w:t>
      </w:r>
      <w:r>
        <w:rPr>
          <w:rFonts w:ascii="Arial" w:hAnsi="Arial" w:cs="Arial"/>
          <w:spacing w:val="-2"/>
          <w:sz w:val="24"/>
          <w:szCs w:val="24"/>
        </w:rPr>
        <w:t>in their operation of the system to allow a balance to be struck between the consideration of risks, the benefit of avoiding these risks materialising,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rFonts w:ascii="Arial" w:hAnsi="Arial" w:cs="Arial"/>
          <w:spacing w:val="-2"/>
          <w:sz w:val="24"/>
          <w:szCs w:val="24"/>
        </w:rPr>
      </w:pPr>
    </w:p>
    <w:p w14:paraId="078DAA71" w14:textId="65B7DBA8" w:rsidR="305FFDF1" w:rsidRDefault="479F96F1" w:rsidP="007772EC">
      <w:pPr>
        <w:spacing w:line="275" w:lineRule="exact"/>
        <w:ind w:left="1560" w:hanging="851"/>
        <w:jc w:val="both"/>
        <w:rPr>
          <w:rFonts w:ascii="Arial" w:hAnsi="Arial" w:cs="Arial"/>
          <w:sz w:val="24"/>
          <w:szCs w:val="24"/>
        </w:rPr>
      </w:pPr>
      <w:r>
        <w:rPr>
          <w:rFonts w:ascii="Arial" w:hAnsi="Arial" w:cs="Arial"/>
          <w:spacing w:val="-2"/>
          <w:sz w:val="24"/>
          <w:szCs w:val="24"/>
        </w:rPr>
        <w:t>H.3</w:t>
      </w:r>
      <w:r w:rsidR="00C6386D">
        <w:rPr>
          <w:rFonts w:ascii="Arial" w:hAnsi="Arial" w:cs="Arial"/>
          <w:spacing w:val="-2"/>
          <w:sz w:val="24"/>
          <w:szCs w:val="24"/>
        </w:rPr>
        <w:tab/>
      </w:r>
      <w:r w:rsidR="305FFDF1"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305FFDF1"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32FC1661"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r w:rsidR="00E35EC2">
        <w:rPr>
          <w:rFonts w:ascii="Arial" w:hAnsi="Arial" w:cs="Arial"/>
          <w:spacing w:val="1"/>
          <w:sz w:val="24"/>
          <w:szCs w:val="24"/>
        </w:rPr>
        <w:t xml:space="preserve">The </w:t>
      </w:r>
      <w:r w:rsidR="00C14108" w:rsidRPr="00C14108">
        <w:rPr>
          <w:rFonts w:ascii="Arial" w:hAnsi="Arial" w:cs="Arial"/>
          <w:i/>
          <w:iCs/>
          <w:spacing w:val="1"/>
          <w:sz w:val="24"/>
          <w:szCs w:val="24"/>
        </w:rPr>
        <w:t>ISOP</w:t>
      </w:r>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6246F385" w:rsidR="009C1403" w:rsidRDefault="00C6386D" w:rsidP="007772EC">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
      <w:r>
        <w:rPr>
          <w:rFonts w:ascii="Arial" w:hAnsi="Arial" w:cs="Arial"/>
          <w:spacing w:val="2"/>
          <w:sz w:val="24"/>
          <w:szCs w:val="24"/>
        </w:rPr>
        <w:t>H.5</w:t>
      </w:r>
      <w:r>
        <w:rPr>
          <w:rFonts w:ascii="Arial" w:hAnsi="Arial" w:cs="Arial"/>
          <w:spacing w:val="2"/>
          <w:sz w:val="24"/>
          <w:szCs w:val="24"/>
        </w:rPr>
        <w:tab/>
        <w:t xml:space="preserve">Following any consultation pursuant to paragraph H4, </w:t>
      </w:r>
      <w:r w:rsidR="00ED3183">
        <w:rPr>
          <w:rFonts w:ascii="Arial" w:hAnsi="Arial" w:cs="Arial"/>
          <w:spacing w:val="2"/>
          <w:sz w:val="24"/>
          <w:szCs w:val="24"/>
        </w:rPr>
        <w:t xml:space="preserve"> </w:t>
      </w:r>
      <w:r w:rsidR="00567D05">
        <w:rPr>
          <w:rFonts w:ascii="Arial" w:hAnsi="Arial" w:cs="Arial"/>
          <w:spacing w:val="2"/>
          <w:sz w:val="24"/>
          <w:szCs w:val="24"/>
        </w:rPr>
        <w:t xml:space="preserve">the </w:t>
      </w:r>
      <w:r w:rsidR="00C14108" w:rsidRPr="00C14108">
        <w:rPr>
          <w:rFonts w:ascii="Arial" w:hAnsi="Arial" w:cs="Arial"/>
          <w:i/>
          <w:iCs/>
          <w:spacing w:val="2"/>
          <w:sz w:val="24"/>
          <w:szCs w:val="24"/>
        </w:rPr>
        <w:t>ISOP</w:t>
      </w:r>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2EFD5E38"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8076BD">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further submit to the SQSS Panel an updated FRCR methodology.</w:t>
      </w:r>
    </w:p>
    <w:p w14:paraId="02289E59" w14:textId="207F1C48"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270"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289" type="#_x0000_t202" style="position:absolute;left:0;text-align:left;margin-left:93pt;margin-top:196.85pt;width:452.75pt;height:14.15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BQ6e85/QEAAN8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r w:rsidR="00D951CB">
        <w:rPr>
          <w:rFonts w:ascii="Arial" w:hAnsi="Arial" w:cs="Arial"/>
          <w:sz w:val="24"/>
          <w:szCs w:val="24"/>
        </w:rPr>
        <w:t xml:space="preserve">The </w:t>
      </w:r>
      <w:r w:rsidR="00C14108" w:rsidRPr="00C14108">
        <w:rPr>
          <w:rFonts w:ascii="Arial" w:hAnsi="Arial" w:cs="Arial"/>
          <w:i/>
          <w:iCs/>
          <w:sz w:val="24"/>
          <w:szCs w:val="24"/>
        </w:rPr>
        <w:t>ISOP</w:t>
      </w:r>
      <w:r w:rsidR="00C6386D">
        <w:rPr>
          <w:rFonts w:ascii="Arial" w:hAnsi="Arial" w:cs="Arial"/>
          <w:sz w:val="24"/>
          <w:szCs w:val="24"/>
        </w:rPr>
        <w:t xml:space="preserve"> must make reasonable endeavours to ensure the</w:t>
      </w:r>
      <w:r w:rsidR="00D951CB">
        <w:rPr>
          <w:rFonts w:ascii="Arial" w:hAnsi="Arial" w:cs="Arial"/>
          <w:sz w:val="24"/>
          <w:szCs w:val="24"/>
        </w:rPr>
        <w:t xml:space="preserve"> </w:t>
      </w:r>
      <w:r w:rsidR="00C6386D">
        <w:rPr>
          <w:rFonts w:ascii="Arial" w:hAnsi="Arial" w:cs="Arial"/>
          <w:spacing w:val="-1"/>
          <w:sz w:val="24"/>
          <w:szCs w:val="24"/>
        </w:rPr>
        <w:t xml:space="preserve">FRCR </w:t>
      </w:r>
      <w:r w:rsidR="00C6386D">
        <w:rPr>
          <w:rFonts w:ascii="Arial" w:hAnsi="Arial" w:cs="Arial"/>
          <w:spacing w:val="-1"/>
          <w:sz w:val="24"/>
          <w:szCs w:val="24"/>
        </w:rPr>
        <w:lastRenderedPageBreak/>
        <w:t xml:space="preserve">methodology includes the information set out in paragraph H9. Where this has not been possible, the </w:t>
      </w:r>
      <w:r w:rsidR="00C14108" w:rsidRPr="00C14108">
        <w:rPr>
          <w:rFonts w:ascii="Arial" w:hAnsi="Arial" w:cs="Arial"/>
          <w:i/>
          <w:iCs/>
          <w:spacing w:val="-1"/>
          <w:sz w:val="24"/>
          <w:szCs w:val="24"/>
        </w:rPr>
        <w:t>ISOP</w:t>
      </w:r>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detailed explanation of the consultation process undertaken in the development of the FRCR methodology;</w:t>
      </w:r>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a summary of the views received from interested parties as part of the consultation process and an explanation of how these were taken into account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476CAF54"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 xml:space="preserve">The </w:t>
      </w:r>
      <w:r w:rsidR="00CD302F" w:rsidRPr="00CD302F">
        <w:rPr>
          <w:rFonts w:ascii="Arial" w:hAnsi="Arial" w:cs="Arial"/>
          <w:i/>
          <w:iCs/>
          <w:sz w:val="24"/>
          <w:szCs w:val="24"/>
        </w:rPr>
        <w:t>SQSS</w:t>
      </w:r>
      <w:r w:rsidRPr="007772EC">
        <w:rPr>
          <w:rFonts w:ascii="Arial" w:hAnsi="Arial" w:cs="Arial"/>
          <w:i/>
          <w:iCs/>
          <w:sz w:val="24"/>
          <w:szCs w:val="24"/>
        </w:rPr>
        <w:t xml:space="preserve"> Panel</w:t>
      </w:r>
      <w:r>
        <w:rPr>
          <w:rFonts w:ascii="Arial" w:hAnsi="Arial" w:cs="Arial"/>
          <w:sz w:val="24"/>
          <w:szCs w:val="24"/>
        </w:rPr>
        <w:t xml:space="preserve">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1A27C6C3"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r w:rsidR="006D2A0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 xml:space="preserve">assessment of the risk of unacceptable frequency conditions occurring on the </w:t>
      </w:r>
      <w:r w:rsidRPr="007772EC">
        <w:rPr>
          <w:rFonts w:ascii="Arial" w:hAnsi="Arial" w:cs="Arial"/>
          <w:i/>
          <w:iCs/>
          <w:sz w:val="24"/>
          <w:szCs w:val="24"/>
        </w:rPr>
        <w:t>National Electricity Transmission System</w:t>
      </w:r>
      <w:r>
        <w:rPr>
          <w:rFonts w:ascii="Arial" w:hAnsi="Arial" w:cs="Arial"/>
          <w:sz w:val="24"/>
          <w:szCs w:val="24"/>
        </w:rPr>
        <w:t xml:space="preserve">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the approach to be used to determine the circumstances for which unacceptable frequency conditions should not occur;</w:t>
      </w:r>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technical and economic impacts;</w:t>
      </w:r>
    </w:p>
    <w:p w14:paraId="010E9972"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likelihood and consequence of each such risk occurring; and</w:t>
      </w:r>
    </w:p>
    <w:p w14:paraId="28216635"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lastRenderedPageBreak/>
        <w:t>the benefits to the consumer in mitigating risks to the secure operation of the system;</w:t>
      </w:r>
    </w:p>
    <w:p w14:paraId="5DCE920D" w14:textId="554AEA00"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r w:rsidR="57DB9E3E" w:rsidRPr="5D9186BE">
        <w:rPr>
          <w:rFonts w:ascii="Arial" w:hAnsi="Arial" w:cs="Arial"/>
          <w:sz w:val="24"/>
          <w:szCs w:val="24"/>
        </w:rPr>
        <w:t xml:space="preserve">the </w:t>
      </w:r>
      <w:r w:rsidR="00C14108" w:rsidRPr="00C14108">
        <w:rPr>
          <w:rFonts w:ascii="Arial" w:hAnsi="Arial" w:cs="Arial"/>
          <w:i/>
          <w:iCs/>
          <w:sz w:val="24"/>
          <w:szCs w:val="24"/>
        </w:rPr>
        <w:t>ISOP</w:t>
      </w:r>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r w:rsidR="57DB9E3E" w:rsidRPr="5D9186BE">
        <w:rPr>
          <w:rFonts w:ascii="Arial" w:hAnsi="Arial" w:cs="Arial"/>
          <w:sz w:val="24"/>
          <w:szCs w:val="24"/>
        </w:rPr>
        <w:t xml:space="preserve"> </w:t>
      </w:r>
    </w:p>
    <w:p w14:paraId="58C5DAC2" w14:textId="32965BCF" w:rsidR="009C1403" w:rsidRDefault="57DB9E3E" w:rsidP="007772EC">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
      <w:r w:rsidRPr="5D9186BE">
        <w:rPr>
          <w:rFonts w:ascii="Arial" w:hAnsi="Arial" w:cs="Arial"/>
          <w:sz w:val="24"/>
          <w:szCs w:val="24"/>
        </w:rPr>
        <w:t xml:space="preserve">detailed of the </w:t>
      </w:r>
      <w:r w:rsidR="00C14108" w:rsidRPr="00C14108">
        <w:rPr>
          <w:rFonts w:ascii="Arial" w:hAnsi="Arial" w:cs="Arial"/>
          <w:i/>
          <w:iCs/>
          <w:sz w:val="24"/>
          <w:szCs w:val="24"/>
        </w:rPr>
        <w:t>ISOP</w:t>
      </w:r>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6C752C9C"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r w:rsidR="00050AC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initially and at such other times as </w:t>
      </w:r>
      <w:r w:rsidR="00E3732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1253FB28" w14:textId="4685C819" w:rsidR="009C1403" w:rsidRDefault="00C6386D" w:rsidP="007772EC">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r w:rsidR="00416A54">
        <w:rPr>
          <w:rFonts w:ascii="Arial" w:hAnsi="Arial" w:cs="Arial"/>
          <w:sz w:val="24"/>
          <w:szCs w:val="24"/>
        </w:rPr>
        <w:t>the</w:t>
      </w:r>
      <w:r w:rsidR="00E70033">
        <w:rPr>
          <w:rFonts w:ascii="Arial" w:hAnsi="Arial" w:cs="Arial"/>
          <w:sz w:val="24"/>
          <w:szCs w:val="24"/>
        </w:rPr>
        <w:t xml:space="preserve"> </w:t>
      </w:r>
      <w:r w:rsidR="00C14108" w:rsidRPr="00C14108">
        <w:rPr>
          <w:rFonts w:ascii="Arial" w:hAnsi="Arial" w:cs="Arial"/>
          <w:i/>
          <w:iCs/>
          <w:sz w:val="24"/>
          <w:szCs w:val="24"/>
        </w:rPr>
        <w:t>ISOP</w:t>
      </w:r>
      <w:r w:rsidR="001F65B9">
        <w:rPr>
          <w:rFonts w:ascii="Arial" w:hAnsi="Arial" w:cs="Arial"/>
          <w:i/>
          <w:iCs/>
          <w:sz w:val="24"/>
          <w:szCs w:val="24"/>
        </w:rPr>
        <w:t xml:space="preserve"> </w:t>
      </w:r>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43A461F5"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362AAE" w:rsidRPr="00362AAE">
        <w:rPr>
          <w:rFonts w:ascii="Arial" w:hAnsi="Arial" w:cs="Arial"/>
          <w:i/>
          <w:iCs/>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and as set out in paragraph H12, publish a revised FRCR.</w:t>
      </w:r>
    </w:p>
    <w:p w14:paraId="0F2EC9DF" w14:textId="2D2D754C"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r w:rsidR="007F09B1">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34BE94C5"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r w:rsidR="001C08FE">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make reasonable endeavours to ensure any FRCR submitted under paragraph H11 or H12 includes the information set out in paragraph H14. Where this has not been possible, </w:t>
      </w:r>
      <w:r w:rsidR="00C63721">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97"/>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lastRenderedPageBreak/>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a detailed explanation of the consultation process undertaken in the development of the FRCR;</w:t>
      </w:r>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a summary of the views received from interested parties as part of the consultation process and an explanation of how these were taken into account in the development of the FRCR; and</w:t>
      </w:r>
    </w:p>
    <w:p w14:paraId="651A3387" w14:textId="77441845"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r w:rsidR="00C14108" w:rsidRPr="00C14108">
        <w:rPr>
          <w:rFonts w:ascii="Arial" w:hAnsi="Arial" w:cs="Arial"/>
          <w:i/>
          <w:iCs/>
          <w:sz w:val="24"/>
          <w:szCs w:val="24"/>
        </w:rPr>
        <w:t>ISOP</w:t>
      </w:r>
      <w:r>
        <w:rPr>
          <w:rFonts w:ascii="Arial" w:hAnsi="Arial" w:cs="Arial"/>
          <w:sz w:val="24"/>
          <w:szCs w:val="24"/>
        </w:rPr>
        <w:t xml:space="preserve"> as part of its consultation process.</w:t>
      </w:r>
    </w:p>
    <w:p w14:paraId="3937A506" w14:textId="39BF11DB"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r w:rsidR="009834BA">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1E43A577" w:rsidR="009C1403" w:rsidRDefault="00C6386D" w:rsidP="007772EC">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
      <w:r>
        <w:rPr>
          <w:rFonts w:ascii="Arial" w:hAnsi="Arial" w:cs="Arial"/>
          <w:sz w:val="24"/>
          <w:szCs w:val="24"/>
        </w:rPr>
        <w:t>H.16</w:t>
      </w:r>
      <w:r>
        <w:rPr>
          <w:rFonts w:ascii="Arial" w:hAnsi="Arial" w:cs="Arial"/>
          <w:sz w:val="24"/>
          <w:szCs w:val="24"/>
        </w:rPr>
        <w:tab/>
        <w:t xml:space="preserve">In complying with the requirements of paragraph H15, </w:t>
      </w:r>
      <w:r w:rsidR="0010168B">
        <w:rPr>
          <w:rFonts w:ascii="Arial" w:hAnsi="Arial" w:cs="Arial"/>
          <w:sz w:val="24"/>
          <w:szCs w:val="24"/>
        </w:rPr>
        <w:t xml:space="preserve"> the </w:t>
      </w:r>
      <w:r w:rsidR="00C14108" w:rsidRPr="00C14108">
        <w:rPr>
          <w:rFonts w:ascii="Arial" w:hAnsi="Arial" w:cs="Arial"/>
          <w:i/>
          <w:iCs/>
          <w:sz w:val="24"/>
          <w:szCs w:val="24"/>
        </w:rPr>
        <w:t>ISOP</w:t>
      </w:r>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r w:rsidR="00362AAE" w:rsidRPr="00362AAE">
        <w:rPr>
          <w:rFonts w:ascii="Arial" w:hAnsi="Arial" w:cs="Arial"/>
          <w:i/>
          <w:iCs/>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those risks to the secure operation of the system considered under the FRCR;</w:t>
      </w:r>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the likelihood and consequence of each such risk occurring;</w:t>
      </w:r>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the likely cost of securing the system against such risks;</w:t>
      </w:r>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the benefits to the consumer in mitigating such risks;</w:t>
      </w:r>
    </w:p>
    <w:p w14:paraId="2B3B8C53" w14:textId="4E6AFA43"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6924D76B"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6C1E4FA5"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98"/>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lastRenderedPageBreak/>
        <w:t>In making its recommendation the SQSS Panel will give due regard to its expertise in the matters covered by the proposed FRCR and will seek appropriate advice and guidance where required.</w:t>
      </w:r>
    </w:p>
    <w:p w14:paraId="1FF1CF25" w14:textId="47A638D6"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the </w:t>
      </w:r>
      <w:r w:rsidR="09EC3B39" w:rsidRPr="5D9186BE">
        <w:rPr>
          <w:rFonts w:ascii="Arial" w:hAnsi="Arial" w:cs="Arial"/>
          <w:sz w:val="24"/>
          <w:szCs w:val="24"/>
        </w:rPr>
        <w:t xml:space="preserve"> </w:t>
      </w:r>
      <w:r w:rsidR="00C14108" w:rsidRPr="00C14108">
        <w:rPr>
          <w:rFonts w:ascii="Arial" w:hAnsi="Arial" w:cs="Arial"/>
          <w:i/>
          <w:iCs/>
          <w:sz w:val="24"/>
          <w:szCs w:val="24"/>
        </w:rPr>
        <w:t>ISOP</w:t>
      </w:r>
      <w:r w:rsidRPr="5D9186BE">
        <w:rPr>
          <w:rFonts w:ascii="Arial" w:hAnsi="Arial" w:cs="Arial"/>
          <w:sz w:val="24"/>
          <w:szCs w:val="24"/>
        </w:rPr>
        <w:t xml:space="preserve"> under paragraph H11:</w:t>
      </w:r>
    </w:p>
    <w:p w14:paraId="1AA47FC8" w14:textId="5D6D0E2E"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the </w:t>
      </w:r>
      <w:r w:rsidR="09EC3B39" w:rsidRPr="5D9186BE">
        <w:rPr>
          <w:rFonts w:ascii="Arial" w:hAnsi="Arial" w:cs="Arial"/>
          <w:sz w:val="24"/>
          <w:szCs w:val="24"/>
        </w:rPr>
        <w:t xml:space="preserve"> </w:t>
      </w:r>
      <w:r w:rsidR="00C14108" w:rsidRPr="00C14108">
        <w:rPr>
          <w:rFonts w:ascii="Arial" w:hAnsi="Arial" w:cs="Arial"/>
          <w:i/>
          <w:iCs/>
          <w:sz w:val="24"/>
          <w:szCs w:val="24"/>
        </w:rPr>
        <w:t>ISOP</w:t>
      </w:r>
      <w:r>
        <w:rPr>
          <w:rFonts w:ascii="Arial" w:hAnsi="Arial" w:cs="Arial"/>
          <w:spacing w:val="-3"/>
          <w:sz w:val="24"/>
          <w:szCs w:val="24"/>
        </w:rPr>
        <w:t xml:space="preserve"> will incur costs in securing the system against to avoid unacceptable frequency conditions; or</w:t>
      </w:r>
    </w:p>
    <w:p w14:paraId="33C6DE1E" w14:textId="5E9BDA8E"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that the FRCR requires further development, and the date by which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is required to submit a revised FRCR to the Authority for approval.</w:t>
      </w:r>
    </w:p>
    <w:p w14:paraId="6F440328" w14:textId="08D58A73"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7451CCE4"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provide licenced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with information and analysis to support them in their decision-making on, for example, operation of their plant and equipment;</w:t>
      </w:r>
    </w:p>
    <w:p w14:paraId="35CD5EA9" w14:textId="6895B913"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and in such form and within such timescales as reasonably requested; and</w:t>
      </w:r>
    </w:p>
    <w:p w14:paraId="22B551AA" w14:textId="39609653"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r w:rsidR="02A4147A" w:rsidRPr="5D9186B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r w:rsidR="02A4147A" w:rsidRPr="5D9186BE">
        <w:rPr>
          <w:rFonts w:ascii="Arial" w:hAnsi="Arial" w:cs="Arial"/>
          <w:sz w:val="24"/>
          <w:szCs w:val="24"/>
        </w:rPr>
        <w:t xml:space="preserve">he </w:t>
      </w:r>
      <w:r w:rsidR="00C14108" w:rsidRPr="00C14108">
        <w:rPr>
          <w:rFonts w:ascii="Arial" w:hAnsi="Arial" w:cs="Arial"/>
          <w:i/>
          <w:iCs/>
          <w:sz w:val="24"/>
          <w:szCs w:val="24"/>
        </w:rPr>
        <w:t>ISOP</w:t>
      </w:r>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773CCA6E"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lastRenderedPageBreak/>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Default="00047978" w:rsidP="00047978">
      <w:pPr>
        <w:pStyle w:val="Appendixlevel3"/>
        <w:numPr>
          <w:ilvl w:val="0"/>
          <w:numId w:val="0"/>
        </w:numPr>
        <w:ind w:left="1560" w:hanging="851"/>
        <w:rPr>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2C6BD977" w14:textId="77777777" w:rsidR="008167BE" w:rsidRDefault="008167BE" w:rsidP="00047978">
      <w:pPr>
        <w:pStyle w:val="Appendixlevel3"/>
        <w:numPr>
          <w:ilvl w:val="0"/>
          <w:numId w:val="0"/>
        </w:numPr>
        <w:ind w:left="1560" w:hanging="851"/>
        <w:rPr>
          <w:rFonts w:cs="Arial"/>
          <w:szCs w:val="24"/>
        </w:rPr>
      </w:pPr>
    </w:p>
    <w:p w14:paraId="24904B78" w14:textId="77777777" w:rsidR="001F65B9" w:rsidRDefault="001F65B9">
      <w:pPr>
        <w:widowControl/>
        <w:autoSpaceDE/>
        <w:autoSpaceDN/>
        <w:adjustRightInd/>
        <w:spacing w:after="160" w:line="259" w:lineRule="auto"/>
        <w:rPr>
          <w:rFonts w:ascii="Arial" w:eastAsia="Times New Roman" w:hAnsi="Arial" w:cs="Arial"/>
          <w:b/>
          <w:noProof/>
          <w:sz w:val="28"/>
          <w:lang w:val="en-GB" w:eastAsia="en-US"/>
        </w:rPr>
      </w:pPr>
      <w:r>
        <w:rPr>
          <w:rFonts w:cs="Arial"/>
        </w:rPr>
        <w:br w:type="page"/>
      </w:r>
    </w:p>
    <w:p w14:paraId="649FA6B1" w14:textId="722ECA3B" w:rsidR="008167BE" w:rsidRDefault="00075C84" w:rsidP="00075C84">
      <w:pPr>
        <w:pStyle w:val="Appendixheading2"/>
        <w:numPr>
          <w:ilvl w:val="0"/>
          <w:numId w:val="0"/>
        </w:numPr>
        <w:rPr>
          <w:rFonts w:cs="Arial"/>
        </w:rPr>
      </w:pPr>
      <w:r w:rsidRPr="00075C84">
        <w:rPr>
          <w:rFonts w:cs="Arial"/>
        </w:rPr>
        <w:lastRenderedPageBreak/>
        <w:t xml:space="preserve">Appendix </w:t>
      </w:r>
      <w:r w:rsidRPr="001A3FBC">
        <w:rPr>
          <w:rFonts w:cs="Arial"/>
        </w:rPr>
        <w:t xml:space="preserve">J </w:t>
      </w:r>
      <w:r w:rsidR="00CD302F" w:rsidRPr="007772EC">
        <w:rPr>
          <w:rFonts w:cs="Arial"/>
          <w:i/>
          <w:iCs/>
        </w:rPr>
        <w:t>Governance Framework</w:t>
      </w:r>
    </w:p>
    <w:p w14:paraId="0790DC78" w14:textId="77777777" w:rsidR="001A3FBC" w:rsidRDefault="001A3FBC" w:rsidP="001A3FBC">
      <w:pPr>
        <w:rPr>
          <w:lang w:val="en-GB" w:eastAsia="en-US"/>
        </w:rPr>
      </w:pPr>
    </w:p>
    <w:p w14:paraId="390E57B0" w14:textId="77777777" w:rsidR="001A3FBC" w:rsidRPr="00D7784C" w:rsidRDefault="001A3FBC" w:rsidP="007772EC"/>
    <w:p w14:paraId="4DF82716" w14:textId="14D4D6E2" w:rsidR="00963100" w:rsidRDefault="00224D42" w:rsidP="00963100">
      <w:pPr>
        <w:tabs>
          <w:tab w:val="left" w:pos="648"/>
        </w:tabs>
        <w:kinsoku w:val="0"/>
        <w:overflowPunct w:val="0"/>
        <w:autoSpaceDE/>
        <w:autoSpaceDN/>
        <w:adjustRightInd/>
        <w:spacing w:before="2" w:line="252" w:lineRule="exact"/>
        <w:textAlignment w:val="baseline"/>
        <w:rPr>
          <w:rFonts w:ascii="Arial" w:hAnsi="Arial" w:cs="Arial"/>
          <w:sz w:val="22"/>
          <w:szCs w:val="22"/>
        </w:rPr>
      </w:pPr>
      <w:r>
        <w:rPr>
          <w:rFonts w:ascii="Arial" w:hAnsi="Arial" w:cs="Arial"/>
          <w:sz w:val="22"/>
          <w:szCs w:val="22"/>
        </w:rPr>
        <w:t>J.</w:t>
      </w:r>
      <w:r w:rsidR="00963100">
        <w:rPr>
          <w:rFonts w:ascii="Arial" w:hAnsi="Arial" w:cs="Arial"/>
          <w:sz w:val="22"/>
          <w:szCs w:val="22"/>
        </w:rPr>
        <w:t>1</w:t>
      </w:r>
      <w:r w:rsidR="00963100">
        <w:rPr>
          <w:rFonts w:ascii="Arial" w:hAnsi="Arial" w:cs="Arial"/>
          <w:sz w:val="22"/>
          <w:szCs w:val="22"/>
        </w:rPr>
        <w:tab/>
      </w:r>
      <w:r w:rsidR="00963100" w:rsidRPr="007772EC">
        <w:rPr>
          <w:rFonts w:ascii="Arial" w:hAnsi="Arial" w:cs="Arial"/>
          <w:b/>
          <w:bCs/>
          <w:sz w:val="22"/>
          <w:szCs w:val="22"/>
        </w:rPr>
        <w:t>Interpretations</w:t>
      </w:r>
    </w:p>
    <w:p w14:paraId="44005F38" w14:textId="0CAD86EE" w:rsidR="00963100" w:rsidRDefault="00224D42" w:rsidP="00963100">
      <w:pPr>
        <w:kinsoku w:val="0"/>
        <w:overflowPunct w:val="0"/>
        <w:autoSpaceDE/>
        <w:autoSpaceDN/>
        <w:adjustRightInd/>
        <w:spacing w:before="239" w:line="255" w:lineRule="exact"/>
        <w:ind w:left="1296" w:hanging="57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1.</w:t>
      </w:r>
      <w:r w:rsidR="00B0173B">
        <w:rPr>
          <w:rFonts w:ascii="Arial" w:hAnsi="Arial" w:cs="Arial"/>
          <w:spacing w:val="-3"/>
          <w:sz w:val="22"/>
          <w:szCs w:val="22"/>
        </w:rPr>
        <w:t>1</w:t>
      </w:r>
      <w:r w:rsidR="00963100">
        <w:rPr>
          <w:rFonts w:ascii="Arial" w:hAnsi="Arial" w:cs="Arial"/>
          <w:spacing w:val="-3"/>
          <w:sz w:val="22"/>
          <w:szCs w:val="22"/>
        </w:rPr>
        <w:t xml:space="preserve"> Except as otherwise provided herein and unless the context otherwise admits, words and expressions used herein shall have the same meaning as defined in the </w:t>
      </w:r>
      <w:r w:rsidR="00CD302F" w:rsidRPr="00CD302F">
        <w:rPr>
          <w:rFonts w:ascii="Arial" w:hAnsi="Arial" w:cs="Arial"/>
          <w:i/>
          <w:iCs/>
          <w:spacing w:val="-3"/>
          <w:sz w:val="22"/>
          <w:szCs w:val="22"/>
        </w:rPr>
        <w:t>SQSS</w:t>
      </w:r>
      <w:r w:rsidR="00963100">
        <w:rPr>
          <w:rFonts w:ascii="Arial" w:hAnsi="Arial" w:cs="Arial"/>
          <w:spacing w:val="-3"/>
          <w:sz w:val="22"/>
          <w:szCs w:val="22"/>
        </w:rPr>
        <w:t>.</w:t>
      </w:r>
    </w:p>
    <w:p w14:paraId="5D51B438" w14:textId="36324B8A" w:rsidR="00963100" w:rsidRDefault="00224D42" w:rsidP="00963100">
      <w:pPr>
        <w:kinsoku w:val="0"/>
        <w:overflowPunct w:val="0"/>
        <w:autoSpaceDE/>
        <w:autoSpaceDN/>
        <w:adjustRightInd/>
        <w:spacing w:before="226" w:line="259" w:lineRule="exact"/>
        <w:ind w:left="1296" w:hanging="57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1.2 Words importing the singular only also include the plural and vice versa where the context requires. </w:t>
      </w:r>
    </w:p>
    <w:p w14:paraId="68F7F948" w14:textId="6E150A6A" w:rsidR="00CD302F" w:rsidRDefault="00224D42" w:rsidP="00CD302F">
      <w:pPr>
        <w:kinsoku w:val="0"/>
        <w:overflowPunct w:val="0"/>
        <w:autoSpaceDE/>
        <w:autoSpaceDN/>
        <w:adjustRightInd/>
        <w:spacing w:before="234" w:line="255" w:lineRule="exact"/>
        <w:ind w:left="1296" w:hanging="576"/>
        <w:jc w:val="both"/>
        <w:textAlignment w:val="baseline"/>
        <w:rPr>
          <w:rFonts w:ascii="Arial" w:hAnsi="Arial" w:cs="Arial"/>
          <w:b/>
          <w:bCs/>
          <w:spacing w:val="-3"/>
          <w:sz w:val="23"/>
          <w:szCs w:val="23"/>
        </w:rPr>
      </w:pPr>
      <w:r w:rsidRPr="00224D42">
        <w:rPr>
          <w:rFonts w:ascii="Arial" w:hAnsi="Arial" w:cs="Arial"/>
          <w:sz w:val="22"/>
          <w:szCs w:val="22"/>
        </w:rPr>
        <w:t>J.</w:t>
      </w:r>
      <w:r w:rsidR="00963100">
        <w:rPr>
          <w:rFonts w:ascii="Arial" w:hAnsi="Arial" w:cs="Arial"/>
          <w:sz w:val="22"/>
          <w:szCs w:val="22"/>
        </w:rPr>
        <w:t xml:space="preserve">1.3 Headings and titles shall not be taken into consideration in the interpretation or construction of the words and expressions used in </w:t>
      </w:r>
      <w:r w:rsidR="008B2C4D">
        <w:rPr>
          <w:rFonts w:ascii="Arial" w:hAnsi="Arial" w:cs="Arial"/>
          <w:sz w:val="22"/>
          <w:szCs w:val="22"/>
        </w:rPr>
        <w:t>the</w:t>
      </w:r>
      <w:r w:rsidR="00963100">
        <w:rPr>
          <w:rFonts w:ascii="Arial" w:hAnsi="Arial" w:cs="Arial"/>
          <w:sz w:val="22"/>
          <w:szCs w:val="22"/>
        </w:rPr>
        <w:t xml:space="preserve"> </w:t>
      </w:r>
      <w:r w:rsidR="00775373">
        <w:rPr>
          <w:rFonts w:ascii="Arial" w:hAnsi="Arial" w:cs="Arial"/>
          <w:i/>
          <w:iCs/>
          <w:sz w:val="22"/>
          <w:szCs w:val="22"/>
        </w:rPr>
        <w:t xml:space="preserve">SQSS </w:t>
      </w:r>
      <w:r w:rsidR="00CD302F">
        <w:rPr>
          <w:sz w:val="24"/>
          <w:szCs w:val="24"/>
        </w:rPr>
        <w:t xml:space="preserve"> </w:t>
      </w:r>
    </w:p>
    <w:p w14:paraId="3ADD8671" w14:textId="56893661" w:rsidR="00963100" w:rsidRDefault="00224D42" w:rsidP="007772EC">
      <w:pPr>
        <w:kinsoku w:val="0"/>
        <w:overflowPunct w:val="0"/>
        <w:autoSpaceDE/>
        <w:autoSpaceDN/>
        <w:adjustRightInd/>
        <w:spacing w:before="234" w:line="255" w:lineRule="exact"/>
        <w:ind w:left="577" w:hanging="576"/>
        <w:jc w:val="both"/>
        <w:textAlignment w:val="baseline"/>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2</w:t>
      </w:r>
      <w:r w:rsidR="00963100">
        <w:rPr>
          <w:rFonts w:ascii="Arial" w:hAnsi="Arial" w:cs="Arial"/>
          <w:b/>
          <w:bCs/>
          <w:spacing w:val="-3"/>
          <w:sz w:val="23"/>
          <w:szCs w:val="23"/>
        </w:rPr>
        <w:tab/>
        <w:t>Introduction</w:t>
      </w:r>
    </w:p>
    <w:p w14:paraId="5F7B644E" w14:textId="297DFE49" w:rsidR="00963100" w:rsidRDefault="00224D42" w:rsidP="007772EC">
      <w:pPr>
        <w:tabs>
          <w:tab w:val="left" w:pos="720"/>
        </w:tabs>
        <w:kinsoku w:val="0"/>
        <w:overflowPunct w:val="0"/>
        <w:autoSpaceDE/>
        <w:autoSpaceDN/>
        <w:adjustRightInd/>
        <w:spacing w:before="240" w:line="251" w:lineRule="exact"/>
        <w:ind w:left="72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2.1</w:t>
      </w:r>
      <w:r w:rsidR="00963100">
        <w:rPr>
          <w:rFonts w:ascii="Arial" w:hAnsi="Arial" w:cs="Arial"/>
          <w:sz w:val="22"/>
          <w:szCs w:val="22"/>
        </w:rPr>
        <w:tab/>
        <w:t xml:space="preserve">The Electricity Act 1989 requires </w:t>
      </w:r>
      <w:r w:rsidR="001769A1">
        <w:rPr>
          <w:rFonts w:ascii="Arial" w:hAnsi="Arial" w:cs="Arial"/>
          <w:i/>
          <w:iCs/>
          <w:sz w:val="22"/>
          <w:szCs w:val="22"/>
        </w:rPr>
        <w:t>l</w:t>
      </w:r>
      <w:r w:rsidR="002B6C45" w:rsidRPr="002B6C45">
        <w:rPr>
          <w:rFonts w:ascii="Arial" w:hAnsi="Arial" w:cs="Arial"/>
          <w:i/>
          <w:iCs/>
          <w:sz w:val="22"/>
          <w:szCs w:val="22"/>
        </w:rPr>
        <w:t>icensees</w:t>
      </w:r>
      <w:r w:rsidR="00963100">
        <w:rPr>
          <w:rFonts w:ascii="Arial" w:hAnsi="Arial" w:cs="Arial"/>
          <w:sz w:val="22"/>
          <w:szCs w:val="22"/>
        </w:rPr>
        <w:t xml:space="preserve"> to develop and maintain an efficient, co-ordinated and economical system of electricity transmission.</w:t>
      </w:r>
    </w:p>
    <w:p w14:paraId="1BC3FA93" w14:textId="474D1B3F" w:rsidR="00963100" w:rsidRDefault="00224D42" w:rsidP="007772EC">
      <w:pPr>
        <w:tabs>
          <w:tab w:val="left" w:pos="720"/>
        </w:tabs>
        <w:kinsoku w:val="0"/>
        <w:overflowPunct w:val="0"/>
        <w:autoSpaceDE/>
        <w:autoSpaceDN/>
        <w:adjustRightInd/>
        <w:spacing w:before="238" w:line="251" w:lineRule="exact"/>
        <w:ind w:left="720" w:hanging="720"/>
        <w:jc w:val="both"/>
        <w:textAlignment w:val="baseline"/>
        <w:rPr>
          <w:rFonts w:ascii="Arial" w:hAnsi="Arial" w:cs="Arial"/>
          <w:sz w:val="22"/>
          <w:szCs w:val="22"/>
        </w:rPr>
      </w:pPr>
      <w:r w:rsidRPr="00224D42">
        <w:rPr>
          <w:rFonts w:ascii="Arial" w:hAnsi="Arial" w:cs="Arial"/>
          <w:spacing w:val="2"/>
          <w:sz w:val="22"/>
          <w:szCs w:val="22"/>
        </w:rPr>
        <w:t>J.</w:t>
      </w:r>
      <w:r w:rsidR="00963100">
        <w:rPr>
          <w:rFonts w:ascii="Arial" w:hAnsi="Arial" w:cs="Arial"/>
          <w:spacing w:val="2"/>
          <w:sz w:val="22"/>
          <w:szCs w:val="22"/>
        </w:rPr>
        <w:t>2.2</w:t>
      </w:r>
      <w:r w:rsidR="00963100">
        <w:rPr>
          <w:rFonts w:ascii="Arial" w:hAnsi="Arial" w:cs="Arial"/>
          <w:spacing w:val="2"/>
          <w:sz w:val="22"/>
          <w:szCs w:val="22"/>
        </w:rPr>
        <w:tab/>
        <w:t xml:space="preserve">The </w:t>
      </w:r>
      <w:r w:rsidR="006D53C3">
        <w:rPr>
          <w:rFonts w:ascii="Arial" w:hAnsi="Arial" w:cs="Arial"/>
          <w:i/>
          <w:iCs/>
          <w:spacing w:val="2"/>
          <w:sz w:val="22"/>
          <w:szCs w:val="22"/>
        </w:rPr>
        <w:t>t</w:t>
      </w:r>
      <w:r w:rsidR="002B6C45" w:rsidRPr="002B6C45">
        <w:rPr>
          <w:rFonts w:ascii="Arial" w:hAnsi="Arial" w:cs="Arial"/>
          <w:i/>
          <w:iCs/>
          <w:spacing w:val="2"/>
          <w:sz w:val="22"/>
          <w:szCs w:val="22"/>
        </w:rPr>
        <w:t>ransmission</w:t>
      </w:r>
      <w:r w:rsidR="00963100" w:rsidRPr="00207ADC">
        <w:rPr>
          <w:rFonts w:ascii="Arial" w:hAnsi="Arial" w:cs="Arial"/>
          <w:b/>
          <w:bCs/>
          <w:spacing w:val="2"/>
          <w:sz w:val="22"/>
          <w:szCs w:val="22"/>
        </w:rPr>
        <w:t xml:space="preserve"> </w:t>
      </w:r>
      <w:r w:rsidR="006D53C3">
        <w:rPr>
          <w:rFonts w:ascii="Arial" w:hAnsi="Arial" w:cs="Arial"/>
          <w:i/>
          <w:iCs/>
          <w:spacing w:val="2"/>
          <w:sz w:val="22"/>
          <w:szCs w:val="22"/>
        </w:rPr>
        <w:t>l</w:t>
      </w:r>
      <w:r w:rsidR="003627AA" w:rsidRPr="003627AA">
        <w:rPr>
          <w:rFonts w:ascii="Arial" w:hAnsi="Arial" w:cs="Arial"/>
          <w:i/>
          <w:iCs/>
          <w:spacing w:val="2"/>
          <w:sz w:val="22"/>
          <w:szCs w:val="22"/>
        </w:rPr>
        <w:t>icences</w:t>
      </w:r>
      <w:r w:rsidR="00963100">
        <w:rPr>
          <w:rFonts w:ascii="Arial" w:hAnsi="Arial" w:cs="Arial"/>
          <w:spacing w:val="2"/>
          <w:sz w:val="22"/>
          <w:szCs w:val="22"/>
        </w:rPr>
        <w:t xml:space="preserve"> place an obligation upon the </w:t>
      </w:r>
      <w:r w:rsidR="001769A1">
        <w:rPr>
          <w:rFonts w:ascii="Arial" w:hAnsi="Arial" w:cs="Arial"/>
          <w:i/>
          <w:iCs/>
          <w:spacing w:val="2"/>
          <w:sz w:val="22"/>
          <w:szCs w:val="22"/>
        </w:rPr>
        <w:t>l</w:t>
      </w:r>
      <w:r w:rsidR="002B6C45" w:rsidRPr="002B6C45">
        <w:rPr>
          <w:rFonts w:ascii="Arial" w:hAnsi="Arial" w:cs="Arial"/>
          <w:i/>
          <w:iCs/>
          <w:spacing w:val="2"/>
          <w:sz w:val="22"/>
          <w:szCs w:val="22"/>
        </w:rPr>
        <w:t>icensees</w:t>
      </w:r>
      <w:r w:rsidR="00963100">
        <w:rPr>
          <w:rFonts w:ascii="Arial" w:hAnsi="Arial" w:cs="Arial"/>
          <w:b/>
          <w:bCs/>
          <w:spacing w:val="2"/>
          <w:sz w:val="22"/>
          <w:szCs w:val="22"/>
        </w:rPr>
        <w:t xml:space="preserve"> </w:t>
      </w:r>
      <w:r w:rsidR="00963100">
        <w:rPr>
          <w:rFonts w:ascii="Arial" w:hAnsi="Arial" w:cs="Arial"/>
          <w:spacing w:val="2"/>
          <w:sz w:val="22"/>
          <w:szCs w:val="22"/>
        </w:rPr>
        <w:t xml:space="preserve">to </w:t>
      </w:r>
      <w:r w:rsidR="00963100">
        <w:rPr>
          <w:rFonts w:ascii="Arial" w:hAnsi="Arial" w:cs="Arial"/>
          <w:sz w:val="22"/>
          <w:szCs w:val="22"/>
        </w:rPr>
        <w:t xml:space="preserve">plan, develop and operate their systems in accordance with, amongst other things, the </w:t>
      </w:r>
      <w:r w:rsidR="00CD302F" w:rsidRPr="00CD302F">
        <w:rPr>
          <w:rFonts w:ascii="Arial" w:hAnsi="Arial" w:cs="Arial"/>
          <w:i/>
          <w:iCs/>
          <w:sz w:val="22"/>
          <w:szCs w:val="22"/>
        </w:rPr>
        <w:t>SQSS</w:t>
      </w:r>
      <w:r w:rsidR="00963100">
        <w:rPr>
          <w:rFonts w:ascii="Arial" w:hAnsi="Arial" w:cs="Arial"/>
          <w:sz w:val="22"/>
          <w:szCs w:val="22"/>
        </w:rPr>
        <w:t xml:space="preserve">. In addition, the </w:t>
      </w:r>
      <w:r w:rsidR="003627AA" w:rsidRPr="003627AA">
        <w:rPr>
          <w:rFonts w:ascii="Arial" w:hAnsi="Arial" w:cs="Arial"/>
          <w:i/>
          <w:iCs/>
          <w:sz w:val="22"/>
          <w:szCs w:val="22"/>
        </w:rPr>
        <w:t xml:space="preserve">ESO </w:t>
      </w:r>
      <w:r w:rsidR="001769A1">
        <w:rPr>
          <w:rFonts w:ascii="Arial" w:hAnsi="Arial" w:cs="Arial"/>
          <w:i/>
          <w:iCs/>
          <w:sz w:val="22"/>
          <w:szCs w:val="22"/>
        </w:rPr>
        <w:t>l</w:t>
      </w:r>
      <w:r w:rsidR="003627AA" w:rsidRPr="003627AA">
        <w:rPr>
          <w:rFonts w:ascii="Arial" w:hAnsi="Arial" w:cs="Arial"/>
          <w:i/>
          <w:iCs/>
          <w:sz w:val="22"/>
          <w:szCs w:val="22"/>
        </w:rPr>
        <w:t>icence</w:t>
      </w:r>
      <w:r w:rsidR="00963100">
        <w:rPr>
          <w:rFonts w:ascii="Arial" w:hAnsi="Arial" w:cs="Arial"/>
          <w:sz w:val="22"/>
          <w:szCs w:val="22"/>
        </w:rPr>
        <w:t xml:space="preserve"> places an obligation on the </w:t>
      </w:r>
      <w:r w:rsidR="00AB5FE3" w:rsidRPr="00AB5FE3">
        <w:rPr>
          <w:rFonts w:ascii="Arial" w:hAnsi="Arial" w:cs="Arial"/>
          <w:i/>
          <w:iCs/>
          <w:sz w:val="22"/>
          <w:szCs w:val="22"/>
        </w:rPr>
        <w:t>ISOP</w:t>
      </w:r>
      <w:r w:rsidR="00963100">
        <w:rPr>
          <w:rFonts w:ascii="Arial" w:hAnsi="Arial" w:cs="Arial"/>
          <w:sz w:val="22"/>
          <w:szCs w:val="22"/>
        </w:rPr>
        <w:t xml:space="preserve"> to coordinate and direct the flow of electricity onto and over the </w:t>
      </w:r>
      <w:r w:rsidR="00963100" w:rsidRPr="007772EC">
        <w:rPr>
          <w:rFonts w:ascii="Arial" w:hAnsi="Arial" w:cs="Arial"/>
          <w:i/>
          <w:iCs/>
          <w:sz w:val="22"/>
          <w:szCs w:val="22"/>
        </w:rPr>
        <w:t>National Electricity Transmission System</w:t>
      </w:r>
      <w:r w:rsidR="00963100">
        <w:rPr>
          <w:rFonts w:ascii="Arial" w:hAnsi="Arial" w:cs="Arial"/>
          <w:sz w:val="22"/>
          <w:szCs w:val="22"/>
        </w:rPr>
        <w:t xml:space="preserve">, in accordance with the </w:t>
      </w:r>
      <w:r w:rsidR="00CD302F" w:rsidRPr="00CD302F">
        <w:rPr>
          <w:rFonts w:ascii="Arial" w:hAnsi="Arial" w:cs="Arial"/>
          <w:i/>
          <w:iCs/>
          <w:sz w:val="22"/>
          <w:szCs w:val="22"/>
        </w:rPr>
        <w:t>SQSS</w:t>
      </w:r>
      <w:r w:rsidR="00963100">
        <w:rPr>
          <w:rFonts w:ascii="Arial" w:hAnsi="Arial" w:cs="Arial"/>
          <w:sz w:val="22"/>
          <w:szCs w:val="22"/>
        </w:rPr>
        <w:t xml:space="preserve">, </w:t>
      </w:r>
      <w:r w:rsidR="00963100" w:rsidRPr="00EE5AC1">
        <w:rPr>
          <w:rFonts w:ascii="Arial" w:hAnsi="Arial" w:cs="Arial"/>
          <w:sz w:val="22"/>
          <w:szCs w:val="22"/>
        </w:rPr>
        <w:t xml:space="preserve">together with the </w:t>
      </w:r>
      <w:r w:rsidR="00963100" w:rsidRPr="007772EC">
        <w:rPr>
          <w:rFonts w:ascii="Arial" w:hAnsi="Arial" w:cs="Arial"/>
          <w:i/>
          <w:iCs/>
          <w:sz w:val="22"/>
          <w:szCs w:val="22"/>
        </w:rPr>
        <w:t>STC</w:t>
      </w:r>
      <w:r w:rsidR="00963100" w:rsidRPr="00EE5AC1">
        <w:rPr>
          <w:rFonts w:ascii="Arial" w:hAnsi="Arial" w:cs="Arial"/>
          <w:sz w:val="22"/>
          <w:szCs w:val="22"/>
        </w:rPr>
        <w:t xml:space="preserve">, the </w:t>
      </w:r>
      <w:r w:rsidR="006D53C3">
        <w:rPr>
          <w:rFonts w:ascii="Arial" w:hAnsi="Arial" w:cs="Arial"/>
          <w:i/>
          <w:iCs/>
          <w:sz w:val="22"/>
          <w:szCs w:val="22"/>
        </w:rPr>
        <w:t>g</w:t>
      </w:r>
      <w:r w:rsidR="00963100" w:rsidRPr="007772EC">
        <w:rPr>
          <w:rFonts w:ascii="Arial" w:hAnsi="Arial" w:cs="Arial"/>
          <w:i/>
          <w:iCs/>
          <w:sz w:val="22"/>
          <w:szCs w:val="22"/>
        </w:rPr>
        <w:t xml:space="preserve">rid </w:t>
      </w:r>
      <w:r w:rsidR="006D53C3">
        <w:rPr>
          <w:rFonts w:ascii="Arial" w:hAnsi="Arial" w:cs="Arial"/>
          <w:i/>
          <w:iCs/>
          <w:sz w:val="22"/>
          <w:szCs w:val="22"/>
        </w:rPr>
        <w:t>c</w:t>
      </w:r>
      <w:r w:rsidR="00963100" w:rsidRPr="007772EC">
        <w:rPr>
          <w:rFonts w:ascii="Arial" w:hAnsi="Arial" w:cs="Arial"/>
          <w:i/>
          <w:iCs/>
          <w:sz w:val="22"/>
          <w:szCs w:val="22"/>
        </w:rPr>
        <w:t>ode</w:t>
      </w:r>
      <w:r w:rsidR="00963100" w:rsidRPr="00EE5AC1">
        <w:rPr>
          <w:rFonts w:ascii="Arial" w:hAnsi="Arial" w:cs="Arial"/>
          <w:sz w:val="22"/>
          <w:szCs w:val="22"/>
        </w:rPr>
        <w:t xml:space="preserve"> or such other standard of planning and operation as the </w:t>
      </w:r>
      <w:r w:rsidR="006D53C3">
        <w:rPr>
          <w:rFonts w:ascii="Arial" w:hAnsi="Arial" w:cs="Arial"/>
          <w:i/>
          <w:iCs/>
          <w:sz w:val="22"/>
          <w:szCs w:val="22"/>
        </w:rPr>
        <w:t>a</w:t>
      </w:r>
      <w:r w:rsidR="00963100" w:rsidRPr="007772EC">
        <w:rPr>
          <w:rFonts w:ascii="Arial" w:hAnsi="Arial" w:cs="Arial"/>
          <w:i/>
          <w:iCs/>
          <w:sz w:val="22"/>
          <w:szCs w:val="22"/>
        </w:rPr>
        <w:t>uthority</w:t>
      </w:r>
      <w:r w:rsidR="00963100" w:rsidRPr="00EE5AC1">
        <w:rPr>
          <w:rFonts w:ascii="Arial" w:hAnsi="Arial" w:cs="Arial"/>
          <w:sz w:val="22"/>
          <w:szCs w:val="22"/>
        </w:rPr>
        <w:t xml:space="preserve"> may approve from time to time, and with which the licensee may be required to comply (following consultation, where appropriate, with any </w:t>
      </w:r>
      <w:r w:rsidR="00384883">
        <w:rPr>
          <w:rFonts w:ascii="Arial" w:hAnsi="Arial" w:cs="Arial"/>
          <w:sz w:val="22"/>
          <w:szCs w:val="22"/>
        </w:rPr>
        <w:t>a</w:t>
      </w:r>
      <w:r w:rsidR="00963100" w:rsidRPr="00384883">
        <w:rPr>
          <w:rFonts w:ascii="Arial" w:hAnsi="Arial" w:cs="Arial"/>
          <w:sz w:val="22"/>
          <w:szCs w:val="22"/>
        </w:rPr>
        <w:t xml:space="preserve">uthorised </w:t>
      </w:r>
      <w:r w:rsidR="00384883">
        <w:rPr>
          <w:rFonts w:ascii="Arial" w:hAnsi="Arial" w:cs="Arial"/>
          <w:sz w:val="22"/>
          <w:szCs w:val="22"/>
        </w:rPr>
        <w:t>e</w:t>
      </w:r>
      <w:r w:rsidR="00963100" w:rsidRPr="00384883">
        <w:rPr>
          <w:rFonts w:ascii="Arial" w:hAnsi="Arial" w:cs="Arial"/>
          <w:sz w:val="22"/>
          <w:szCs w:val="22"/>
        </w:rPr>
        <w:t xml:space="preserve">lectricity </w:t>
      </w:r>
      <w:r w:rsidR="00384883">
        <w:rPr>
          <w:rFonts w:ascii="Arial" w:hAnsi="Arial" w:cs="Arial"/>
          <w:sz w:val="22"/>
          <w:szCs w:val="22"/>
        </w:rPr>
        <w:t>o</w:t>
      </w:r>
      <w:r w:rsidR="00963100" w:rsidRPr="00384883">
        <w:rPr>
          <w:rFonts w:ascii="Arial" w:hAnsi="Arial" w:cs="Arial"/>
          <w:sz w:val="22"/>
          <w:szCs w:val="22"/>
        </w:rPr>
        <w:t>perator</w:t>
      </w:r>
      <w:r w:rsidR="00963100" w:rsidRPr="00EE5AC1">
        <w:rPr>
          <w:rFonts w:ascii="Arial" w:hAnsi="Arial" w:cs="Arial"/>
          <w:sz w:val="22"/>
          <w:szCs w:val="22"/>
        </w:rPr>
        <w:t xml:space="preserve"> liable to be materially affected thereby).</w:t>
      </w:r>
    </w:p>
    <w:p w14:paraId="4870A501" w14:textId="741B226A" w:rsidR="00963100" w:rsidRDefault="00224D42" w:rsidP="00963100">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2.3</w:t>
      </w:r>
      <w:r w:rsidR="00963100">
        <w:rPr>
          <w:rFonts w:ascii="Arial" w:hAnsi="Arial" w:cs="Arial"/>
          <w:sz w:val="22"/>
          <w:szCs w:val="22"/>
        </w:rPr>
        <w:tab/>
        <w:t xml:space="preserve">In order to facilitate these requirements, the </w:t>
      </w:r>
      <w:r w:rsidR="00CD302F" w:rsidRPr="00CD302F">
        <w:rPr>
          <w:rFonts w:ascii="Arial" w:hAnsi="Arial" w:cs="Arial"/>
          <w:i/>
          <w:iCs/>
          <w:sz w:val="22"/>
          <w:szCs w:val="22"/>
        </w:rPr>
        <w:t>SQSS</w:t>
      </w:r>
      <w:r w:rsidR="00963100">
        <w:rPr>
          <w:rFonts w:ascii="Arial" w:hAnsi="Arial" w:cs="Arial"/>
          <w:sz w:val="22"/>
          <w:szCs w:val="22"/>
        </w:rPr>
        <w:t xml:space="preserve"> may need, from time to time, to be</w:t>
      </w:r>
    </w:p>
    <w:p w14:paraId="2476FBC5" w14:textId="77777777" w:rsidR="00963100" w:rsidRDefault="00963100" w:rsidP="00963100">
      <w:pPr>
        <w:kinsoku w:val="0"/>
        <w:overflowPunct w:val="0"/>
        <w:autoSpaceDE/>
        <w:autoSpaceDN/>
        <w:adjustRightInd/>
        <w:spacing w:before="1" w:line="254" w:lineRule="exact"/>
        <w:ind w:left="720"/>
        <w:jc w:val="both"/>
        <w:textAlignment w:val="baseline"/>
        <w:rPr>
          <w:rFonts w:ascii="Arial" w:hAnsi="Arial" w:cs="Arial"/>
          <w:sz w:val="22"/>
          <w:szCs w:val="22"/>
        </w:rPr>
      </w:pPr>
      <w:r>
        <w:rPr>
          <w:rFonts w:ascii="Arial" w:hAnsi="Arial" w:cs="Arial"/>
          <w:sz w:val="22"/>
          <w:szCs w:val="22"/>
        </w:rPr>
        <w:t>revised to reflect changes in both the GB Electricity Supply Industry and technological advances.</w:t>
      </w:r>
    </w:p>
    <w:p w14:paraId="03A57755" w14:textId="337C9023" w:rsidR="00963100" w:rsidRDefault="00224D42" w:rsidP="00963100">
      <w:pPr>
        <w:tabs>
          <w:tab w:val="left" w:pos="720"/>
        </w:tabs>
        <w:kinsoku w:val="0"/>
        <w:overflowPunct w:val="0"/>
        <w:autoSpaceDE/>
        <w:autoSpaceDN/>
        <w:adjustRightInd/>
        <w:spacing w:before="239" w:line="251"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2.4</w:t>
      </w:r>
      <w:r w:rsidR="00963100">
        <w:rPr>
          <w:rFonts w:ascii="Arial" w:hAnsi="Arial" w:cs="Arial"/>
          <w:spacing w:val="-2"/>
          <w:sz w:val="22"/>
          <w:szCs w:val="22"/>
        </w:rPr>
        <w:tab/>
        <w:t xml:space="preserve">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the co-ordinator, not a decision making body. The purpose of 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to</w:t>
      </w:r>
    </w:p>
    <w:p w14:paraId="7DDFA548" w14:textId="48B68368" w:rsidR="00963100" w:rsidRDefault="00963100" w:rsidP="007772EC">
      <w:pPr>
        <w:kinsoku w:val="0"/>
        <w:overflowPunct w:val="0"/>
        <w:autoSpaceDE/>
        <w:autoSpaceDN/>
        <w:adjustRightInd/>
        <w:spacing w:before="3" w:line="251" w:lineRule="exact"/>
        <w:ind w:left="720"/>
        <w:jc w:val="both"/>
        <w:textAlignment w:val="baseline"/>
        <w:rPr>
          <w:rFonts w:ascii="Arial" w:hAnsi="Arial" w:cs="Arial"/>
          <w:sz w:val="22"/>
          <w:szCs w:val="22"/>
        </w:rPr>
      </w:pPr>
      <w:r>
        <w:rPr>
          <w:rFonts w:ascii="Arial" w:hAnsi="Arial" w:cs="Arial"/>
          <w:sz w:val="22"/>
          <w:szCs w:val="22"/>
        </w:rPr>
        <w:t xml:space="preserve">consider developments to the </w:t>
      </w:r>
      <w:r w:rsidR="00CD302F" w:rsidRPr="00CD302F">
        <w:rPr>
          <w:rFonts w:ascii="Arial" w:hAnsi="Arial" w:cs="Arial"/>
          <w:i/>
          <w:iCs/>
          <w:sz w:val="22"/>
          <w:szCs w:val="22"/>
        </w:rPr>
        <w:t>SQSS</w:t>
      </w:r>
      <w:r>
        <w:rPr>
          <w:rFonts w:ascii="Arial" w:hAnsi="Arial" w:cs="Arial"/>
          <w:sz w:val="22"/>
          <w:szCs w:val="22"/>
        </w:rPr>
        <w:t xml:space="preserve"> and recommend </w:t>
      </w:r>
      <w:r w:rsidR="00CD302F" w:rsidRPr="00CD302F">
        <w:rPr>
          <w:rFonts w:ascii="Arial" w:hAnsi="Arial" w:cs="Arial"/>
          <w:i/>
          <w:iCs/>
          <w:sz w:val="22"/>
          <w:szCs w:val="22"/>
        </w:rPr>
        <w:t>SQSS</w:t>
      </w:r>
      <w:r>
        <w:rPr>
          <w:rFonts w:ascii="Arial" w:hAnsi="Arial" w:cs="Arial"/>
          <w:sz w:val="22"/>
          <w:szCs w:val="22"/>
        </w:rPr>
        <w:t xml:space="preserve"> changes to the </w:t>
      </w:r>
      <w:r w:rsidR="006D53C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w:t>
      </w:r>
    </w:p>
    <w:p w14:paraId="07D4BE36" w14:textId="69033548" w:rsidR="00963100" w:rsidRDefault="00224D42" w:rsidP="007772EC">
      <w:pPr>
        <w:tabs>
          <w:tab w:val="left" w:pos="720"/>
        </w:tabs>
        <w:kinsoku w:val="0"/>
        <w:overflowPunct w:val="0"/>
        <w:autoSpaceDE/>
        <w:autoSpaceDN/>
        <w:adjustRightInd/>
        <w:spacing w:before="244" w:after="120"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w:t>
      </w:r>
      <w:r w:rsidR="00963100">
        <w:rPr>
          <w:rFonts w:ascii="Arial" w:hAnsi="Arial" w:cs="Arial"/>
          <w:sz w:val="22"/>
          <w:szCs w:val="22"/>
        </w:rPr>
        <w:tab/>
        <w:t xml:space="preserve">The </w:t>
      </w:r>
      <w:r w:rsidR="006D53C3">
        <w:rPr>
          <w:rFonts w:ascii="Arial" w:hAnsi="Arial" w:cs="Arial"/>
          <w:i/>
          <w:iCs/>
          <w:sz w:val="22"/>
          <w:szCs w:val="22"/>
        </w:rPr>
        <w:t>g</w:t>
      </w:r>
      <w:r w:rsidR="00CD302F" w:rsidRPr="00CD302F">
        <w:rPr>
          <w:rFonts w:ascii="Arial" w:hAnsi="Arial" w:cs="Arial"/>
          <w:i/>
          <w:iCs/>
          <w:sz w:val="22"/>
          <w:szCs w:val="22"/>
        </w:rPr>
        <w:t xml:space="preserve">overnance </w:t>
      </w:r>
      <w:r w:rsidR="006D53C3">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sets out:</w:t>
      </w:r>
    </w:p>
    <w:p w14:paraId="0791C542" w14:textId="5C882E73" w:rsidR="00963100" w:rsidRDefault="00224D42" w:rsidP="007772EC">
      <w:pPr>
        <w:kinsoku w:val="0"/>
        <w:overflowPunct w:val="0"/>
        <w:autoSpaceDE/>
        <w:autoSpaceDN/>
        <w:adjustRightInd/>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2.5.1 </w:t>
      </w:r>
      <w:r w:rsidR="001D4BD5">
        <w:rPr>
          <w:rFonts w:ascii="Arial" w:hAnsi="Arial" w:cs="Arial"/>
          <w:sz w:val="22"/>
          <w:szCs w:val="22"/>
        </w:rPr>
        <w:tab/>
      </w:r>
      <w:r w:rsidR="00963100">
        <w:rPr>
          <w:rFonts w:ascii="Arial" w:hAnsi="Arial" w:cs="Arial"/>
          <w:sz w:val="22"/>
          <w:szCs w:val="22"/>
        </w:rPr>
        <w:t xml:space="preserve">arrangements for the establishment and composition of the </w:t>
      </w:r>
      <w:r w:rsidR="00AB5FE3" w:rsidRPr="00AB5FE3">
        <w:rPr>
          <w:rFonts w:ascii="Arial" w:hAnsi="Arial" w:cs="Arial"/>
          <w:i/>
          <w:iCs/>
          <w:sz w:val="22"/>
          <w:szCs w:val="22"/>
        </w:rPr>
        <w:t>Panel</w:t>
      </w:r>
      <w:r w:rsidR="00963100">
        <w:rPr>
          <w:rFonts w:ascii="Arial" w:hAnsi="Arial" w:cs="Arial"/>
          <w:b/>
          <w:bCs/>
          <w:sz w:val="22"/>
          <w:szCs w:val="22"/>
        </w:rPr>
        <w:t xml:space="preserve">, </w:t>
      </w:r>
      <w:r w:rsidR="00963100" w:rsidRPr="007772EC">
        <w:rPr>
          <w:rFonts w:ascii="Arial" w:hAnsi="Arial" w:cs="Arial"/>
          <w:sz w:val="22"/>
          <w:szCs w:val="22"/>
        </w:rPr>
        <w:t>to</w:t>
      </w:r>
      <w:r w:rsidR="001D4BD5">
        <w:rPr>
          <w:rFonts w:ascii="Arial" w:hAnsi="Arial" w:cs="Arial"/>
          <w:sz w:val="22"/>
          <w:szCs w:val="22"/>
        </w:rPr>
        <w:t xml:space="preserve">  </w:t>
      </w:r>
      <w:r w:rsidR="00963100" w:rsidRPr="007772EC">
        <w:rPr>
          <w:rFonts w:ascii="Arial" w:hAnsi="Arial" w:cs="Arial"/>
          <w:sz w:val="22"/>
          <w:szCs w:val="22"/>
        </w:rPr>
        <w:t>include a</w:t>
      </w:r>
      <w:r w:rsidR="00963100">
        <w:rPr>
          <w:rFonts w:ascii="Arial" w:hAnsi="Arial" w:cs="Arial"/>
          <w:b/>
          <w:bCs/>
          <w:sz w:val="22"/>
          <w:szCs w:val="22"/>
        </w:rPr>
        <w:t xml:space="preserve"> </w:t>
      </w:r>
      <w:r w:rsidR="00437E24" w:rsidRPr="007772EC">
        <w:rPr>
          <w:rFonts w:ascii="Arial" w:hAnsi="Arial" w:cs="Arial"/>
          <w:i/>
          <w:iCs/>
          <w:sz w:val="22"/>
          <w:szCs w:val="22"/>
        </w:rPr>
        <w:t>Chairperson</w:t>
      </w:r>
      <w:r w:rsidR="00963100">
        <w:rPr>
          <w:rFonts w:ascii="Arial" w:hAnsi="Arial" w:cs="Arial"/>
          <w:b/>
          <w:bCs/>
          <w:sz w:val="22"/>
          <w:szCs w:val="22"/>
        </w:rPr>
        <w:t xml:space="preserve"> </w:t>
      </w:r>
      <w:r w:rsidR="00963100">
        <w:rPr>
          <w:rFonts w:ascii="Arial" w:hAnsi="Arial" w:cs="Arial"/>
          <w:sz w:val="22"/>
          <w:szCs w:val="22"/>
        </w:rPr>
        <w:t xml:space="preserve">and; </w:t>
      </w:r>
    </w:p>
    <w:p w14:paraId="7E492BD2" w14:textId="731FEF61" w:rsidR="00963100" w:rsidRPr="00E14FBC" w:rsidRDefault="00224D42" w:rsidP="007772EC">
      <w:pPr>
        <w:kinsoku w:val="0"/>
        <w:overflowPunct w:val="0"/>
        <w:autoSpaceDE/>
        <w:autoSpaceDN/>
        <w:adjustRightInd/>
        <w:spacing w:line="470" w:lineRule="exact"/>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2.5.2</w:t>
      </w:r>
      <w:r w:rsidR="001D4BD5">
        <w:rPr>
          <w:rFonts w:ascii="Arial" w:hAnsi="Arial" w:cs="Arial"/>
          <w:sz w:val="22"/>
          <w:szCs w:val="22"/>
        </w:rPr>
        <w:tab/>
      </w:r>
      <w:r w:rsidR="00963100">
        <w:rPr>
          <w:rFonts w:ascii="Arial" w:hAnsi="Arial" w:cs="Arial"/>
          <w:sz w:val="22"/>
          <w:szCs w:val="22"/>
        </w:rPr>
        <w:t xml:space="preserve">the procedure for proposing Modifications to the </w:t>
      </w:r>
      <w:r w:rsidR="00CD302F" w:rsidRPr="00CD302F">
        <w:rPr>
          <w:rFonts w:ascii="Arial" w:hAnsi="Arial" w:cs="Arial"/>
          <w:i/>
          <w:iCs/>
          <w:sz w:val="22"/>
          <w:szCs w:val="22"/>
        </w:rPr>
        <w:t>SQSS</w:t>
      </w:r>
      <w:r w:rsidR="00963100">
        <w:rPr>
          <w:rFonts w:ascii="Arial" w:hAnsi="Arial" w:cs="Arial"/>
          <w:sz w:val="22"/>
          <w:szCs w:val="22"/>
        </w:rPr>
        <w:t>.</w:t>
      </w:r>
    </w:p>
    <w:p w14:paraId="582315FE" w14:textId="684A1AA8" w:rsidR="00963100" w:rsidRDefault="00224D42" w:rsidP="00963100">
      <w:pPr>
        <w:tabs>
          <w:tab w:val="left" w:pos="720"/>
        </w:tabs>
        <w:kinsoku w:val="0"/>
        <w:overflowPunct w:val="0"/>
        <w:autoSpaceDE/>
        <w:autoSpaceDN/>
        <w:adjustRightInd/>
        <w:spacing w:before="287"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2.6</w:t>
      </w:r>
      <w:r w:rsidR="00963100">
        <w:rPr>
          <w:rFonts w:ascii="Arial" w:hAnsi="Arial" w:cs="Arial"/>
          <w:sz w:val="22"/>
          <w:szCs w:val="22"/>
        </w:rPr>
        <w:tab/>
        <w:t xml:space="preserve">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governs the industry led process for reviewing, and</w:t>
      </w:r>
    </w:p>
    <w:p w14:paraId="550F911B" w14:textId="12D3B8FF" w:rsidR="00963100" w:rsidRDefault="00963100" w:rsidP="00963100">
      <w:pPr>
        <w:kinsoku w:val="0"/>
        <w:overflowPunct w:val="0"/>
        <w:autoSpaceDE/>
        <w:autoSpaceDN/>
        <w:adjustRightInd/>
        <w:spacing w:before="2" w:line="252" w:lineRule="exact"/>
        <w:ind w:left="720"/>
        <w:jc w:val="both"/>
        <w:textAlignment w:val="baseline"/>
        <w:rPr>
          <w:rFonts w:ascii="Arial" w:hAnsi="Arial" w:cs="Arial"/>
          <w:sz w:val="22"/>
          <w:szCs w:val="22"/>
        </w:rPr>
      </w:pPr>
      <w:r>
        <w:rPr>
          <w:rFonts w:ascii="Arial" w:hAnsi="Arial" w:cs="Arial"/>
          <w:sz w:val="22"/>
          <w:szCs w:val="22"/>
        </w:rPr>
        <w:t xml:space="preserve">proposing modifications to, the </w:t>
      </w:r>
      <w:r w:rsidR="00CD302F" w:rsidRPr="00CD302F">
        <w:rPr>
          <w:rFonts w:ascii="Arial" w:hAnsi="Arial" w:cs="Arial"/>
          <w:i/>
          <w:iCs/>
          <w:sz w:val="22"/>
          <w:szCs w:val="22"/>
        </w:rPr>
        <w:t>SQSS</w:t>
      </w:r>
      <w:r>
        <w:rPr>
          <w:rFonts w:ascii="Arial" w:hAnsi="Arial" w:cs="Arial"/>
          <w:sz w:val="22"/>
          <w:szCs w:val="22"/>
        </w:rPr>
        <w:t xml:space="preserve">. 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Pr>
          <w:rFonts w:ascii="Arial" w:hAnsi="Arial" w:cs="Arial"/>
          <w:sz w:val="22"/>
          <w:szCs w:val="22"/>
        </w:rPr>
        <w:t xml:space="preserve"> is not intended to reflect upon the powers and decisions of the </w:t>
      </w:r>
      <w:r w:rsidR="005529A9">
        <w:rPr>
          <w:rFonts w:ascii="Arial" w:hAnsi="Arial" w:cs="Arial"/>
          <w:i/>
          <w:iCs/>
          <w:sz w:val="22"/>
          <w:szCs w:val="22"/>
        </w:rPr>
        <w:t>a</w:t>
      </w:r>
      <w:r w:rsidR="00AB5FE3" w:rsidRPr="00AB5FE3">
        <w:rPr>
          <w:rFonts w:ascii="Arial" w:hAnsi="Arial" w:cs="Arial"/>
          <w:i/>
          <w:iCs/>
          <w:sz w:val="22"/>
          <w:szCs w:val="22"/>
        </w:rPr>
        <w:t>uthority</w:t>
      </w:r>
      <w:r w:rsidRPr="00207ADC">
        <w:rPr>
          <w:rFonts w:ascii="Arial" w:hAnsi="Arial" w:cs="Arial"/>
          <w:b/>
          <w:bCs/>
          <w:sz w:val="22"/>
          <w:szCs w:val="22"/>
        </w:rPr>
        <w:t xml:space="preserve"> </w:t>
      </w:r>
      <w:r>
        <w:rPr>
          <w:rFonts w:ascii="Arial" w:hAnsi="Arial" w:cs="Arial"/>
          <w:sz w:val="22"/>
          <w:szCs w:val="22"/>
        </w:rPr>
        <w:t xml:space="preserve">in relation to the </w:t>
      </w:r>
      <w:r w:rsidR="00CD302F" w:rsidRPr="00CD302F">
        <w:rPr>
          <w:rFonts w:ascii="Arial" w:hAnsi="Arial" w:cs="Arial"/>
          <w:i/>
          <w:iCs/>
          <w:sz w:val="22"/>
          <w:szCs w:val="22"/>
        </w:rPr>
        <w:t>SQSS</w:t>
      </w:r>
      <w:r>
        <w:rPr>
          <w:rFonts w:ascii="Arial" w:hAnsi="Arial" w:cs="Arial"/>
          <w:sz w:val="22"/>
          <w:szCs w:val="22"/>
        </w:rPr>
        <w:t>.</w:t>
      </w:r>
    </w:p>
    <w:p w14:paraId="513E9EDC" w14:textId="77777777" w:rsidR="00963100" w:rsidRDefault="00963100" w:rsidP="00963100">
      <w:pPr>
        <w:widowControl/>
        <w:rPr>
          <w:sz w:val="24"/>
          <w:szCs w:val="24"/>
        </w:rPr>
        <w:sectPr w:rsidR="00963100">
          <w:pgSz w:w="12240" w:h="15840"/>
          <w:pgMar w:top="1300" w:right="1399" w:bottom="686" w:left="1415" w:header="720" w:footer="720" w:gutter="0"/>
          <w:cols w:space="720"/>
          <w:noEndnote/>
        </w:sectPr>
      </w:pPr>
    </w:p>
    <w:p w14:paraId="6A6146E5" w14:textId="5F6CD165" w:rsidR="00963100" w:rsidRDefault="00224D42" w:rsidP="00963100">
      <w:pPr>
        <w:tabs>
          <w:tab w:val="left" w:pos="720"/>
        </w:tabs>
        <w:kinsoku w:val="0"/>
        <w:overflowPunct w:val="0"/>
        <w:autoSpaceDE/>
        <w:autoSpaceDN/>
        <w:adjustRightInd/>
        <w:spacing w:before="5" w:line="256" w:lineRule="exact"/>
        <w:textAlignment w:val="baseline"/>
        <w:rPr>
          <w:rFonts w:ascii="Arial" w:hAnsi="Arial" w:cs="Arial"/>
          <w:b/>
          <w:bCs/>
          <w:sz w:val="22"/>
          <w:szCs w:val="22"/>
        </w:rPr>
      </w:pPr>
      <w:r w:rsidRPr="00224D42">
        <w:rPr>
          <w:rFonts w:ascii="Arial" w:hAnsi="Arial" w:cs="Arial"/>
          <w:b/>
          <w:bCs/>
          <w:sz w:val="22"/>
          <w:szCs w:val="22"/>
        </w:rPr>
        <w:lastRenderedPageBreak/>
        <w:t>J.</w:t>
      </w:r>
      <w:r w:rsidR="00963100">
        <w:rPr>
          <w:rFonts w:ascii="Arial" w:hAnsi="Arial" w:cs="Arial"/>
          <w:b/>
          <w:bCs/>
          <w:sz w:val="22"/>
          <w:szCs w:val="22"/>
        </w:rPr>
        <w:t>3</w:t>
      </w:r>
      <w:r w:rsidR="00963100">
        <w:rPr>
          <w:rFonts w:ascii="Arial" w:hAnsi="Arial" w:cs="Arial"/>
          <w:b/>
          <w:bCs/>
          <w:sz w:val="22"/>
          <w:szCs w:val="22"/>
        </w:rPr>
        <w:tab/>
      </w:r>
      <w:r w:rsidR="00CD302F" w:rsidRPr="007772EC">
        <w:rPr>
          <w:rFonts w:ascii="Arial" w:hAnsi="Arial" w:cs="Arial"/>
          <w:b/>
          <w:bCs/>
          <w:i/>
          <w:iCs/>
          <w:sz w:val="22"/>
          <w:szCs w:val="22"/>
        </w:rPr>
        <w:t>SQSS</w:t>
      </w:r>
      <w:r w:rsidR="00963100" w:rsidRPr="008E4863">
        <w:rPr>
          <w:rFonts w:ascii="Arial" w:hAnsi="Arial" w:cs="Arial"/>
          <w:b/>
          <w:bCs/>
          <w:sz w:val="22"/>
          <w:szCs w:val="22"/>
        </w:rPr>
        <w:t xml:space="preserve"> </w:t>
      </w:r>
      <w:r w:rsidR="00963100">
        <w:rPr>
          <w:rFonts w:ascii="Arial" w:hAnsi="Arial" w:cs="Arial"/>
          <w:b/>
          <w:bCs/>
          <w:sz w:val="22"/>
          <w:szCs w:val="22"/>
        </w:rPr>
        <w:t>Objectives</w:t>
      </w:r>
    </w:p>
    <w:p w14:paraId="30E9AB64" w14:textId="66BBBFF6" w:rsidR="00963100" w:rsidRDefault="00224D42" w:rsidP="007772EC">
      <w:pPr>
        <w:tabs>
          <w:tab w:val="left" w:pos="720"/>
        </w:tabs>
        <w:kinsoku w:val="0"/>
        <w:overflowPunct w:val="0"/>
        <w:autoSpaceDE/>
        <w:autoSpaceDN/>
        <w:adjustRightInd/>
        <w:spacing w:before="233" w:line="252" w:lineRule="exact"/>
        <w:ind w:left="709" w:hanging="709"/>
        <w:jc w:val="both"/>
        <w:textAlignment w:val="baseline"/>
        <w:rPr>
          <w:rFonts w:ascii="Arial" w:hAnsi="Arial" w:cs="Arial"/>
          <w:spacing w:val="6"/>
          <w:sz w:val="22"/>
          <w:szCs w:val="22"/>
        </w:rPr>
      </w:pPr>
      <w:r w:rsidRPr="00224D42">
        <w:rPr>
          <w:rFonts w:ascii="Arial" w:hAnsi="Arial" w:cs="Arial"/>
          <w:spacing w:val="6"/>
          <w:sz w:val="22"/>
          <w:szCs w:val="22"/>
        </w:rPr>
        <w:t>J.</w:t>
      </w:r>
      <w:r w:rsidR="00963100">
        <w:rPr>
          <w:rFonts w:ascii="Arial" w:hAnsi="Arial" w:cs="Arial"/>
          <w:spacing w:val="6"/>
          <w:sz w:val="22"/>
          <w:szCs w:val="22"/>
        </w:rPr>
        <w:t>3.1</w:t>
      </w:r>
      <w:r w:rsidR="00963100">
        <w:rPr>
          <w:rFonts w:ascii="Arial" w:hAnsi="Arial" w:cs="Arial"/>
          <w:spacing w:val="6"/>
          <w:sz w:val="22"/>
          <w:szCs w:val="22"/>
        </w:rPr>
        <w:tab/>
      </w:r>
      <w:r w:rsidR="00963100" w:rsidRPr="00A905A1">
        <w:rPr>
          <w:rStyle w:val="normaltextrun"/>
          <w:rFonts w:ascii="Arial" w:hAnsi="Arial" w:cs="Arial"/>
          <w:sz w:val="22"/>
          <w:szCs w:val="22"/>
        </w:rPr>
        <w:t xml:space="preserve">The </w:t>
      </w:r>
      <w:r w:rsidR="005529A9">
        <w:rPr>
          <w:rStyle w:val="normaltextrun"/>
          <w:rFonts w:ascii="Arial" w:hAnsi="Arial" w:cs="Arial"/>
          <w:i/>
          <w:iCs/>
          <w:sz w:val="22"/>
          <w:szCs w:val="22"/>
        </w:rPr>
        <w:t>p</w:t>
      </w:r>
      <w:r w:rsidR="00AB5FE3" w:rsidRPr="00AB5FE3">
        <w:rPr>
          <w:rStyle w:val="normaltextrun"/>
          <w:rFonts w:ascii="Arial" w:hAnsi="Arial" w:cs="Arial"/>
          <w:i/>
          <w:iCs/>
          <w:sz w:val="22"/>
          <w:szCs w:val="22"/>
        </w:rPr>
        <w:t>anel</w:t>
      </w:r>
      <w:r w:rsidR="00963100" w:rsidRPr="00A905A1">
        <w:rPr>
          <w:rStyle w:val="normaltextrun"/>
          <w:rFonts w:ascii="Arial" w:hAnsi="Arial" w:cs="Arial"/>
          <w:sz w:val="22"/>
          <w:szCs w:val="22"/>
        </w:rPr>
        <w:t xml:space="preserve"> shall endeavour at all times to perform its functions to ensure efficient</w:t>
      </w:r>
      <w:r w:rsidR="00963100" w:rsidRPr="00A905A1">
        <w:rPr>
          <w:rStyle w:val="eop"/>
          <w:rFonts w:ascii="Arial" w:hAnsi="Arial" w:cs="Arial"/>
          <w:sz w:val="22"/>
          <w:szCs w:val="22"/>
        </w:rPr>
        <w:t> </w:t>
      </w:r>
      <w:r w:rsidR="00963100" w:rsidRPr="00A905A1">
        <w:rPr>
          <w:rStyle w:val="normaltextrun"/>
          <w:rFonts w:ascii="Arial" w:hAnsi="Arial" w:cs="Arial"/>
          <w:sz w:val="22"/>
          <w:szCs w:val="22"/>
        </w:rPr>
        <w:t xml:space="preserve">discharge by each of the </w:t>
      </w:r>
      <w:r w:rsidR="005529A9">
        <w:rPr>
          <w:rStyle w:val="normaltextrun"/>
          <w:rFonts w:ascii="Arial" w:hAnsi="Arial" w:cs="Arial"/>
          <w:i/>
          <w:iCs/>
          <w:sz w:val="22"/>
          <w:szCs w:val="22"/>
        </w:rPr>
        <w:t>l</w:t>
      </w:r>
      <w:r w:rsidR="002B6C45" w:rsidRPr="002B6C45">
        <w:rPr>
          <w:rStyle w:val="normaltextrun"/>
          <w:rFonts w:ascii="Arial" w:hAnsi="Arial" w:cs="Arial"/>
          <w:i/>
          <w:iCs/>
          <w:sz w:val="22"/>
          <w:szCs w:val="22"/>
        </w:rPr>
        <w:t>icensees</w:t>
      </w:r>
      <w:r w:rsidR="00963100" w:rsidRPr="00A905A1">
        <w:rPr>
          <w:rStyle w:val="normaltextrun"/>
          <w:rFonts w:ascii="Arial" w:hAnsi="Arial" w:cs="Arial"/>
          <w:sz w:val="22"/>
          <w:szCs w:val="22"/>
        </w:rPr>
        <w:t xml:space="preserve"> of the obligations imposed upon it under the </w:t>
      </w:r>
      <w:r w:rsidR="00963100" w:rsidRPr="007772EC">
        <w:rPr>
          <w:rStyle w:val="normaltextrun"/>
          <w:rFonts w:ascii="Arial" w:hAnsi="Arial" w:cs="Arial"/>
          <w:i/>
          <w:iCs/>
          <w:sz w:val="22"/>
          <w:szCs w:val="22"/>
        </w:rPr>
        <w:t>Electricity Act</w:t>
      </w:r>
      <w:r w:rsidR="00963100" w:rsidRPr="00C668E7">
        <w:rPr>
          <w:rStyle w:val="normaltextrun"/>
          <w:rFonts w:ascii="Arial" w:hAnsi="Arial" w:cs="Arial"/>
          <w:sz w:val="22"/>
          <w:szCs w:val="22"/>
        </w:rPr>
        <w:t xml:space="preserve">, </w:t>
      </w:r>
      <w:r w:rsidR="00963100" w:rsidRPr="007772EC">
        <w:rPr>
          <w:rStyle w:val="normaltextrun"/>
          <w:rFonts w:ascii="Arial" w:hAnsi="Arial" w:cs="Arial"/>
          <w:sz w:val="22"/>
          <w:szCs w:val="22"/>
        </w:rPr>
        <w:t xml:space="preserve">and by the </w:t>
      </w:r>
      <w:r w:rsidR="00AB5FE3" w:rsidRPr="007772EC">
        <w:rPr>
          <w:rStyle w:val="normaltextrun"/>
          <w:rFonts w:ascii="Arial" w:hAnsi="Arial" w:cs="Arial"/>
          <w:i/>
          <w:iCs/>
          <w:sz w:val="22"/>
          <w:szCs w:val="22"/>
        </w:rPr>
        <w:t>ISOP</w:t>
      </w:r>
      <w:r w:rsidR="00963100" w:rsidRPr="007772EC">
        <w:rPr>
          <w:rStyle w:val="normaltextrun"/>
          <w:rFonts w:ascii="Arial" w:hAnsi="Arial" w:cs="Arial"/>
          <w:sz w:val="22"/>
          <w:szCs w:val="22"/>
        </w:rPr>
        <w:t xml:space="preserve"> </w:t>
      </w:r>
      <w:r w:rsidR="00963100" w:rsidRPr="00C668E7">
        <w:rPr>
          <w:rStyle w:val="eop"/>
          <w:rFonts w:ascii="Arial" w:hAnsi="Arial" w:cs="Arial"/>
          <w:sz w:val="22"/>
          <w:szCs w:val="22"/>
        </w:rPr>
        <w:t xml:space="preserve">of </w:t>
      </w:r>
      <w:r w:rsidR="00963100" w:rsidRPr="00A905A1">
        <w:rPr>
          <w:rStyle w:val="eop"/>
          <w:rFonts w:ascii="Arial" w:hAnsi="Arial" w:cs="Arial"/>
          <w:sz w:val="22"/>
          <w:szCs w:val="22"/>
        </w:rPr>
        <w:t xml:space="preserve">the obligations imposed upon it by </w:t>
      </w:r>
      <w:r w:rsidR="00963100" w:rsidRPr="0094317D">
        <w:rPr>
          <w:rStyle w:val="eop"/>
          <w:rFonts w:ascii="Arial" w:hAnsi="Arial" w:cs="Arial"/>
          <w:sz w:val="22"/>
          <w:szCs w:val="22"/>
        </w:rPr>
        <w:t>the</w:t>
      </w:r>
      <w:r w:rsidR="00963100" w:rsidRPr="007772EC">
        <w:rPr>
          <w:rStyle w:val="eop"/>
          <w:rFonts w:ascii="Arial" w:hAnsi="Arial" w:cs="Arial"/>
          <w:i/>
          <w:iCs/>
          <w:sz w:val="22"/>
          <w:szCs w:val="22"/>
        </w:rPr>
        <w:t xml:space="preserve"> Energy Act</w:t>
      </w:r>
      <w:r w:rsidR="00963100" w:rsidRPr="00A905A1">
        <w:rPr>
          <w:rStyle w:val="eop"/>
          <w:rFonts w:ascii="Arial" w:hAnsi="Arial" w:cs="Arial"/>
          <w:sz w:val="22"/>
          <w:szCs w:val="22"/>
        </w:rPr>
        <w:t>, and their associated licences, specifically focusing on the following objectives:</w:t>
      </w:r>
    </w:p>
    <w:p w14:paraId="0F60D9E6" w14:textId="77777777" w:rsidR="00963100" w:rsidRPr="00A905A1" w:rsidRDefault="00963100" w:rsidP="00963100">
      <w:pPr>
        <w:pStyle w:val="ListParagraph"/>
        <w:numPr>
          <w:ilvl w:val="0"/>
          <w:numId w:val="101"/>
        </w:numPr>
        <w:tabs>
          <w:tab w:val="left" w:pos="720"/>
        </w:tabs>
        <w:kinsoku w:val="0"/>
        <w:overflowPunct w:val="0"/>
        <w:autoSpaceDE/>
        <w:autoSpaceDN/>
        <w:adjustRightInd/>
        <w:spacing w:before="233" w:line="252" w:lineRule="exact"/>
        <w:textAlignment w:val="baseline"/>
        <w:rPr>
          <w:rFonts w:ascii="Arial" w:hAnsi="Arial" w:cs="Arial"/>
          <w:sz w:val="22"/>
          <w:szCs w:val="22"/>
        </w:rPr>
      </w:pPr>
      <w:r w:rsidRPr="003559D3">
        <w:rPr>
          <w:rFonts w:ascii="Arial" w:hAnsi="Arial" w:cs="Arial"/>
          <w:sz w:val="22"/>
          <w:szCs w:val="22"/>
        </w:rPr>
        <w:t>facilitate the planning, development and maintenance of an efficient, coordinated and economical system of electricity transmission, and the operation of that system in an efficient, economic and coordinated manner;</w:t>
      </w:r>
    </w:p>
    <w:p w14:paraId="1193F35F" w14:textId="77777777" w:rsidR="00963100" w:rsidRDefault="00963100" w:rsidP="00963100">
      <w:pPr>
        <w:numPr>
          <w:ilvl w:val="0"/>
          <w:numId w:val="101"/>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 xml:space="preserve">ensure an appropriate level of security and quality of supply and safe operation of the </w:t>
      </w:r>
      <w:r w:rsidRPr="007772EC">
        <w:rPr>
          <w:rFonts w:ascii="Arial" w:hAnsi="Arial" w:cs="Arial"/>
          <w:i/>
          <w:iCs/>
          <w:sz w:val="22"/>
          <w:szCs w:val="22"/>
        </w:rPr>
        <w:t>National Electricity Transmission System</w:t>
      </w:r>
      <w:r>
        <w:rPr>
          <w:rFonts w:ascii="Arial" w:hAnsi="Arial" w:cs="Arial"/>
          <w:sz w:val="22"/>
          <w:szCs w:val="22"/>
        </w:rPr>
        <w:t>;</w:t>
      </w:r>
    </w:p>
    <w:p w14:paraId="73EC3A6E" w14:textId="77777777" w:rsidR="00963100" w:rsidRDefault="00963100" w:rsidP="00963100">
      <w:pPr>
        <w:numPr>
          <w:ilvl w:val="0"/>
          <w:numId w:val="101"/>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facilitate effective competition in the generation and supply of electricity, and (so far as consistent therewith) facilitating such competition in the distribution of electricity; and</w:t>
      </w:r>
    </w:p>
    <w:p w14:paraId="488A93A2" w14:textId="19782C99" w:rsidR="00963100" w:rsidRDefault="00963100" w:rsidP="00963100">
      <w:pPr>
        <w:numPr>
          <w:ilvl w:val="0"/>
          <w:numId w:val="101"/>
        </w:numPr>
        <w:kinsoku w:val="0"/>
        <w:overflowPunct w:val="0"/>
        <w:autoSpaceDE/>
        <w:autoSpaceDN/>
        <w:adjustRightInd/>
        <w:spacing w:before="241" w:line="254" w:lineRule="exact"/>
        <w:jc w:val="both"/>
        <w:textAlignment w:val="baseline"/>
        <w:rPr>
          <w:rFonts w:ascii="Arial" w:hAnsi="Arial" w:cs="Arial"/>
          <w:sz w:val="22"/>
          <w:szCs w:val="22"/>
        </w:rPr>
      </w:pPr>
      <w:r w:rsidRPr="00450894">
        <w:rPr>
          <w:rFonts w:ascii="Arial" w:hAnsi="Arial" w:cs="Arial"/>
          <w:sz w:val="22"/>
          <w:szCs w:val="22"/>
        </w:rPr>
        <w:t xml:space="preserve">facilitate </w:t>
      </w:r>
      <w:r w:rsidR="0094317D">
        <w:rPr>
          <w:rFonts w:ascii="Arial" w:hAnsi="Arial" w:cs="Arial"/>
          <w:i/>
          <w:iCs/>
          <w:sz w:val="22"/>
          <w:szCs w:val="22"/>
        </w:rPr>
        <w:t>l</w:t>
      </w:r>
      <w:r w:rsidR="002B6C45" w:rsidRPr="002B6C45">
        <w:rPr>
          <w:rFonts w:ascii="Arial" w:hAnsi="Arial" w:cs="Arial"/>
          <w:i/>
          <w:iCs/>
          <w:sz w:val="22"/>
          <w:szCs w:val="22"/>
        </w:rPr>
        <w:t>icensees</w:t>
      </w:r>
      <w:r w:rsidRPr="00450894">
        <w:rPr>
          <w:rFonts w:ascii="Arial" w:hAnsi="Arial" w:cs="Arial"/>
          <w:sz w:val="22"/>
          <w:szCs w:val="22"/>
        </w:rPr>
        <w:t xml:space="preserve"> to comply</w:t>
      </w:r>
      <w:r w:rsidRPr="3CF806CC">
        <w:rPr>
          <w:rFonts w:ascii="Arial" w:hAnsi="Arial" w:cs="Arial"/>
          <w:sz w:val="22"/>
          <w:szCs w:val="22"/>
        </w:rPr>
        <w:t xml:space="preserve"> with any relevant obligations under </w:t>
      </w:r>
      <w:r w:rsidR="0094317D">
        <w:rPr>
          <w:rFonts w:ascii="Arial" w:hAnsi="Arial" w:cs="Arial"/>
          <w:i/>
          <w:iCs/>
          <w:sz w:val="22"/>
          <w:szCs w:val="22"/>
        </w:rPr>
        <w:t>a</w:t>
      </w:r>
      <w:r w:rsidR="00582C88" w:rsidRPr="00582C88">
        <w:rPr>
          <w:rFonts w:ascii="Arial" w:hAnsi="Arial" w:cs="Arial"/>
          <w:i/>
          <w:iCs/>
          <w:sz w:val="22"/>
          <w:szCs w:val="22"/>
        </w:rPr>
        <w:t xml:space="preserve">ssimilated </w:t>
      </w:r>
      <w:r w:rsidR="0094317D">
        <w:rPr>
          <w:rFonts w:ascii="Arial" w:hAnsi="Arial" w:cs="Arial"/>
          <w:i/>
          <w:iCs/>
          <w:sz w:val="22"/>
          <w:szCs w:val="22"/>
        </w:rPr>
        <w:t>l</w:t>
      </w:r>
      <w:r w:rsidR="00582C88" w:rsidRPr="00582C88">
        <w:rPr>
          <w:rFonts w:ascii="Arial" w:hAnsi="Arial" w:cs="Arial"/>
          <w:i/>
          <w:iCs/>
          <w:sz w:val="22"/>
          <w:szCs w:val="22"/>
        </w:rPr>
        <w:t>aw</w:t>
      </w:r>
      <w:r w:rsidRPr="3CF806CC">
        <w:rPr>
          <w:rFonts w:ascii="Arial" w:hAnsi="Arial" w:cs="Arial"/>
          <w:b/>
          <w:bCs/>
          <w:sz w:val="22"/>
          <w:szCs w:val="22"/>
        </w:rPr>
        <w:t>.</w:t>
      </w:r>
    </w:p>
    <w:p w14:paraId="5E3D670B" w14:textId="091779E3" w:rsidR="00354595" w:rsidRDefault="00354595" w:rsidP="00354595">
      <w:pPr>
        <w:widowControl/>
        <w:rPr>
          <w:rFonts w:ascii="Arial" w:hAnsi="Arial" w:cs="Arial"/>
          <w:b/>
          <w:bCs/>
          <w:spacing w:val="-3"/>
          <w:sz w:val="23"/>
          <w:szCs w:val="23"/>
        </w:rPr>
      </w:pPr>
      <w:r>
        <w:rPr>
          <w:sz w:val="24"/>
          <w:szCs w:val="24"/>
        </w:rPr>
        <w:t xml:space="preserve"> </w:t>
      </w:r>
    </w:p>
    <w:p w14:paraId="6AFD5FDE" w14:textId="551D406D" w:rsidR="00963100" w:rsidRDefault="00224D42" w:rsidP="007772EC">
      <w:pPr>
        <w:widowControl/>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4</w:t>
      </w:r>
      <w:r w:rsidR="00963100">
        <w:rPr>
          <w:rFonts w:ascii="Arial" w:hAnsi="Arial" w:cs="Arial"/>
          <w:b/>
          <w:bCs/>
          <w:spacing w:val="-3"/>
          <w:sz w:val="23"/>
          <w:szCs w:val="23"/>
        </w:rPr>
        <w:tab/>
        <w:t>Establishment and Composition</w:t>
      </w:r>
    </w:p>
    <w:p w14:paraId="1553B13A" w14:textId="2C2DE048" w:rsidR="00963100" w:rsidRDefault="00224D42" w:rsidP="00963100">
      <w:pPr>
        <w:tabs>
          <w:tab w:val="left" w:pos="720"/>
        </w:tabs>
        <w:kinsoku w:val="0"/>
        <w:overflowPunct w:val="0"/>
        <w:autoSpaceDE/>
        <w:autoSpaceDN/>
        <w:adjustRightInd/>
        <w:spacing w:before="237"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4.1</w:t>
      </w:r>
      <w:r w:rsidR="00963100">
        <w:rPr>
          <w:rFonts w:ascii="Arial" w:hAnsi="Arial" w:cs="Arial"/>
          <w:sz w:val="22"/>
          <w:szCs w:val="22"/>
        </w:rPr>
        <w:tab/>
        <w:t>Establishment</w:t>
      </w:r>
    </w:p>
    <w:p w14:paraId="46C2AF00" w14:textId="5325ABFF" w:rsidR="00963100" w:rsidRDefault="00224D42" w:rsidP="00963100">
      <w:pPr>
        <w:kinsoku w:val="0"/>
        <w:overflowPunct w:val="0"/>
        <w:autoSpaceDE/>
        <w:autoSpaceDN/>
        <w:adjustRightInd/>
        <w:spacing w:before="236" w:line="254" w:lineRule="exact"/>
        <w:ind w:left="144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 </w:t>
      </w:r>
      <w:r w:rsidR="008E4863" w:rsidRPr="008E4863">
        <w:rPr>
          <w:rFonts w:ascii="Arial" w:hAnsi="Arial" w:cs="Arial"/>
          <w:i/>
          <w:iCs/>
          <w:sz w:val="22"/>
          <w:szCs w:val="22"/>
        </w:rPr>
        <w:t>NESO</w:t>
      </w:r>
      <w:r w:rsidR="00963100">
        <w:rPr>
          <w:rFonts w:ascii="Arial" w:hAnsi="Arial" w:cs="Arial"/>
          <w:sz w:val="22"/>
          <w:szCs w:val="22"/>
        </w:rPr>
        <w:t xml:space="preserve"> (as the </w:t>
      </w:r>
      <w:r w:rsidR="00AB5FE3" w:rsidRPr="00AB5FE3">
        <w:rPr>
          <w:rFonts w:ascii="Arial" w:hAnsi="Arial" w:cs="Arial"/>
          <w:i/>
          <w:iCs/>
          <w:sz w:val="22"/>
          <w:szCs w:val="22"/>
        </w:rPr>
        <w:t>ISOP</w:t>
      </w:r>
      <w:r w:rsidR="00963100">
        <w:rPr>
          <w:rFonts w:ascii="Arial" w:hAnsi="Arial" w:cs="Arial"/>
          <w:sz w:val="22"/>
          <w:szCs w:val="22"/>
        </w:rPr>
        <w:t>)</w:t>
      </w:r>
      <w:r w:rsidR="000F1CFF">
        <w:rPr>
          <w:rFonts w:ascii="Arial" w:hAnsi="Arial" w:cs="Arial"/>
          <w:sz w:val="22"/>
          <w:szCs w:val="22"/>
        </w:rPr>
        <w:t>,</w:t>
      </w:r>
      <w:r w:rsidR="00963100">
        <w:rPr>
          <w:rFonts w:ascii="Arial" w:hAnsi="Arial" w:cs="Arial"/>
          <w:sz w:val="22"/>
          <w:szCs w:val="22"/>
        </w:rPr>
        <w:t xml:space="preserve"> </w:t>
      </w:r>
      <w:r w:rsidR="00AB5FE3" w:rsidRPr="00AB5FE3">
        <w:rPr>
          <w:rFonts w:ascii="Arial" w:hAnsi="Arial" w:cs="Arial"/>
          <w:i/>
          <w:iCs/>
          <w:sz w:val="22"/>
          <w:szCs w:val="22"/>
        </w:rPr>
        <w:t>NGET</w:t>
      </w:r>
      <w:r w:rsidR="00963100">
        <w:rPr>
          <w:rFonts w:ascii="Arial" w:hAnsi="Arial" w:cs="Arial"/>
          <w:sz w:val="22"/>
          <w:szCs w:val="22"/>
        </w:rPr>
        <w:t xml:space="preserve">, </w:t>
      </w:r>
      <w:r w:rsidR="008E4863" w:rsidRPr="008E4863">
        <w:rPr>
          <w:rFonts w:ascii="Arial" w:hAnsi="Arial" w:cs="Arial"/>
          <w:i/>
          <w:iCs/>
          <w:sz w:val="22"/>
          <w:szCs w:val="22"/>
        </w:rPr>
        <w:t>SPT</w:t>
      </w:r>
      <w:r w:rsidR="00963100">
        <w:rPr>
          <w:rFonts w:ascii="Arial" w:hAnsi="Arial" w:cs="Arial"/>
          <w:sz w:val="22"/>
          <w:szCs w:val="22"/>
        </w:rPr>
        <w:t xml:space="preserve"> and </w:t>
      </w:r>
      <w:r w:rsidR="00AB5FE3" w:rsidRPr="00AB5FE3">
        <w:rPr>
          <w:rFonts w:ascii="Arial" w:hAnsi="Arial" w:cs="Arial"/>
          <w:i/>
          <w:iCs/>
          <w:sz w:val="22"/>
          <w:szCs w:val="22"/>
        </w:rPr>
        <w:t>SHET</w:t>
      </w:r>
      <w:r w:rsidR="00963100">
        <w:rPr>
          <w:rFonts w:ascii="Arial" w:hAnsi="Arial" w:cs="Arial"/>
          <w:sz w:val="22"/>
          <w:szCs w:val="22"/>
        </w:rPr>
        <w:t xml:space="preserve"> shall establish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which shall be constituted in accordance with the further provisions of this Section 4.</w:t>
      </w:r>
    </w:p>
    <w:p w14:paraId="35C05DEE" w14:textId="256A83E0" w:rsidR="00963100" w:rsidRDefault="00224D42" w:rsidP="00963100">
      <w:pPr>
        <w:kinsoku w:val="0"/>
        <w:overflowPunct w:val="0"/>
        <w:autoSpaceDE/>
        <w:autoSpaceDN/>
        <w:adjustRightInd/>
        <w:spacing w:before="242" w:line="252" w:lineRule="exact"/>
        <w:ind w:left="1276" w:hanging="55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4.1.2 Subject as expressly provided in this </w:t>
      </w:r>
      <w:r w:rsidR="00650D67">
        <w:rPr>
          <w:rFonts w:ascii="Arial" w:hAnsi="Arial" w:cs="Arial"/>
          <w:i/>
          <w:iCs/>
          <w:spacing w:val="1"/>
          <w:sz w:val="22"/>
          <w:szCs w:val="22"/>
        </w:rPr>
        <w:t>g</w:t>
      </w:r>
      <w:r w:rsidR="00CD302F" w:rsidRPr="00CD302F">
        <w:rPr>
          <w:rFonts w:ascii="Arial" w:hAnsi="Arial" w:cs="Arial"/>
          <w:i/>
          <w:iCs/>
          <w:spacing w:val="1"/>
          <w:sz w:val="22"/>
          <w:szCs w:val="22"/>
        </w:rPr>
        <w:t xml:space="preserve">overnance </w:t>
      </w:r>
      <w:r w:rsidR="00650D67">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 xml:space="preserve">, the </w:t>
      </w:r>
      <w:r w:rsidR="00650D67">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may regulate the conduct of and adjourn and convene </w:t>
      </w:r>
      <w:r w:rsidR="00650D67">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as they deem fit.</w:t>
      </w:r>
    </w:p>
    <w:p w14:paraId="2FE03F84" w14:textId="6E907033" w:rsidR="00963100" w:rsidRDefault="00224D42" w:rsidP="00963100">
      <w:pPr>
        <w:tabs>
          <w:tab w:val="left" w:pos="720"/>
        </w:tabs>
        <w:kinsoku w:val="0"/>
        <w:overflowPunct w:val="0"/>
        <w:autoSpaceDE/>
        <w:autoSpaceDN/>
        <w:adjustRightInd/>
        <w:spacing w:before="245"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w:t>
      </w:r>
      <w:r w:rsidR="00963100">
        <w:rPr>
          <w:rFonts w:ascii="Arial" w:hAnsi="Arial" w:cs="Arial"/>
          <w:sz w:val="22"/>
          <w:szCs w:val="22"/>
        </w:rPr>
        <w:tab/>
        <w:t>Functions of the Panel</w:t>
      </w:r>
    </w:p>
    <w:p w14:paraId="48F16C71" w14:textId="2B7B91B0" w:rsidR="00963100" w:rsidRDefault="00224D42" w:rsidP="00963100">
      <w:pPr>
        <w:kinsoku w:val="0"/>
        <w:overflowPunct w:val="0"/>
        <w:autoSpaceDE/>
        <w:autoSpaceDN/>
        <w:adjustRightInd/>
        <w:spacing w:before="242" w:line="252" w:lineRule="exact"/>
        <w:ind w:left="1440"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4.2.1 The </w:t>
      </w:r>
      <w:r w:rsidR="00650D67">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consider all reasonable requests to modify the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Such requests may be made by any of the </w:t>
      </w:r>
      <w:r w:rsidR="00650D67">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the </w:t>
      </w:r>
      <w:r w:rsidR="00650D67">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or any relevant interested person.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w:t>
      </w:r>
      <w:r w:rsidR="00DB11E9">
        <w:rPr>
          <w:rFonts w:ascii="Arial" w:hAnsi="Arial" w:cs="Arial"/>
          <w:spacing w:val="-2"/>
          <w:sz w:val="22"/>
          <w:szCs w:val="22"/>
        </w:rPr>
        <w:t>m</w:t>
      </w:r>
      <w:r w:rsidR="00963100">
        <w:rPr>
          <w:rFonts w:ascii="Arial" w:hAnsi="Arial" w:cs="Arial"/>
          <w:spacing w:val="-2"/>
          <w:sz w:val="22"/>
          <w:szCs w:val="22"/>
        </w:rPr>
        <w:t xml:space="preserve">odification </w:t>
      </w:r>
      <w:r w:rsidR="00DB11E9">
        <w:rPr>
          <w:rFonts w:ascii="Arial" w:hAnsi="Arial" w:cs="Arial"/>
          <w:spacing w:val="-2"/>
          <w:sz w:val="22"/>
          <w:szCs w:val="22"/>
        </w:rPr>
        <w:t>p</w:t>
      </w:r>
      <w:r w:rsidR="00963100">
        <w:rPr>
          <w:rFonts w:ascii="Arial" w:hAnsi="Arial" w:cs="Arial"/>
          <w:spacing w:val="-2"/>
          <w:sz w:val="22"/>
          <w:szCs w:val="22"/>
        </w:rPr>
        <w:t xml:space="preserve">roposals shall be raised via the </w:t>
      </w:r>
      <w:r w:rsidR="00650D67">
        <w:rPr>
          <w:rFonts w:ascii="Arial" w:hAnsi="Arial" w:cs="Arial"/>
          <w:i/>
          <w:iCs/>
          <w:spacing w:val="-2"/>
          <w:sz w:val="22"/>
          <w:szCs w:val="22"/>
        </w:rPr>
        <w:t>s</w:t>
      </w:r>
      <w:r w:rsidR="00AB5FE3" w:rsidRPr="00AB5FE3">
        <w:rPr>
          <w:rFonts w:ascii="Arial" w:hAnsi="Arial" w:cs="Arial"/>
          <w:i/>
          <w:iCs/>
          <w:spacing w:val="-2"/>
          <w:sz w:val="22"/>
          <w:szCs w:val="22"/>
        </w:rPr>
        <w:t>ecretary</w:t>
      </w:r>
      <w:r w:rsidR="00963100">
        <w:rPr>
          <w:rFonts w:ascii="Arial" w:hAnsi="Arial" w:cs="Arial"/>
          <w:spacing w:val="-2"/>
          <w:sz w:val="22"/>
          <w:szCs w:val="22"/>
        </w:rPr>
        <w:t>.</w:t>
      </w:r>
    </w:p>
    <w:p w14:paraId="70D9FB72" w14:textId="567C82C7"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 xml:space="preserve">4.2.2 The functions of the </w:t>
      </w:r>
      <w:r w:rsidR="00650D67">
        <w:rPr>
          <w:rFonts w:ascii="Arial" w:hAnsi="Arial" w:cs="Arial"/>
          <w:i/>
          <w:iCs/>
          <w:spacing w:val="4"/>
          <w:sz w:val="22"/>
          <w:szCs w:val="22"/>
        </w:rPr>
        <w:t>p</w:t>
      </w:r>
      <w:r w:rsidR="00AB5FE3" w:rsidRPr="00AB5FE3">
        <w:rPr>
          <w:rFonts w:ascii="Arial" w:hAnsi="Arial" w:cs="Arial"/>
          <w:i/>
          <w:iCs/>
          <w:spacing w:val="4"/>
          <w:sz w:val="22"/>
          <w:szCs w:val="22"/>
        </w:rPr>
        <w:t>anel</w:t>
      </w:r>
      <w:r w:rsidR="00963100">
        <w:rPr>
          <w:rFonts w:ascii="Arial" w:hAnsi="Arial" w:cs="Arial"/>
          <w:spacing w:val="4"/>
          <w:sz w:val="22"/>
          <w:szCs w:val="22"/>
        </w:rPr>
        <w:t xml:space="preserve"> shall be to:</w:t>
      </w:r>
    </w:p>
    <w:p w14:paraId="759040CB" w14:textId="01B1E456" w:rsidR="00963100" w:rsidRDefault="00224D42" w:rsidP="007772EC">
      <w:pPr>
        <w:kinsoku w:val="0"/>
        <w:overflowPunct w:val="0"/>
        <w:autoSpaceDE/>
        <w:autoSpaceDN/>
        <w:adjustRightInd/>
        <w:spacing w:before="239" w:line="250"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4.2.2.1 keep the </w:t>
      </w:r>
      <w:r w:rsidR="00CD302F" w:rsidRPr="00CD302F">
        <w:rPr>
          <w:rFonts w:ascii="Arial" w:hAnsi="Arial" w:cs="Arial"/>
          <w:i/>
          <w:iCs/>
          <w:spacing w:val="5"/>
          <w:sz w:val="22"/>
          <w:szCs w:val="22"/>
        </w:rPr>
        <w:t>SQSS</w:t>
      </w:r>
      <w:r w:rsidR="00963100">
        <w:rPr>
          <w:rFonts w:ascii="Arial" w:hAnsi="Arial" w:cs="Arial"/>
          <w:spacing w:val="5"/>
          <w:sz w:val="22"/>
          <w:szCs w:val="22"/>
        </w:rPr>
        <w:t xml:space="preserve"> and its working under review;</w:t>
      </w:r>
    </w:p>
    <w:p w14:paraId="3A1299AB" w14:textId="7FC725E5" w:rsidR="00963100" w:rsidRDefault="00224D42" w:rsidP="007772EC">
      <w:pPr>
        <w:kinsoku w:val="0"/>
        <w:overflowPunct w:val="0"/>
        <w:autoSpaceDE/>
        <w:autoSpaceDN/>
        <w:adjustRightInd/>
        <w:spacing w:before="241" w:line="254" w:lineRule="exact"/>
        <w:ind w:left="237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4.2.2.2</w:t>
      </w:r>
      <w:r w:rsidR="00650D67">
        <w:rPr>
          <w:rFonts w:ascii="Arial" w:hAnsi="Arial" w:cs="Arial"/>
          <w:sz w:val="22"/>
          <w:szCs w:val="22"/>
        </w:rPr>
        <w:tab/>
      </w:r>
      <w:r w:rsidR="00963100">
        <w:rPr>
          <w:rFonts w:ascii="Arial" w:hAnsi="Arial" w:cs="Arial"/>
          <w:sz w:val="22"/>
          <w:szCs w:val="22"/>
        </w:rPr>
        <w:t xml:space="preserve">evaluate and administrate modifications to the </w:t>
      </w:r>
      <w:r w:rsidR="00CD302F" w:rsidRPr="00CD302F">
        <w:rPr>
          <w:rFonts w:ascii="Arial" w:hAnsi="Arial" w:cs="Arial"/>
          <w:i/>
          <w:iCs/>
          <w:sz w:val="22"/>
          <w:szCs w:val="22"/>
        </w:rPr>
        <w:t>SQSS</w:t>
      </w:r>
      <w:r w:rsidR="00963100">
        <w:rPr>
          <w:rFonts w:ascii="Arial" w:hAnsi="Arial" w:cs="Arial"/>
          <w:sz w:val="22"/>
          <w:szCs w:val="22"/>
        </w:rPr>
        <w:t xml:space="preserve"> in accordance with procedures set out in the </w:t>
      </w:r>
      <w:r w:rsidR="00650D67">
        <w:rPr>
          <w:rFonts w:ascii="Arial" w:hAnsi="Arial" w:cs="Arial"/>
          <w:i/>
          <w:iCs/>
          <w:sz w:val="22"/>
          <w:szCs w:val="22"/>
        </w:rPr>
        <w:t>g</w:t>
      </w:r>
      <w:r w:rsidR="00CD302F" w:rsidRPr="00CD302F">
        <w:rPr>
          <w:rFonts w:ascii="Arial" w:hAnsi="Arial" w:cs="Arial"/>
          <w:i/>
          <w:iCs/>
          <w:sz w:val="22"/>
          <w:szCs w:val="22"/>
        </w:rPr>
        <w:t xml:space="preserve">overnance </w:t>
      </w:r>
      <w:r w:rsidR="00650D67">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w:t>
      </w:r>
    </w:p>
    <w:p w14:paraId="769DFA94" w14:textId="4FF97C31" w:rsidR="00963100" w:rsidRDefault="00224D42" w:rsidP="007772EC">
      <w:pPr>
        <w:kinsoku w:val="0"/>
        <w:overflowPunct w:val="0"/>
        <w:autoSpaceDE/>
        <w:autoSpaceDN/>
        <w:adjustRightInd/>
        <w:spacing w:before="244" w:line="250" w:lineRule="exact"/>
        <w:ind w:left="144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4.2.2.3 keep the </w:t>
      </w:r>
      <w:r w:rsidR="00650D67">
        <w:rPr>
          <w:rFonts w:ascii="Arial" w:hAnsi="Arial" w:cs="Arial"/>
          <w:i/>
          <w:iCs/>
          <w:spacing w:val="3"/>
          <w:sz w:val="22"/>
          <w:szCs w:val="22"/>
        </w:rPr>
        <w:t>g</w:t>
      </w:r>
      <w:r w:rsidR="00CD302F" w:rsidRPr="00CD302F">
        <w:rPr>
          <w:rFonts w:ascii="Arial" w:hAnsi="Arial" w:cs="Arial"/>
          <w:i/>
          <w:iCs/>
          <w:spacing w:val="3"/>
          <w:sz w:val="22"/>
          <w:szCs w:val="22"/>
        </w:rPr>
        <w:t xml:space="preserve">overnance </w:t>
      </w:r>
      <w:r w:rsidR="00650D67">
        <w:rPr>
          <w:rFonts w:ascii="Arial" w:hAnsi="Arial" w:cs="Arial"/>
          <w:i/>
          <w:iCs/>
          <w:spacing w:val="3"/>
          <w:sz w:val="22"/>
          <w:szCs w:val="22"/>
        </w:rPr>
        <w:t>f</w:t>
      </w:r>
      <w:r w:rsidR="00CD302F" w:rsidRPr="00CD302F">
        <w:rPr>
          <w:rFonts w:ascii="Arial" w:hAnsi="Arial" w:cs="Arial"/>
          <w:i/>
          <w:iCs/>
          <w:spacing w:val="3"/>
          <w:sz w:val="22"/>
          <w:szCs w:val="22"/>
        </w:rPr>
        <w:t>ramework</w:t>
      </w:r>
      <w:r w:rsidR="00963100">
        <w:rPr>
          <w:rFonts w:ascii="Arial" w:hAnsi="Arial" w:cs="Arial"/>
          <w:spacing w:val="3"/>
          <w:sz w:val="22"/>
          <w:szCs w:val="22"/>
        </w:rPr>
        <w:t xml:space="preserve"> and its working under review;</w:t>
      </w:r>
    </w:p>
    <w:p w14:paraId="25A2E838" w14:textId="311E4AD4" w:rsidR="00963100" w:rsidRDefault="00224D42" w:rsidP="00963100">
      <w:pPr>
        <w:kinsoku w:val="0"/>
        <w:overflowPunct w:val="0"/>
        <w:autoSpaceDE/>
        <w:autoSpaceDN/>
        <w:adjustRightInd/>
        <w:spacing w:before="236" w:line="254" w:lineRule="exact"/>
        <w:ind w:left="237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4.2.2.4 publish recommendations to modify the </w:t>
      </w:r>
      <w:r w:rsidR="00CD302F" w:rsidRPr="00CD302F">
        <w:rPr>
          <w:rFonts w:ascii="Arial" w:hAnsi="Arial" w:cs="Arial"/>
          <w:i/>
          <w:iCs/>
          <w:sz w:val="22"/>
          <w:szCs w:val="22"/>
        </w:rPr>
        <w:t>SQSS</w:t>
      </w:r>
      <w:r w:rsidR="00963100">
        <w:rPr>
          <w:rFonts w:ascii="Arial" w:hAnsi="Arial" w:cs="Arial"/>
          <w:sz w:val="22"/>
          <w:szCs w:val="22"/>
        </w:rPr>
        <w:t xml:space="preserve"> and the reasons for the recommendations;</w:t>
      </w:r>
    </w:p>
    <w:p w14:paraId="25FC6266" w14:textId="2E8FB391" w:rsidR="00224D42"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4.2.2.5 recommend to the </w:t>
      </w:r>
      <w:r w:rsidR="00650D67">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any modifications of the </w:t>
      </w:r>
      <w:r w:rsidR="00CD302F" w:rsidRPr="00CD302F">
        <w:rPr>
          <w:rFonts w:ascii="Arial" w:hAnsi="Arial" w:cs="Arial"/>
          <w:i/>
          <w:iCs/>
          <w:sz w:val="22"/>
          <w:szCs w:val="22"/>
        </w:rPr>
        <w:t>SQSS</w:t>
      </w:r>
      <w:r w:rsidR="00963100">
        <w:rPr>
          <w:rFonts w:ascii="Arial" w:hAnsi="Arial" w:cs="Arial"/>
          <w:sz w:val="22"/>
          <w:szCs w:val="22"/>
        </w:rPr>
        <w:t xml:space="preserve">; and </w:t>
      </w:r>
    </w:p>
    <w:p w14:paraId="75B367E9" w14:textId="61A0B8A6" w:rsidR="00963100"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4.2.2.6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w:t>
      </w:r>
      <w:r w:rsidR="001E3C25">
        <w:rPr>
          <w:rFonts w:ascii="Arial" w:hAnsi="Arial" w:cs="Arial"/>
          <w:sz w:val="22"/>
          <w:szCs w:val="22"/>
        </w:rPr>
        <w:t>endeavor</w:t>
      </w:r>
      <w:r w:rsidR="00963100">
        <w:rPr>
          <w:rFonts w:ascii="Arial" w:hAnsi="Arial" w:cs="Arial"/>
          <w:sz w:val="22"/>
          <w:szCs w:val="22"/>
        </w:rPr>
        <w:t xml:space="preserve"> at all times to perform its functions:</w:t>
      </w:r>
    </w:p>
    <w:p w14:paraId="7EA63EFD" w14:textId="6DD891B1" w:rsidR="00963100" w:rsidRDefault="00963100" w:rsidP="007772EC">
      <w:pPr>
        <w:numPr>
          <w:ilvl w:val="0"/>
          <w:numId w:val="68"/>
        </w:numPr>
        <w:kinsoku w:val="0"/>
        <w:overflowPunct w:val="0"/>
        <w:autoSpaceDE/>
        <w:autoSpaceDN/>
        <w:adjustRightInd/>
        <w:spacing w:before="286" w:line="252" w:lineRule="exact"/>
        <w:jc w:val="both"/>
        <w:textAlignment w:val="baseline"/>
        <w:rPr>
          <w:rFonts w:ascii="Arial" w:hAnsi="Arial" w:cs="Arial"/>
          <w:sz w:val="22"/>
          <w:szCs w:val="22"/>
        </w:rPr>
      </w:pPr>
      <w:r>
        <w:rPr>
          <w:rFonts w:ascii="Arial" w:hAnsi="Arial" w:cs="Arial"/>
          <w:sz w:val="22"/>
          <w:szCs w:val="22"/>
        </w:rPr>
        <w:t xml:space="preserve">in an efficient, economical and expeditious manner, taking account of the complexity, importance and urgency of a particular modification to the </w:t>
      </w:r>
      <w:r w:rsidR="00CD302F" w:rsidRPr="00CD302F">
        <w:rPr>
          <w:rFonts w:ascii="Arial" w:hAnsi="Arial" w:cs="Arial"/>
          <w:i/>
          <w:iCs/>
          <w:sz w:val="22"/>
          <w:szCs w:val="22"/>
        </w:rPr>
        <w:t>SQSS</w:t>
      </w:r>
      <w:r>
        <w:rPr>
          <w:rFonts w:ascii="Arial" w:hAnsi="Arial" w:cs="Arial"/>
          <w:sz w:val="22"/>
          <w:szCs w:val="22"/>
        </w:rPr>
        <w:t>; and</w:t>
      </w:r>
    </w:p>
    <w:p w14:paraId="4ACB7F19" w14:textId="285A27E4" w:rsidR="00963100" w:rsidRDefault="00963100" w:rsidP="007772EC">
      <w:pPr>
        <w:numPr>
          <w:ilvl w:val="0"/>
          <w:numId w:val="68"/>
        </w:numPr>
        <w:kinsoku w:val="0"/>
        <w:overflowPunct w:val="0"/>
        <w:autoSpaceDE/>
        <w:autoSpaceDN/>
        <w:adjustRightInd/>
        <w:spacing w:before="239" w:line="255" w:lineRule="exact"/>
        <w:jc w:val="both"/>
        <w:textAlignment w:val="baseline"/>
        <w:rPr>
          <w:rFonts w:ascii="Arial" w:hAnsi="Arial" w:cs="Arial"/>
          <w:sz w:val="22"/>
          <w:szCs w:val="22"/>
        </w:rPr>
      </w:pPr>
      <w:r>
        <w:rPr>
          <w:rFonts w:ascii="Arial" w:hAnsi="Arial" w:cs="Arial"/>
          <w:sz w:val="22"/>
          <w:szCs w:val="22"/>
        </w:rPr>
        <w:t xml:space="preserve">with a view to ensuring the </w:t>
      </w:r>
      <w:r w:rsidR="00CD302F" w:rsidRPr="00CD302F">
        <w:rPr>
          <w:rFonts w:ascii="Arial" w:hAnsi="Arial" w:cs="Arial"/>
          <w:i/>
          <w:iCs/>
          <w:sz w:val="22"/>
          <w:szCs w:val="22"/>
        </w:rPr>
        <w:t>SQSS</w:t>
      </w:r>
      <w:r>
        <w:rPr>
          <w:rFonts w:ascii="Arial" w:hAnsi="Arial" w:cs="Arial"/>
          <w:sz w:val="22"/>
          <w:szCs w:val="22"/>
        </w:rPr>
        <w:t xml:space="preserve"> facilitates achievement of its objectives.</w:t>
      </w:r>
    </w:p>
    <w:p w14:paraId="7BD7C06A" w14:textId="25B92195" w:rsidR="00963100" w:rsidRDefault="00224D42" w:rsidP="00963100">
      <w:pPr>
        <w:tabs>
          <w:tab w:val="left" w:pos="720"/>
        </w:tabs>
        <w:kinsoku w:val="0"/>
        <w:overflowPunct w:val="0"/>
        <w:autoSpaceDE/>
        <w:autoSpaceDN/>
        <w:adjustRightInd/>
        <w:spacing w:before="244"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4.3</w:t>
      </w:r>
      <w:r w:rsidR="00963100">
        <w:rPr>
          <w:rFonts w:ascii="Arial" w:hAnsi="Arial" w:cs="Arial"/>
          <w:sz w:val="22"/>
          <w:szCs w:val="22"/>
        </w:rPr>
        <w:tab/>
      </w:r>
      <w:r w:rsidR="0027358C" w:rsidRPr="0027358C">
        <w:rPr>
          <w:rFonts w:ascii="Arial" w:hAnsi="Arial" w:cs="Arial"/>
          <w:i/>
          <w:iCs/>
          <w:sz w:val="22"/>
          <w:szCs w:val="22"/>
        </w:rPr>
        <w:t>Chairperson</w:t>
      </w:r>
    </w:p>
    <w:p w14:paraId="1EFD96A6" w14:textId="0650438F" w:rsidR="00963100" w:rsidRDefault="00224D42" w:rsidP="00963100">
      <w:pPr>
        <w:kinsoku w:val="0"/>
        <w:overflowPunct w:val="0"/>
        <w:autoSpaceDE/>
        <w:autoSpaceDN/>
        <w:adjustRightInd/>
        <w:spacing w:before="237" w:line="253" w:lineRule="exact"/>
        <w:ind w:left="1418" w:hanging="709"/>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4.3.1 There shall be a </w:t>
      </w:r>
      <w:r w:rsidR="003627AA" w:rsidRPr="003627AA">
        <w:rPr>
          <w:rFonts w:ascii="Arial" w:hAnsi="Arial" w:cs="Arial"/>
          <w:i/>
          <w:iCs/>
          <w:sz w:val="22"/>
          <w:szCs w:val="22"/>
        </w:rPr>
        <w:t>Chairperson</w:t>
      </w:r>
      <w:r w:rsidR="00963100">
        <w:rPr>
          <w:rFonts w:ascii="Arial" w:hAnsi="Arial" w:cs="Arial"/>
          <w:sz w:val="22"/>
          <w:szCs w:val="22"/>
        </w:rPr>
        <w:t xml:space="preserve"> of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who shall be appointed every second year, by the agreement of all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01 April 2012 or as otherwise agreed by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who shall, taking into account the functions set out in subparagraph </w:t>
      </w:r>
      <w:r w:rsidR="00CB4CD3">
        <w:rPr>
          <w:rFonts w:ascii="Arial" w:hAnsi="Arial" w:cs="Arial"/>
          <w:sz w:val="22"/>
          <w:szCs w:val="22"/>
        </w:rPr>
        <w:t>J.</w:t>
      </w:r>
      <w:r w:rsidR="00963100">
        <w:rPr>
          <w:rFonts w:ascii="Arial" w:hAnsi="Arial" w:cs="Arial"/>
          <w:sz w:val="22"/>
          <w:szCs w:val="22"/>
        </w:rPr>
        <w:t xml:space="preserve">4.3.2, carry out such activities as may be agreed between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time to time.</w:t>
      </w:r>
    </w:p>
    <w:p w14:paraId="018926C4" w14:textId="503C85E9"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4.3.2 The functions of the </w:t>
      </w:r>
      <w:r w:rsidR="003627AA" w:rsidRPr="003627AA">
        <w:rPr>
          <w:rFonts w:ascii="Arial" w:hAnsi="Arial" w:cs="Arial"/>
          <w:i/>
          <w:iCs/>
          <w:spacing w:val="1"/>
          <w:sz w:val="22"/>
          <w:szCs w:val="22"/>
        </w:rPr>
        <w:t>Chairperson</w:t>
      </w:r>
      <w:r w:rsidR="00963100">
        <w:rPr>
          <w:rFonts w:ascii="Arial" w:hAnsi="Arial" w:cs="Arial"/>
          <w:spacing w:val="1"/>
          <w:sz w:val="22"/>
          <w:szCs w:val="22"/>
        </w:rPr>
        <w:t xml:space="preserve"> include:</w:t>
      </w:r>
    </w:p>
    <w:p w14:paraId="05A0D31F" w14:textId="1437C171" w:rsidR="00963100" w:rsidRDefault="00224D42" w:rsidP="007772EC">
      <w:pPr>
        <w:kinsoku w:val="0"/>
        <w:overflowPunct w:val="0"/>
        <w:autoSpaceDE/>
        <w:autoSpaceDN/>
        <w:adjustRightInd/>
        <w:spacing w:before="249" w:line="250" w:lineRule="exact"/>
        <w:ind w:left="229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4.3.2.1 to ensure that meetings are conducted in a professional, proper, impartial and efficient manner;</w:t>
      </w:r>
    </w:p>
    <w:p w14:paraId="545CD227" w14:textId="77777777" w:rsidR="00354595" w:rsidRDefault="00354595" w:rsidP="00F50804">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p>
    <w:p w14:paraId="170E98C8" w14:textId="1ACB76B2" w:rsidR="00963100" w:rsidRDefault="00224D42" w:rsidP="007772EC">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4.3.2.2 to ensure that each </w:t>
      </w:r>
      <w:r w:rsidR="009B037A">
        <w:rPr>
          <w:rFonts w:ascii="Arial" w:hAnsi="Arial" w:cs="Arial"/>
          <w:i/>
          <w:iCs/>
          <w:sz w:val="22"/>
          <w:szCs w:val="22"/>
        </w:rPr>
        <w:t>m</w:t>
      </w:r>
      <w:r w:rsidR="001047FD" w:rsidRPr="001047FD">
        <w:rPr>
          <w:rFonts w:ascii="Arial" w:hAnsi="Arial" w:cs="Arial"/>
          <w:i/>
          <w:iCs/>
          <w:sz w:val="22"/>
          <w:szCs w:val="22"/>
        </w:rPr>
        <w:t>ember</w:t>
      </w:r>
      <w:r w:rsidR="00963100">
        <w:rPr>
          <w:rFonts w:ascii="Arial" w:hAnsi="Arial" w:cs="Arial"/>
          <w:sz w:val="22"/>
          <w:szCs w:val="22"/>
        </w:rPr>
        <w:t xml:space="preserve">, any person invited to speak or any representative of the </w:t>
      </w:r>
      <w:r w:rsidR="009B037A">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have been given a reasonable opportunity to speak on any matter contained in the agenda for the meeting.</w:t>
      </w:r>
    </w:p>
    <w:p w14:paraId="2607E875" w14:textId="49D68695" w:rsidR="00963100" w:rsidRDefault="00224D42" w:rsidP="00963100">
      <w:pPr>
        <w:kinsoku w:val="0"/>
        <w:overflowPunct w:val="0"/>
        <w:autoSpaceDE/>
        <w:autoSpaceDN/>
        <w:adjustRightInd/>
        <w:spacing w:before="236" w:line="254" w:lineRule="exact"/>
        <w:ind w:left="1440" w:right="72" w:hanging="72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4.3.3 In the event that the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is not present within fifteen minutes of the scheduled start of any meeting and has not nominated another person to take the position of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those </w:t>
      </w:r>
      <w:r w:rsidR="009B037A">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present shall appoint one of their number to act as </w:t>
      </w:r>
      <w:r w:rsidR="003627AA" w:rsidRPr="003627AA">
        <w:rPr>
          <w:rFonts w:ascii="Arial" w:hAnsi="Arial" w:cs="Arial"/>
          <w:i/>
          <w:iCs/>
          <w:spacing w:val="-3"/>
          <w:sz w:val="22"/>
          <w:szCs w:val="22"/>
        </w:rPr>
        <w:t>Chairperson</w:t>
      </w:r>
      <w:r w:rsidR="00963100">
        <w:rPr>
          <w:rFonts w:ascii="Arial" w:hAnsi="Arial" w:cs="Arial"/>
          <w:spacing w:val="-3"/>
          <w:sz w:val="22"/>
          <w:szCs w:val="22"/>
        </w:rPr>
        <w:t>.</w:t>
      </w:r>
    </w:p>
    <w:p w14:paraId="186D9092" w14:textId="421B5109"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4.4</w:t>
      </w:r>
      <w:r w:rsidR="00963100">
        <w:rPr>
          <w:rFonts w:ascii="Arial" w:hAnsi="Arial" w:cs="Arial"/>
          <w:spacing w:val="-1"/>
          <w:sz w:val="22"/>
          <w:szCs w:val="22"/>
        </w:rPr>
        <w:tab/>
        <w:t>Secretary</w:t>
      </w:r>
    </w:p>
    <w:p w14:paraId="3E4FF021" w14:textId="08DCC089" w:rsidR="00963100" w:rsidRDefault="00224D42" w:rsidP="00CD6815">
      <w:pPr>
        <w:kinsoku w:val="0"/>
        <w:overflowPunct w:val="0"/>
        <w:autoSpaceDE/>
        <w:autoSpaceDN/>
        <w:adjustRightInd/>
        <w:spacing w:before="241" w:line="254"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4.4.1 The </w:t>
      </w:r>
      <w:r w:rsidR="009B037A">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be assisted by a </w:t>
      </w:r>
      <w:r w:rsidR="00AB5FE3" w:rsidRPr="00AB5FE3">
        <w:rPr>
          <w:rFonts w:ascii="Arial" w:hAnsi="Arial" w:cs="Arial"/>
          <w:i/>
          <w:iCs/>
          <w:sz w:val="22"/>
          <w:szCs w:val="22"/>
        </w:rPr>
        <w:t>Secretary</w:t>
      </w:r>
      <w:r w:rsidR="00963100">
        <w:rPr>
          <w:rFonts w:ascii="Arial" w:hAnsi="Arial" w:cs="Arial"/>
          <w:sz w:val="22"/>
          <w:szCs w:val="22"/>
        </w:rPr>
        <w:t xml:space="preserve"> who shall be a person appointed by the </w:t>
      </w:r>
      <w:r w:rsidR="00AB5FE3" w:rsidRPr="00AB5FE3">
        <w:rPr>
          <w:rFonts w:ascii="Arial" w:hAnsi="Arial" w:cs="Arial"/>
          <w:i/>
          <w:iCs/>
          <w:sz w:val="22"/>
          <w:szCs w:val="22"/>
        </w:rPr>
        <w:t>ISOP</w:t>
      </w:r>
      <w:r w:rsidR="00963100">
        <w:rPr>
          <w:rFonts w:ascii="Arial" w:hAnsi="Arial" w:cs="Arial"/>
          <w:sz w:val="22"/>
          <w:szCs w:val="22"/>
        </w:rPr>
        <w:t xml:space="preserve">. The </w:t>
      </w:r>
      <w:r w:rsidR="00AB5FE3" w:rsidRPr="00AB5FE3">
        <w:rPr>
          <w:rFonts w:ascii="Arial" w:hAnsi="Arial" w:cs="Arial"/>
          <w:i/>
          <w:iCs/>
          <w:sz w:val="22"/>
          <w:szCs w:val="22"/>
        </w:rPr>
        <w:t>ISOP</w:t>
      </w:r>
      <w:r w:rsidR="00963100">
        <w:rPr>
          <w:rFonts w:ascii="Arial" w:hAnsi="Arial" w:cs="Arial"/>
          <w:sz w:val="22"/>
          <w:szCs w:val="22"/>
        </w:rPr>
        <w:t xml:space="preserve"> may remove and reappoint the </w:t>
      </w:r>
      <w:r w:rsidR="00AB5FE3" w:rsidRPr="00AB5FE3">
        <w:rPr>
          <w:rFonts w:ascii="Arial" w:hAnsi="Arial" w:cs="Arial"/>
          <w:i/>
          <w:iCs/>
          <w:sz w:val="22"/>
          <w:szCs w:val="22"/>
        </w:rPr>
        <w:t>Secretary</w:t>
      </w:r>
      <w:r w:rsidR="00963100">
        <w:rPr>
          <w:rFonts w:ascii="Arial" w:hAnsi="Arial" w:cs="Arial"/>
          <w:sz w:val="22"/>
          <w:szCs w:val="22"/>
        </w:rPr>
        <w:t xml:space="preserve"> by giving notice to the </w:t>
      </w:r>
      <w:r w:rsidR="00AB5FE3" w:rsidRPr="00AB5FE3">
        <w:rPr>
          <w:rFonts w:ascii="Arial" w:hAnsi="Arial" w:cs="Arial"/>
          <w:i/>
          <w:iCs/>
          <w:sz w:val="22"/>
          <w:szCs w:val="22"/>
        </w:rPr>
        <w:t>Panel</w:t>
      </w:r>
      <w:r w:rsidR="00963100">
        <w:rPr>
          <w:rFonts w:ascii="Arial" w:hAnsi="Arial" w:cs="Arial"/>
          <w:sz w:val="22"/>
          <w:szCs w:val="22"/>
        </w:rPr>
        <w:t>.</w:t>
      </w:r>
    </w:p>
    <w:p w14:paraId="1BBBF995" w14:textId="1A86E45A" w:rsidR="00963100" w:rsidRDefault="00224D42" w:rsidP="00CD6815">
      <w:pPr>
        <w:kinsoku w:val="0"/>
        <w:overflowPunct w:val="0"/>
        <w:autoSpaceDE/>
        <w:autoSpaceDN/>
        <w:adjustRightInd/>
        <w:spacing w:before="236" w:line="254" w:lineRule="exact"/>
        <w:ind w:left="144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4.4.2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carry out such activities as are specified in this </w:t>
      </w:r>
      <w:r w:rsidR="00CB4CD3">
        <w:rPr>
          <w:rFonts w:ascii="Arial" w:hAnsi="Arial" w:cs="Arial"/>
          <w:i/>
          <w:iCs/>
          <w:spacing w:val="-1"/>
          <w:sz w:val="22"/>
          <w:szCs w:val="22"/>
        </w:rPr>
        <w:t>g</w:t>
      </w:r>
      <w:r w:rsidR="00CD302F" w:rsidRPr="00CD302F">
        <w:rPr>
          <w:rFonts w:ascii="Arial" w:hAnsi="Arial" w:cs="Arial"/>
          <w:i/>
          <w:iCs/>
          <w:spacing w:val="-1"/>
          <w:sz w:val="22"/>
          <w:szCs w:val="22"/>
        </w:rPr>
        <w:t xml:space="preserve">overnance </w:t>
      </w:r>
      <w:r w:rsidR="00CB4CD3">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 xml:space="preserve"> and as are otherwise agreed between the </w:t>
      </w:r>
      <w:r w:rsidR="00DC0D90">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from time to time.</w:t>
      </w:r>
    </w:p>
    <w:p w14:paraId="15628992" w14:textId="2EA441E9" w:rsidR="00963100" w:rsidRDefault="00224D42" w:rsidP="00963100">
      <w:pPr>
        <w:kinsoku w:val="0"/>
        <w:overflowPunct w:val="0"/>
        <w:autoSpaceDE/>
        <w:autoSpaceDN/>
        <w:adjustRightInd/>
        <w:spacing w:before="237" w:line="253" w:lineRule="exact"/>
        <w:textAlignment w:val="baseline"/>
        <w:rPr>
          <w:rFonts w:ascii="Arial" w:hAnsi="Arial" w:cs="Arial"/>
          <w:spacing w:val="23"/>
          <w:sz w:val="22"/>
          <w:szCs w:val="22"/>
        </w:rPr>
      </w:pPr>
      <w:r w:rsidRPr="00224D42">
        <w:rPr>
          <w:rFonts w:ascii="Arial" w:hAnsi="Arial" w:cs="Arial"/>
          <w:spacing w:val="23"/>
          <w:sz w:val="22"/>
          <w:szCs w:val="22"/>
        </w:rPr>
        <w:t>J.</w:t>
      </w:r>
      <w:r w:rsidR="00963100">
        <w:rPr>
          <w:rFonts w:ascii="Arial" w:hAnsi="Arial" w:cs="Arial"/>
          <w:spacing w:val="23"/>
          <w:sz w:val="22"/>
          <w:szCs w:val="22"/>
        </w:rPr>
        <w:t>4.5</w:t>
      </w:r>
      <w:r w:rsidR="00963100" w:rsidRPr="00207ADC">
        <w:rPr>
          <w:rFonts w:ascii="Arial" w:hAnsi="Arial" w:cs="Arial"/>
          <w:spacing w:val="-1"/>
          <w:sz w:val="22"/>
          <w:szCs w:val="22"/>
        </w:rPr>
        <w:t xml:space="preserve"> Authority</w:t>
      </w:r>
    </w:p>
    <w:p w14:paraId="0044619C" w14:textId="69D07F31" w:rsidR="00963100" w:rsidRDefault="00224D42" w:rsidP="00CD6815">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4.5.1 A representative of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be entitled to attend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w:t>
      </w:r>
      <w:r w:rsidR="00963100">
        <w:rPr>
          <w:rFonts w:ascii="Arial" w:hAnsi="Arial" w:cs="Arial"/>
          <w:sz w:val="22"/>
          <w:szCs w:val="22"/>
        </w:rPr>
        <w:lastRenderedPageBreak/>
        <w:t xml:space="preserve">as an observer and may speak at any meeting.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from time to time notify the </w:t>
      </w:r>
      <w:r w:rsidR="00AB5FE3" w:rsidRPr="00AB5FE3">
        <w:rPr>
          <w:rFonts w:ascii="Arial" w:hAnsi="Arial" w:cs="Arial"/>
          <w:i/>
          <w:iCs/>
          <w:sz w:val="22"/>
          <w:szCs w:val="22"/>
        </w:rPr>
        <w:t>Secretary</w:t>
      </w:r>
      <w:r w:rsidR="00963100">
        <w:rPr>
          <w:rFonts w:ascii="Arial" w:hAnsi="Arial" w:cs="Arial"/>
          <w:sz w:val="22"/>
          <w:szCs w:val="22"/>
        </w:rPr>
        <w:t xml:space="preserve"> of the identity of the observer. For the avoidance of doubt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representative shall not be considered a </w:t>
      </w:r>
      <w:r w:rsidR="00DC0D90">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of the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5A6160A8" w14:textId="4C87959E"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4.6</w:t>
      </w:r>
      <w:r w:rsidR="00963100">
        <w:rPr>
          <w:rFonts w:ascii="Arial" w:hAnsi="Arial" w:cs="Arial"/>
          <w:spacing w:val="-1"/>
          <w:sz w:val="22"/>
          <w:szCs w:val="22"/>
        </w:rPr>
        <w:tab/>
        <w:t>Membership</w:t>
      </w:r>
    </w:p>
    <w:p w14:paraId="64C5F5B5" w14:textId="361513C8" w:rsidR="00963100" w:rsidRDefault="00224D42" w:rsidP="007772EC">
      <w:pPr>
        <w:kinsoku w:val="0"/>
        <w:overflowPunct w:val="0"/>
        <w:autoSpaceDE/>
        <w:autoSpaceDN/>
        <w:adjustRightInd/>
        <w:spacing w:before="241" w:line="253" w:lineRule="exact"/>
        <w:ind w:left="720"/>
        <w:jc w:val="both"/>
        <w:textAlignment w:val="baseline"/>
        <w:rPr>
          <w:rFonts w:ascii="Arial" w:hAnsi="Arial" w:cs="Arial"/>
          <w:sz w:val="24"/>
          <w:szCs w:val="24"/>
        </w:rPr>
      </w:pPr>
      <w:r w:rsidRPr="00224D42">
        <w:rPr>
          <w:rFonts w:ascii="Arial" w:hAnsi="Arial" w:cs="Arial"/>
          <w:spacing w:val="7"/>
          <w:sz w:val="22"/>
          <w:szCs w:val="22"/>
        </w:rPr>
        <w:t>J.</w:t>
      </w:r>
      <w:r w:rsidR="00963100">
        <w:rPr>
          <w:rFonts w:ascii="Arial" w:hAnsi="Arial" w:cs="Arial"/>
          <w:spacing w:val="7"/>
          <w:sz w:val="22"/>
          <w:szCs w:val="22"/>
        </w:rPr>
        <w:t xml:space="preserve">4.6.1 The </w:t>
      </w:r>
      <w:r w:rsidR="00DC0D90">
        <w:rPr>
          <w:rFonts w:ascii="Arial" w:hAnsi="Arial" w:cs="Arial"/>
          <w:i/>
          <w:iCs/>
          <w:spacing w:val="7"/>
          <w:sz w:val="22"/>
          <w:szCs w:val="22"/>
        </w:rPr>
        <w:t>p</w:t>
      </w:r>
      <w:r w:rsidR="00AB5FE3" w:rsidRPr="00AB5FE3">
        <w:rPr>
          <w:rFonts w:ascii="Arial" w:hAnsi="Arial" w:cs="Arial"/>
          <w:i/>
          <w:iCs/>
          <w:spacing w:val="7"/>
          <w:sz w:val="22"/>
          <w:szCs w:val="22"/>
        </w:rPr>
        <w:t>anel</w:t>
      </w:r>
      <w:r w:rsidR="00963100">
        <w:rPr>
          <w:rFonts w:ascii="Arial" w:hAnsi="Arial" w:cs="Arial"/>
          <w:spacing w:val="7"/>
          <w:sz w:val="22"/>
          <w:szCs w:val="22"/>
        </w:rPr>
        <w:t xml:space="preserve"> shall consist of:</w:t>
      </w:r>
      <w:r w:rsidR="00963100">
        <w:rPr>
          <w:rFonts w:ascii="Arial" w:hAnsi="Arial" w:cs="Arial"/>
          <w:spacing w:val="7"/>
          <w:sz w:val="22"/>
          <w:szCs w:val="22"/>
        </w:rPr>
        <w:noBreakHyphen/>
      </w:r>
    </w:p>
    <w:p w14:paraId="196FFF77" w14:textId="61A4BF7D"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pacing w:val="-2"/>
          <w:sz w:val="22"/>
          <w:szCs w:val="22"/>
        </w:rPr>
      </w:pPr>
      <w:r>
        <w:rPr>
          <w:rFonts w:ascii="Arial" w:hAnsi="Arial" w:cs="Arial"/>
          <w:spacing w:val="-2"/>
          <w:sz w:val="22"/>
          <w:szCs w:val="22"/>
        </w:rPr>
        <w:t xml:space="preserve">a </w:t>
      </w:r>
      <w:r w:rsidR="003627AA" w:rsidRPr="003627AA">
        <w:rPr>
          <w:rFonts w:ascii="Arial" w:hAnsi="Arial" w:cs="Arial"/>
          <w:i/>
          <w:iCs/>
          <w:spacing w:val="-2"/>
          <w:sz w:val="22"/>
          <w:szCs w:val="22"/>
        </w:rPr>
        <w:t>Chairperson</w:t>
      </w:r>
      <w:r>
        <w:rPr>
          <w:rFonts w:ascii="Arial" w:hAnsi="Arial" w:cs="Arial"/>
          <w:spacing w:val="-2"/>
          <w:sz w:val="22"/>
          <w:szCs w:val="22"/>
        </w:rPr>
        <w:t>;</w:t>
      </w:r>
    </w:p>
    <w:p w14:paraId="78A8427B" w14:textId="73DF0BD7" w:rsidR="00963100" w:rsidRDefault="00963100" w:rsidP="007772EC">
      <w:pPr>
        <w:numPr>
          <w:ilvl w:val="0"/>
          <w:numId w:val="69"/>
        </w:numPr>
        <w:tabs>
          <w:tab w:val="clear" w:pos="2160"/>
          <w:tab w:val="num" w:pos="2880"/>
        </w:tabs>
        <w:kinsoku w:val="0"/>
        <w:overflowPunct w:val="0"/>
        <w:autoSpaceDE/>
        <w:autoSpaceDN/>
        <w:adjustRightInd/>
        <w:spacing w:before="236" w:line="253" w:lineRule="exact"/>
        <w:ind w:left="2160"/>
        <w:jc w:val="both"/>
        <w:textAlignment w:val="baseline"/>
        <w:rPr>
          <w:rFonts w:ascii="Arial" w:hAnsi="Arial" w:cs="Arial"/>
          <w:sz w:val="22"/>
          <w:szCs w:val="22"/>
        </w:rPr>
      </w:pPr>
      <w:r>
        <w:rPr>
          <w:rFonts w:ascii="Arial" w:hAnsi="Arial" w:cs="Arial"/>
          <w:sz w:val="22"/>
          <w:szCs w:val="22"/>
        </w:rPr>
        <w:t xml:space="preserve">a </w:t>
      </w:r>
      <w:r w:rsidR="00AB5FE3" w:rsidRPr="00AB5FE3">
        <w:rPr>
          <w:rFonts w:ascii="Arial" w:hAnsi="Arial" w:cs="Arial"/>
          <w:i/>
          <w:iCs/>
          <w:sz w:val="22"/>
          <w:szCs w:val="22"/>
        </w:rPr>
        <w:t>Secretary</w:t>
      </w:r>
      <w:r>
        <w:rPr>
          <w:rFonts w:ascii="Arial" w:hAnsi="Arial" w:cs="Arial"/>
          <w:sz w:val="22"/>
          <w:szCs w:val="22"/>
        </w:rPr>
        <w:t xml:space="preserve"> appointed by the </w:t>
      </w:r>
      <w:r w:rsidR="00AB5FE3" w:rsidRPr="00AB5FE3">
        <w:rPr>
          <w:rFonts w:ascii="Arial" w:hAnsi="Arial" w:cs="Arial"/>
          <w:i/>
          <w:iCs/>
          <w:sz w:val="22"/>
          <w:szCs w:val="22"/>
        </w:rPr>
        <w:t>ISOP</w:t>
      </w:r>
      <w:r>
        <w:rPr>
          <w:rFonts w:ascii="Arial" w:hAnsi="Arial" w:cs="Arial"/>
          <w:sz w:val="22"/>
          <w:szCs w:val="22"/>
        </w:rPr>
        <w:t>;</w:t>
      </w:r>
    </w:p>
    <w:p w14:paraId="6A0B691C" w14:textId="081525E8"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z w:val="22"/>
          <w:szCs w:val="22"/>
        </w:rPr>
      </w:pPr>
      <w:r>
        <w:rPr>
          <w:rFonts w:ascii="Arial" w:hAnsi="Arial" w:cs="Arial"/>
          <w:sz w:val="22"/>
          <w:szCs w:val="22"/>
        </w:rPr>
        <w:t xml:space="preserve">a person appointed by the </w:t>
      </w:r>
      <w:r w:rsidR="00DC0D90">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52CC3DE6" w14:textId="15176202" w:rsidR="00963100" w:rsidRDefault="00963100" w:rsidP="007772EC">
      <w:pPr>
        <w:numPr>
          <w:ilvl w:val="0"/>
          <w:numId w:val="69"/>
        </w:numPr>
        <w:tabs>
          <w:tab w:val="clear" w:pos="2160"/>
          <w:tab w:val="num" w:pos="288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 xml:space="preserve">the following </w:t>
      </w:r>
      <w:r w:rsidR="00DC0D90">
        <w:rPr>
          <w:rFonts w:ascii="Arial" w:hAnsi="Arial" w:cs="Arial"/>
          <w:i/>
          <w:iCs/>
          <w:sz w:val="22"/>
          <w:szCs w:val="22"/>
        </w:rPr>
        <w:t>m</w:t>
      </w:r>
      <w:r w:rsidR="00AB5FE3" w:rsidRPr="00AB5FE3">
        <w:rPr>
          <w:rFonts w:ascii="Arial" w:hAnsi="Arial" w:cs="Arial"/>
          <w:i/>
          <w:iCs/>
          <w:sz w:val="22"/>
          <w:szCs w:val="22"/>
        </w:rPr>
        <w:t>embers</w:t>
      </w:r>
    </w:p>
    <w:p w14:paraId="006F7B86" w14:textId="3D179FAC" w:rsidR="00963100" w:rsidRDefault="00963100" w:rsidP="007772EC">
      <w:pPr>
        <w:numPr>
          <w:ilvl w:val="0"/>
          <w:numId w:val="70"/>
        </w:numPr>
        <w:tabs>
          <w:tab w:val="clear" w:pos="2664"/>
          <w:tab w:val="num" w:pos="3384"/>
        </w:tabs>
        <w:kinsoku w:val="0"/>
        <w:overflowPunct w:val="0"/>
        <w:autoSpaceDE/>
        <w:autoSpaceDN/>
        <w:adjustRightInd/>
        <w:spacing w:before="237"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the </w:t>
      </w:r>
      <w:r w:rsidR="00AB5FE3" w:rsidRPr="00AB5FE3">
        <w:rPr>
          <w:rFonts w:ascii="Arial" w:hAnsi="Arial" w:cs="Arial"/>
          <w:i/>
          <w:iCs/>
          <w:spacing w:val="-1"/>
          <w:sz w:val="22"/>
          <w:szCs w:val="22"/>
        </w:rPr>
        <w:t>ISOP</w:t>
      </w:r>
      <w:r>
        <w:rPr>
          <w:rFonts w:ascii="Arial" w:hAnsi="Arial" w:cs="Arial"/>
          <w:spacing w:val="-1"/>
          <w:sz w:val="22"/>
          <w:szCs w:val="22"/>
        </w:rPr>
        <w:t>;</w:t>
      </w:r>
    </w:p>
    <w:p w14:paraId="4FE2646C" w14:textId="4E55651F"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AB5FE3" w:rsidRPr="00AB5FE3">
        <w:rPr>
          <w:rFonts w:ascii="Arial" w:hAnsi="Arial" w:cs="Arial"/>
          <w:i/>
          <w:iCs/>
          <w:spacing w:val="-1"/>
          <w:sz w:val="22"/>
          <w:szCs w:val="22"/>
        </w:rPr>
        <w:t>NGET</w:t>
      </w:r>
      <w:r>
        <w:rPr>
          <w:rFonts w:ascii="Arial" w:hAnsi="Arial" w:cs="Arial"/>
          <w:b/>
          <w:bCs/>
          <w:spacing w:val="-1"/>
          <w:sz w:val="22"/>
          <w:szCs w:val="22"/>
        </w:rPr>
        <w:t>;</w:t>
      </w:r>
    </w:p>
    <w:p w14:paraId="3B336B89" w14:textId="3D1535B9" w:rsidR="00963100" w:rsidRDefault="00963100" w:rsidP="007772EC">
      <w:pPr>
        <w:numPr>
          <w:ilvl w:val="0"/>
          <w:numId w:val="71"/>
        </w:numPr>
        <w:kinsoku w:val="0"/>
        <w:overflowPunct w:val="0"/>
        <w:autoSpaceDE/>
        <w:autoSpaceDN/>
        <w:adjustRightInd/>
        <w:spacing w:before="242"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AB5FE3" w:rsidRPr="00AB5FE3">
        <w:rPr>
          <w:rFonts w:ascii="Arial" w:hAnsi="Arial" w:cs="Arial"/>
          <w:i/>
          <w:iCs/>
          <w:spacing w:val="-1"/>
          <w:sz w:val="22"/>
          <w:szCs w:val="22"/>
        </w:rPr>
        <w:t>SHET</w:t>
      </w:r>
      <w:r>
        <w:rPr>
          <w:rFonts w:ascii="Arial" w:hAnsi="Arial" w:cs="Arial"/>
          <w:spacing w:val="-1"/>
          <w:sz w:val="22"/>
          <w:szCs w:val="22"/>
        </w:rPr>
        <w:t>;</w:t>
      </w:r>
    </w:p>
    <w:p w14:paraId="3EB14614" w14:textId="71BABD6A" w:rsidR="00963100" w:rsidRDefault="00963100" w:rsidP="007772EC">
      <w:pPr>
        <w:numPr>
          <w:ilvl w:val="0"/>
          <w:numId w:val="71"/>
        </w:numPr>
        <w:kinsoku w:val="0"/>
        <w:overflowPunct w:val="0"/>
        <w:autoSpaceDE/>
        <w:autoSpaceDN/>
        <w:adjustRightInd/>
        <w:spacing w:before="241"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8E4863" w:rsidRPr="008E4863">
        <w:rPr>
          <w:rFonts w:ascii="Arial" w:hAnsi="Arial" w:cs="Arial"/>
          <w:i/>
          <w:iCs/>
          <w:spacing w:val="-1"/>
          <w:sz w:val="22"/>
          <w:szCs w:val="22"/>
        </w:rPr>
        <w:t>SPT</w:t>
      </w:r>
      <w:r>
        <w:rPr>
          <w:rFonts w:ascii="Arial" w:hAnsi="Arial" w:cs="Arial"/>
          <w:spacing w:val="-1"/>
          <w:sz w:val="22"/>
          <w:szCs w:val="22"/>
        </w:rPr>
        <w:t>;</w:t>
      </w:r>
    </w:p>
    <w:p w14:paraId="31DA48E7" w14:textId="7AEE2F0E" w:rsidR="00963100" w:rsidRPr="001E3C25" w:rsidRDefault="00963100" w:rsidP="007772EC">
      <w:pPr>
        <w:numPr>
          <w:ilvl w:val="0"/>
          <w:numId w:val="70"/>
        </w:numPr>
        <w:kinsoku w:val="0"/>
        <w:overflowPunct w:val="0"/>
        <w:autoSpaceDE/>
        <w:autoSpaceDN/>
        <w:adjustRightInd/>
        <w:spacing w:before="242" w:line="253" w:lineRule="exact"/>
        <w:ind w:left="2880"/>
        <w:jc w:val="both"/>
        <w:textAlignment w:val="baseline"/>
        <w:rPr>
          <w:rFonts w:ascii="Arial" w:hAnsi="Arial" w:cs="Arial"/>
          <w:sz w:val="22"/>
          <w:szCs w:val="22"/>
        </w:rPr>
      </w:pPr>
      <w:r>
        <w:rPr>
          <w:rFonts w:ascii="Arial" w:hAnsi="Arial" w:cs="Arial"/>
          <w:sz w:val="22"/>
          <w:szCs w:val="22"/>
        </w:rPr>
        <w:t xml:space="preserve">two persons representing </w:t>
      </w:r>
      <w:r w:rsidR="00DC0D90">
        <w:rPr>
          <w:rFonts w:ascii="Arial" w:hAnsi="Arial" w:cs="Arial"/>
          <w:i/>
          <w:iCs/>
          <w:sz w:val="22"/>
          <w:szCs w:val="22"/>
        </w:rPr>
        <w:t>o</w:t>
      </w:r>
      <w:r w:rsidR="002B6C45" w:rsidRPr="002B6C45">
        <w:rPr>
          <w:rFonts w:ascii="Arial" w:hAnsi="Arial" w:cs="Arial"/>
          <w:i/>
          <w:iCs/>
          <w:sz w:val="22"/>
          <w:szCs w:val="22"/>
        </w:rPr>
        <w:t xml:space="preserve">ffshore </w:t>
      </w:r>
      <w:r w:rsidR="00C524B0">
        <w:rPr>
          <w:rFonts w:ascii="Arial" w:hAnsi="Arial" w:cs="Arial"/>
          <w:i/>
          <w:iCs/>
          <w:sz w:val="22"/>
          <w:szCs w:val="22"/>
        </w:rPr>
        <w:t>t</w:t>
      </w:r>
      <w:r w:rsidR="002B6C45" w:rsidRPr="002B6C45">
        <w:rPr>
          <w:rFonts w:ascii="Arial" w:hAnsi="Arial" w:cs="Arial"/>
          <w:i/>
          <w:iCs/>
          <w:sz w:val="22"/>
          <w:szCs w:val="22"/>
        </w:rPr>
        <w:t xml:space="preserve">ransmission </w:t>
      </w:r>
      <w:r w:rsidR="00C524B0">
        <w:rPr>
          <w:rFonts w:ascii="Arial" w:hAnsi="Arial" w:cs="Arial"/>
          <w:i/>
          <w:iCs/>
          <w:sz w:val="22"/>
          <w:szCs w:val="22"/>
        </w:rPr>
        <w:t>o</w:t>
      </w:r>
      <w:r w:rsidR="002B6C45" w:rsidRPr="001E3C25">
        <w:rPr>
          <w:rFonts w:ascii="Arial" w:hAnsi="Arial" w:cs="Arial"/>
          <w:i/>
          <w:iCs/>
          <w:sz w:val="22"/>
          <w:szCs w:val="22"/>
        </w:rPr>
        <w:t>wner</w:t>
      </w:r>
      <w:r w:rsidRPr="007772EC">
        <w:rPr>
          <w:rFonts w:ascii="Arial" w:hAnsi="Arial" w:cs="Arial"/>
          <w:sz w:val="22"/>
          <w:szCs w:val="22"/>
        </w:rPr>
        <w:t>s;</w:t>
      </w:r>
    </w:p>
    <w:p w14:paraId="1E2BA561" w14:textId="1B1FAEB8"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C75D00">
        <w:rPr>
          <w:rFonts w:ascii="Arial" w:hAnsi="Arial" w:cs="Arial"/>
          <w:i/>
          <w:iCs/>
          <w:sz w:val="22"/>
          <w:szCs w:val="22"/>
        </w:rPr>
        <w:t>g</w:t>
      </w:r>
      <w:r w:rsidR="00AB5FE3" w:rsidRPr="001E3C25">
        <w:rPr>
          <w:rFonts w:ascii="Arial" w:hAnsi="Arial" w:cs="Arial"/>
          <w:i/>
          <w:iCs/>
          <w:sz w:val="22"/>
          <w:szCs w:val="22"/>
        </w:rPr>
        <w:t>enerator</w:t>
      </w:r>
      <w:r w:rsidRPr="007772EC">
        <w:rPr>
          <w:rFonts w:ascii="Arial" w:hAnsi="Arial" w:cs="Arial"/>
          <w:sz w:val="22"/>
          <w:szCs w:val="22"/>
        </w:rPr>
        <w:t>s; and</w:t>
      </w:r>
    </w:p>
    <w:p w14:paraId="0B743D74" w14:textId="3264EE89" w:rsidR="00963100" w:rsidRDefault="00963100" w:rsidP="007772EC">
      <w:pPr>
        <w:numPr>
          <w:ilvl w:val="0"/>
          <w:numId w:val="71"/>
        </w:numPr>
        <w:kinsoku w:val="0"/>
        <w:overflowPunct w:val="0"/>
        <w:autoSpaceDE/>
        <w:autoSpaceDN/>
        <w:adjustRightInd/>
        <w:spacing w:before="237"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991C89">
        <w:rPr>
          <w:rFonts w:ascii="Arial" w:hAnsi="Arial" w:cs="Arial"/>
          <w:i/>
          <w:iCs/>
          <w:sz w:val="22"/>
          <w:szCs w:val="22"/>
        </w:rPr>
        <w:t>n</w:t>
      </w:r>
      <w:r w:rsidRPr="007772EC">
        <w:rPr>
          <w:rFonts w:ascii="Arial" w:hAnsi="Arial" w:cs="Arial"/>
          <w:i/>
          <w:iCs/>
          <w:sz w:val="22"/>
          <w:szCs w:val="22"/>
        </w:rPr>
        <w:t xml:space="preserve">etwork </w:t>
      </w:r>
      <w:r w:rsidR="00991C89">
        <w:rPr>
          <w:rFonts w:ascii="Arial" w:hAnsi="Arial" w:cs="Arial"/>
          <w:i/>
          <w:iCs/>
          <w:sz w:val="22"/>
          <w:szCs w:val="22"/>
        </w:rPr>
        <w:t>o</w:t>
      </w:r>
      <w:r w:rsidRPr="007772EC">
        <w:rPr>
          <w:rFonts w:ascii="Arial" w:hAnsi="Arial" w:cs="Arial"/>
          <w:i/>
          <w:iCs/>
          <w:sz w:val="22"/>
          <w:szCs w:val="22"/>
        </w:rPr>
        <w:t>perator</w:t>
      </w:r>
      <w:r w:rsidRPr="007772EC">
        <w:rPr>
          <w:rFonts w:ascii="Arial" w:hAnsi="Arial" w:cs="Arial"/>
          <w:sz w:val="22"/>
          <w:szCs w:val="22"/>
        </w:rPr>
        <w:t>s.</w:t>
      </w:r>
    </w:p>
    <w:p w14:paraId="05663BFF" w14:textId="51498969" w:rsidR="00963100" w:rsidRDefault="00E16CC7" w:rsidP="007772EC">
      <w:pPr>
        <w:kinsoku w:val="0"/>
        <w:overflowPunct w:val="0"/>
        <w:autoSpaceDE/>
        <w:autoSpaceDN/>
        <w:adjustRightInd/>
        <w:spacing w:before="419" w:line="253" w:lineRule="exact"/>
        <w:ind w:left="720"/>
        <w:jc w:val="both"/>
        <w:textAlignment w:val="baseline"/>
        <w:rPr>
          <w:rFonts w:ascii="Arial" w:hAnsi="Arial" w:cs="Arial"/>
          <w:spacing w:val="6"/>
          <w:sz w:val="22"/>
          <w:szCs w:val="22"/>
        </w:rPr>
      </w:pPr>
      <w:r>
        <w:rPr>
          <w:rFonts w:ascii="Arial" w:hAnsi="Arial" w:cs="Arial"/>
          <w:spacing w:val="6"/>
          <w:sz w:val="22"/>
          <w:szCs w:val="22"/>
        </w:rPr>
        <w:tab/>
      </w:r>
      <w:r w:rsidR="00224D42" w:rsidRPr="00224D42">
        <w:rPr>
          <w:rFonts w:ascii="Arial" w:hAnsi="Arial" w:cs="Arial"/>
          <w:spacing w:val="6"/>
          <w:sz w:val="22"/>
          <w:szCs w:val="22"/>
        </w:rPr>
        <w:t>J.</w:t>
      </w:r>
      <w:r w:rsidR="00963100">
        <w:rPr>
          <w:rFonts w:ascii="Arial" w:hAnsi="Arial" w:cs="Arial"/>
          <w:spacing w:val="6"/>
          <w:sz w:val="22"/>
          <w:szCs w:val="22"/>
        </w:rPr>
        <w:t xml:space="preserve">4.6.2 </w:t>
      </w:r>
      <w:r w:rsidR="00C14108" w:rsidRPr="007772EC">
        <w:rPr>
          <w:rFonts w:ascii="Arial" w:hAnsi="Arial" w:cs="Arial"/>
          <w:i/>
          <w:iCs/>
          <w:spacing w:val="6"/>
          <w:sz w:val="22"/>
          <w:szCs w:val="22"/>
        </w:rPr>
        <w:t>ISOP</w:t>
      </w:r>
      <w:r w:rsidR="00963100" w:rsidRPr="002B6C45">
        <w:rPr>
          <w:rFonts w:ascii="Arial" w:hAnsi="Arial" w:cs="Arial"/>
          <w:spacing w:val="6"/>
          <w:sz w:val="22"/>
          <w:szCs w:val="22"/>
        </w:rPr>
        <w:t xml:space="preserve"> </w:t>
      </w:r>
      <w:r w:rsidR="00834901">
        <w:rPr>
          <w:rFonts w:ascii="Arial" w:hAnsi="Arial" w:cs="Arial"/>
          <w:i/>
          <w:iCs/>
          <w:spacing w:val="6"/>
          <w:sz w:val="22"/>
          <w:szCs w:val="22"/>
        </w:rPr>
        <w:t>m</w:t>
      </w:r>
      <w:r w:rsidR="002B6C45" w:rsidRPr="002B6C45">
        <w:rPr>
          <w:rFonts w:ascii="Arial" w:hAnsi="Arial" w:cs="Arial"/>
          <w:i/>
          <w:iCs/>
          <w:spacing w:val="6"/>
          <w:sz w:val="22"/>
          <w:szCs w:val="22"/>
        </w:rPr>
        <w:t>embers</w:t>
      </w:r>
    </w:p>
    <w:p w14:paraId="4997E2C1" w14:textId="778D04AE" w:rsidR="00963100" w:rsidRDefault="00224D42" w:rsidP="007772EC">
      <w:pPr>
        <w:tabs>
          <w:tab w:val="left" w:pos="1800"/>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pacing w:val="-3"/>
          <w:sz w:val="22"/>
          <w:szCs w:val="22"/>
        </w:rPr>
        <w:t>J.</w:t>
      </w:r>
      <w:r w:rsidR="00963100">
        <w:rPr>
          <w:rFonts w:ascii="Arial" w:hAnsi="Arial" w:cs="Arial"/>
          <w:spacing w:val="-3"/>
          <w:sz w:val="22"/>
          <w:szCs w:val="22"/>
        </w:rPr>
        <w:t>4.6.2.1</w:t>
      </w:r>
      <w:r w:rsidR="00963100">
        <w:rPr>
          <w:rFonts w:ascii="Arial" w:hAnsi="Arial" w:cs="Arial"/>
          <w:spacing w:val="-3"/>
          <w:sz w:val="22"/>
          <w:szCs w:val="22"/>
        </w:rPr>
        <w:tab/>
        <w:t xml:space="preserve">The </w:t>
      </w:r>
      <w:r w:rsidR="00AB5FE3" w:rsidRPr="00AB5FE3">
        <w:rPr>
          <w:rFonts w:ascii="Arial" w:hAnsi="Arial" w:cs="Arial"/>
          <w:i/>
          <w:iCs/>
          <w:spacing w:val="-3"/>
          <w:sz w:val="22"/>
          <w:szCs w:val="22"/>
        </w:rPr>
        <w:t>ISOP</w:t>
      </w:r>
      <w:r w:rsidR="00963100">
        <w:rPr>
          <w:rFonts w:ascii="Arial" w:hAnsi="Arial" w:cs="Arial"/>
          <w:spacing w:val="-3"/>
          <w:sz w:val="22"/>
          <w:szCs w:val="22"/>
        </w:rPr>
        <w:t xml:space="preserve"> is entitled to nominate two </w:t>
      </w:r>
      <w:r w:rsidR="00834901">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to attend </w:t>
      </w:r>
      <w:r w:rsidR="00834901">
        <w:rPr>
          <w:rFonts w:ascii="Arial" w:hAnsi="Arial" w:cs="Arial"/>
          <w:i/>
          <w:iCs/>
          <w:spacing w:val="-3"/>
          <w:sz w:val="22"/>
          <w:szCs w:val="22"/>
        </w:rPr>
        <w:t>p</w:t>
      </w:r>
      <w:r w:rsidR="00963100" w:rsidRPr="007772EC">
        <w:rPr>
          <w:rFonts w:ascii="Arial" w:hAnsi="Arial" w:cs="Arial"/>
          <w:i/>
          <w:iCs/>
          <w:spacing w:val="-3"/>
          <w:sz w:val="22"/>
          <w:szCs w:val="22"/>
        </w:rPr>
        <w:t xml:space="preserve">anel </w:t>
      </w:r>
      <w:r w:rsidR="00963100">
        <w:rPr>
          <w:rFonts w:ascii="Arial" w:hAnsi="Arial" w:cs="Arial"/>
          <w:spacing w:val="-3"/>
          <w:sz w:val="22"/>
          <w:szCs w:val="22"/>
        </w:rPr>
        <w:t>meetings and may</w:t>
      </w:r>
      <w:r w:rsidR="00AF1A27">
        <w:rPr>
          <w:rFonts w:ascii="Arial" w:hAnsi="Arial" w:cs="Arial"/>
          <w:spacing w:val="-3"/>
          <w:sz w:val="22"/>
          <w:szCs w:val="22"/>
        </w:rPr>
        <w:t xml:space="preserve"> </w:t>
      </w:r>
      <w:r w:rsidR="00963100">
        <w:rPr>
          <w:rFonts w:ascii="Arial" w:hAnsi="Arial" w:cs="Arial"/>
          <w:sz w:val="22"/>
          <w:szCs w:val="22"/>
        </w:rPr>
        <w:t xml:space="preserve">appoint, remove and reappoint </w:t>
      </w:r>
      <w:r w:rsidR="007C1EBA">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2E2ED96" w14:textId="77777777" w:rsidR="00963100" w:rsidRDefault="00963100" w:rsidP="007772EC">
      <w:pPr>
        <w:kinsoku w:val="0"/>
        <w:overflowPunct w:val="0"/>
        <w:autoSpaceDE/>
        <w:autoSpaceDN/>
        <w:adjustRightInd/>
        <w:spacing w:line="237" w:lineRule="exact"/>
        <w:ind w:left="2160"/>
        <w:jc w:val="both"/>
        <w:textAlignment w:val="baseline"/>
        <w:rPr>
          <w:rFonts w:ascii="Arial" w:hAnsi="Arial" w:cs="Arial"/>
          <w:sz w:val="22"/>
          <w:szCs w:val="22"/>
        </w:rPr>
      </w:pPr>
    </w:p>
    <w:p w14:paraId="36C18DC7" w14:textId="3D76E8BD" w:rsidR="00963100" w:rsidRDefault="00224D42" w:rsidP="007772EC">
      <w:pPr>
        <w:kinsoku w:val="0"/>
        <w:overflowPunct w:val="0"/>
        <w:autoSpaceDE/>
        <w:autoSpaceDN/>
        <w:adjustRightInd/>
        <w:spacing w:before="19" w:line="253" w:lineRule="exact"/>
        <w:ind w:left="1440"/>
        <w:jc w:val="both"/>
        <w:textAlignment w:val="baseline"/>
        <w:rPr>
          <w:rFonts w:ascii="Arial" w:hAnsi="Arial" w:cs="Arial"/>
          <w:spacing w:val="9"/>
          <w:sz w:val="22"/>
          <w:szCs w:val="22"/>
        </w:rPr>
      </w:pPr>
      <w:r w:rsidRPr="00224D42">
        <w:rPr>
          <w:rFonts w:ascii="Arial" w:hAnsi="Arial" w:cs="Arial"/>
          <w:spacing w:val="9"/>
          <w:sz w:val="22"/>
          <w:szCs w:val="22"/>
        </w:rPr>
        <w:t>J.</w:t>
      </w:r>
      <w:r w:rsidR="00963100">
        <w:rPr>
          <w:rFonts w:ascii="Arial" w:hAnsi="Arial" w:cs="Arial"/>
          <w:spacing w:val="9"/>
          <w:sz w:val="22"/>
          <w:szCs w:val="22"/>
        </w:rPr>
        <w:t xml:space="preserve">4.6.3 </w:t>
      </w:r>
      <w:r w:rsidR="00963100" w:rsidRPr="007772EC">
        <w:rPr>
          <w:rFonts w:ascii="Arial" w:hAnsi="Arial" w:cs="Arial"/>
          <w:i/>
          <w:iCs/>
          <w:spacing w:val="9"/>
          <w:sz w:val="22"/>
          <w:szCs w:val="22"/>
        </w:rPr>
        <w:t xml:space="preserve">NGET </w:t>
      </w:r>
      <w:r w:rsidR="00834901">
        <w:rPr>
          <w:rFonts w:ascii="Arial" w:hAnsi="Arial" w:cs="Arial"/>
          <w:i/>
          <w:iCs/>
          <w:spacing w:val="9"/>
          <w:sz w:val="22"/>
          <w:szCs w:val="22"/>
        </w:rPr>
        <w:t>m</w:t>
      </w:r>
      <w:r w:rsidR="00963100" w:rsidRPr="007772EC">
        <w:rPr>
          <w:rFonts w:ascii="Arial" w:hAnsi="Arial" w:cs="Arial"/>
          <w:i/>
          <w:iCs/>
          <w:spacing w:val="9"/>
          <w:sz w:val="22"/>
          <w:szCs w:val="22"/>
        </w:rPr>
        <w:t>embers</w:t>
      </w:r>
    </w:p>
    <w:p w14:paraId="61EF4044" w14:textId="0B29265F" w:rsidR="00963100" w:rsidRDefault="00224D42" w:rsidP="007772EC">
      <w:pPr>
        <w:tabs>
          <w:tab w:val="left" w:pos="1728"/>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4.6.3.1</w:t>
      </w:r>
      <w:r w:rsidR="00963100">
        <w:rPr>
          <w:rFonts w:ascii="Arial" w:hAnsi="Arial" w:cs="Arial"/>
          <w:sz w:val="22"/>
          <w:szCs w:val="22"/>
        </w:rPr>
        <w:tab/>
      </w:r>
      <w:r w:rsidR="00AB5FE3" w:rsidRPr="00AB5FE3">
        <w:rPr>
          <w:rFonts w:ascii="Arial" w:hAnsi="Arial" w:cs="Arial"/>
          <w:i/>
          <w:iCs/>
          <w:sz w:val="22"/>
          <w:szCs w:val="22"/>
        </w:rPr>
        <w:t>NGET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w:t>
      </w:r>
      <w:r w:rsidR="00AF1A27">
        <w:rPr>
          <w:rFonts w:ascii="Arial" w:hAnsi="Arial" w:cs="Arial"/>
          <w:sz w:val="22"/>
          <w:szCs w:val="22"/>
        </w:rPr>
        <w:t xml:space="preserve"> </w:t>
      </w:r>
      <w:r w:rsidR="00963100">
        <w:rPr>
          <w:rFonts w:ascii="Arial" w:hAnsi="Arial" w:cs="Arial"/>
          <w:sz w:val="22"/>
          <w:szCs w:val="22"/>
        </w:rPr>
        <w:t>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32816E0F" w14:textId="1D92C048" w:rsidR="00963100" w:rsidRDefault="00224D42" w:rsidP="007772EC">
      <w:pPr>
        <w:kinsoku w:val="0"/>
        <w:overflowPunct w:val="0"/>
        <w:autoSpaceDE/>
        <w:autoSpaceDN/>
        <w:adjustRightInd/>
        <w:spacing w:before="260" w:line="253" w:lineRule="exact"/>
        <w:ind w:left="1440"/>
        <w:jc w:val="both"/>
        <w:textAlignment w:val="baseline"/>
        <w:rPr>
          <w:rFonts w:ascii="Arial" w:hAnsi="Arial" w:cs="Arial"/>
          <w:spacing w:val="14"/>
          <w:sz w:val="22"/>
          <w:szCs w:val="22"/>
        </w:rPr>
      </w:pPr>
      <w:r w:rsidRPr="00224D42">
        <w:rPr>
          <w:rFonts w:ascii="Arial" w:hAnsi="Arial" w:cs="Arial"/>
          <w:spacing w:val="14"/>
          <w:sz w:val="22"/>
          <w:szCs w:val="22"/>
        </w:rPr>
        <w:t>J.</w:t>
      </w:r>
      <w:r w:rsidR="00963100">
        <w:rPr>
          <w:rFonts w:ascii="Arial" w:hAnsi="Arial" w:cs="Arial"/>
          <w:spacing w:val="14"/>
          <w:sz w:val="22"/>
          <w:szCs w:val="22"/>
        </w:rPr>
        <w:t xml:space="preserve">4.6.4 </w:t>
      </w:r>
      <w:r w:rsidR="00963100" w:rsidRPr="007772EC">
        <w:rPr>
          <w:rFonts w:ascii="Arial" w:hAnsi="Arial" w:cs="Arial"/>
          <w:i/>
          <w:iCs/>
          <w:spacing w:val="14"/>
          <w:sz w:val="22"/>
          <w:szCs w:val="22"/>
        </w:rPr>
        <w:t xml:space="preserve">SHET </w:t>
      </w:r>
      <w:r w:rsidR="00834901" w:rsidRPr="007772EC">
        <w:rPr>
          <w:rFonts w:ascii="Arial" w:hAnsi="Arial" w:cs="Arial"/>
          <w:i/>
          <w:iCs/>
          <w:spacing w:val="14"/>
          <w:sz w:val="22"/>
          <w:szCs w:val="22"/>
        </w:rPr>
        <w:t>m</w:t>
      </w:r>
      <w:r w:rsidR="00963100" w:rsidRPr="007772EC">
        <w:rPr>
          <w:rFonts w:ascii="Arial" w:hAnsi="Arial" w:cs="Arial"/>
          <w:i/>
          <w:iCs/>
          <w:spacing w:val="14"/>
          <w:sz w:val="22"/>
          <w:szCs w:val="22"/>
        </w:rPr>
        <w:t>embers</w:t>
      </w:r>
    </w:p>
    <w:p w14:paraId="7475C32F" w14:textId="5BD6AA90" w:rsidR="00963100" w:rsidRDefault="00224D42" w:rsidP="007772EC">
      <w:pPr>
        <w:tabs>
          <w:tab w:val="left" w:pos="1728"/>
        </w:tabs>
        <w:kinsoku w:val="0"/>
        <w:overflowPunct w:val="0"/>
        <w:autoSpaceDE/>
        <w:autoSpaceDN/>
        <w:adjustRightInd/>
        <w:spacing w:before="247" w:line="251"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4.6.4.1</w:t>
      </w:r>
      <w:r w:rsidR="00963100">
        <w:rPr>
          <w:rFonts w:ascii="Arial" w:hAnsi="Arial" w:cs="Arial"/>
          <w:sz w:val="22"/>
          <w:szCs w:val="22"/>
        </w:rPr>
        <w:tab/>
      </w:r>
      <w:r w:rsidR="00AB5FE3" w:rsidRPr="00AB5FE3">
        <w:rPr>
          <w:rFonts w:ascii="Arial" w:hAnsi="Arial" w:cs="Arial"/>
          <w:i/>
          <w:iCs/>
          <w:sz w:val="22"/>
          <w:szCs w:val="22"/>
        </w:rPr>
        <w:t>SHET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4CDC86D" w14:textId="045CE726" w:rsidR="00963100" w:rsidRDefault="00224D42" w:rsidP="007772EC">
      <w:pPr>
        <w:kinsoku w:val="0"/>
        <w:overflowPunct w:val="0"/>
        <w:autoSpaceDE/>
        <w:autoSpaceDN/>
        <w:adjustRightInd/>
        <w:spacing w:before="237" w:line="253" w:lineRule="exact"/>
        <w:ind w:left="1440"/>
        <w:jc w:val="both"/>
        <w:textAlignment w:val="baseline"/>
        <w:rPr>
          <w:rFonts w:ascii="Arial" w:hAnsi="Arial" w:cs="Arial"/>
          <w:spacing w:val="15"/>
          <w:sz w:val="22"/>
          <w:szCs w:val="22"/>
        </w:rPr>
      </w:pPr>
      <w:r w:rsidRPr="00224D42">
        <w:rPr>
          <w:rFonts w:ascii="Arial" w:hAnsi="Arial" w:cs="Arial"/>
          <w:spacing w:val="15"/>
          <w:sz w:val="22"/>
          <w:szCs w:val="22"/>
        </w:rPr>
        <w:t>J.</w:t>
      </w:r>
      <w:r w:rsidR="00963100">
        <w:rPr>
          <w:rFonts w:ascii="Arial" w:hAnsi="Arial" w:cs="Arial"/>
          <w:spacing w:val="15"/>
          <w:sz w:val="22"/>
          <w:szCs w:val="22"/>
        </w:rPr>
        <w:t xml:space="preserve">4.6.5 SPT </w:t>
      </w:r>
      <w:r w:rsidR="00834901">
        <w:rPr>
          <w:rFonts w:ascii="Arial" w:hAnsi="Arial" w:cs="Arial"/>
          <w:i/>
          <w:iCs/>
          <w:spacing w:val="15"/>
          <w:sz w:val="22"/>
          <w:szCs w:val="22"/>
        </w:rPr>
        <w:t>m</w:t>
      </w:r>
      <w:r w:rsidR="00AB5FE3" w:rsidRPr="00AB5FE3">
        <w:rPr>
          <w:rFonts w:ascii="Arial" w:hAnsi="Arial" w:cs="Arial"/>
          <w:i/>
          <w:iCs/>
          <w:spacing w:val="15"/>
          <w:sz w:val="22"/>
          <w:szCs w:val="22"/>
        </w:rPr>
        <w:t>embers</w:t>
      </w:r>
    </w:p>
    <w:p w14:paraId="14A3AD16" w14:textId="1B8BB210" w:rsidR="00963100" w:rsidRDefault="00224D42" w:rsidP="007772EC">
      <w:pPr>
        <w:tabs>
          <w:tab w:val="left" w:pos="2268"/>
        </w:tabs>
        <w:kinsoku w:val="0"/>
        <w:overflowPunct w:val="0"/>
        <w:autoSpaceDE/>
        <w:autoSpaceDN/>
        <w:adjustRightInd/>
        <w:spacing w:before="241" w:line="253" w:lineRule="exact"/>
        <w:ind w:left="3010" w:hanging="850"/>
        <w:jc w:val="both"/>
        <w:textAlignment w:val="baseline"/>
        <w:rPr>
          <w:rFonts w:ascii="Arial" w:hAnsi="Arial" w:cs="Arial"/>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4.6.5.1</w:t>
      </w:r>
      <w:r w:rsidR="008E4863" w:rsidRPr="008E4863">
        <w:rPr>
          <w:rFonts w:ascii="Arial" w:hAnsi="Arial" w:cs="Arial"/>
          <w:i/>
          <w:iCs/>
          <w:spacing w:val="1"/>
          <w:sz w:val="22"/>
          <w:szCs w:val="22"/>
        </w:rPr>
        <w:t>SPT</w:t>
      </w:r>
      <w:r w:rsidR="00963100">
        <w:rPr>
          <w:rFonts w:ascii="Arial" w:hAnsi="Arial" w:cs="Arial"/>
          <w:spacing w:val="1"/>
          <w:sz w:val="22"/>
          <w:szCs w:val="22"/>
        </w:rPr>
        <w:t xml:space="preserve"> is entitled to nominate two </w:t>
      </w:r>
      <w:r w:rsidR="00834901">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to attend </w:t>
      </w:r>
      <w:r w:rsidR="0083490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and may</w:t>
      </w:r>
      <w:r w:rsidR="00AF1A27">
        <w:rPr>
          <w:rFonts w:ascii="Arial" w:hAnsi="Arial" w:cs="Arial"/>
          <w:spacing w:val="1"/>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633DCD0" w14:textId="40AA454D" w:rsidR="00963100" w:rsidRDefault="00224D42" w:rsidP="007772EC">
      <w:pPr>
        <w:kinsoku w:val="0"/>
        <w:overflowPunct w:val="0"/>
        <w:autoSpaceDE/>
        <w:autoSpaceDN/>
        <w:adjustRightInd/>
        <w:spacing w:before="241" w:line="253"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4.6.6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ffshore </w:t>
      </w:r>
      <w:r w:rsidR="0036374D">
        <w:rPr>
          <w:rFonts w:ascii="Arial" w:hAnsi="Arial" w:cs="Arial"/>
          <w:i/>
          <w:iCs/>
          <w:spacing w:val="5"/>
          <w:sz w:val="22"/>
          <w:szCs w:val="22"/>
        </w:rPr>
        <w:t>t</w:t>
      </w:r>
      <w:r w:rsidR="00963100" w:rsidRPr="007772EC">
        <w:rPr>
          <w:rFonts w:ascii="Arial" w:hAnsi="Arial" w:cs="Arial"/>
          <w:i/>
          <w:iCs/>
          <w:spacing w:val="5"/>
          <w:sz w:val="22"/>
          <w:szCs w:val="22"/>
        </w:rPr>
        <w:t xml:space="preserve">ransmission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wner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p>
    <w:p w14:paraId="6EAAFDC3" w14:textId="2CC43670" w:rsidR="00963100" w:rsidRDefault="00224D42" w:rsidP="007772EC">
      <w:pPr>
        <w:tabs>
          <w:tab w:val="left" w:pos="1728"/>
        </w:tabs>
        <w:kinsoku w:val="0"/>
        <w:overflowPunct w:val="0"/>
        <w:autoSpaceDE/>
        <w:autoSpaceDN/>
        <w:adjustRightInd/>
        <w:spacing w:before="237" w:line="253" w:lineRule="exact"/>
        <w:ind w:left="3600" w:hanging="144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4.6.6.1</w:t>
      </w:r>
      <w:r w:rsidR="00963100">
        <w:rPr>
          <w:rFonts w:ascii="Arial" w:hAnsi="Arial" w:cs="Arial"/>
          <w:sz w:val="22"/>
          <w:szCs w:val="22"/>
        </w:rPr>
        <w:tab/>
      </w:r>
      <w:r w:rsidR="002B6C45" w:rsidRPr="002B6C45">
        <w:rPr>
          <w:rFonts w:ascii="Arial" w:hAnsi="Arial" w:cs="Arial"/>
          <w:i/>
          <w:iCs/>
          <w:sz w:val="22"/>
          <w:szCs w:val="22"/>
        </w:rPr>
        <w:t xml:space="preserve">Offshore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may appoint not more than two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not more than two </w:t>
      </w:r>
      <w:r w:rsidR="00D669F4" w:rsidRPr="00D669F4">
        <w:rPr>
          <w:rFonts w:ascii="Arial" w:hAnsi="Arial" w:cs="Arial"/>
          <w:sz w:val="22"/>
          <w:szCs w:val="22"/>
        </w:rPr>
        <w:t>Alternate</w:t>
      </w:r>
      <w:r w:rsidR="00963100">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every second year from 01 April 2012 in accordance with Annex 1. Any person shall be eligible for reappointment on expiry of their term.</w:t>
      </w:r>
    </w:p>
    <w:p w14:paraId="30D618C1" w14:textId="5C813FDC" w:rsidR="00963100" w:rsidRDefault="00224D42" w:rsidP="007772EC">
      <w:pPr>
        <w:kinsoku w:val="0"/>
        <w:overflowPunct w:val="0"/>
        <w:autoSpaceDE/>
        <w:autoSpaceDN/>
        <w:adjustRightInd/>
        <w:spacing w:before="236" w:line="253" w:lineRule="exact"/>
        <w:ind w:left="3600" w:hanging="1440"/>
        <w:jc w:val="both"/>
        <w:textAlignment w:val="baseline"/>
        <w:rPr>
          <w:rFonts w:ascii="Arial" w:hAnsi="Arial" w:cs="Arial"/>
          <w:sz w:val="22"/>
          <w:szCs w:val="22"/>
        </w:rPr>
      </w:pPr>
      <w:r w:rsidRPr="00224D42">
        <w:rPr>
          <w:rFonts w:ascii="Arial" w:hAnsi="Arial" w:cs="Arial"/>
          <w:spacing w:val="5"/>
          <w:sz w:val="22"/>
          <w:szCs w:val="22"/>
        </w:rPr>
        <w:t>J.</w:t>
      </w:r>
      <w:r w:rsidR="00963100">
        <w:rPr>
          <w:rFonts w:ascii="Arial" w:hAnsi="Arial" w:cs="Arial"/>
          <w:spacing w:val="5"/>
          <w:sz w:val="22"/>
          <w:szCs w:val="22"/>
        </w:rPr>
        <w:t>4.6.6.2</w:t>
      </w:r>
      <w:r w:rsidR="00963100">
        <w:rPr>
          <w:rFonts w:ascii="Arial" w:hAnsi="Arial" w:cs="Arial"/>
          <w:spacing w:val="5"/>
          <w:sz w:val="22"/>
          <w:szCs w:val="22"/>
        </w:rPr>
        <w:tab/>
      </w:r>
      <w:r w:rsidR="002B6C45" w:rsidRPr="002B6C45">
        <w:rPr>
          <w:rFonts w:ascii="Arial" w:hAnsi="Arial" w:cs="Arial"/>
          <w:i/>
          <w:iCs/>
          <w:spacing w:val="5"/>
          <w:sz w:val="22"/>
          <w:szCs w:val="22"/>
        </w:rPr>
        <w:t xml:space="preserve">Offshore </w:t>
      </w:r>
      <w:r w:rsidR="0036374D">
        <w:rPr>
          <w:rFonts w:ascii="Arial" w:hAnsi="Arial" w:cs="Arial"/>
          <w:i/>
          <w:iCs/>
          <w:spacing w:val="5"/>
          <w:sz w:val="22"/>
          <w:szCs w:val="22"/>
        </w:rPr>
        <w:t>t</w:t>
      </w:r>
      <w:r w:rsidR="002B6C45" w:rsidRPr="002B6C45">
        <w:rPr>
          <w:rFonts w:ascii="Arial" w:hAnsi="Arial" w:cs="Arial"/>
          <w:i/>
          <w:iCs/>
          <w:spacing w:val="5"/>
          <w:sz w:val="22"/>
          <w:szCs w:val="22"/>
        </w:rPr>
        <w:t xml:space="preserve">ransmission </w:t>
      </w:r>
      <w:r w:rsidR="0036374D">
        <w:rPr>
          <w:rFonts w:ascii="Arial" w:hAnsi="Arial" w:cs="Arial"/>
          <w:i/>
          <w:iCs/>
          <w:spacing w:val="5"/>
          <w:sz w:val="22"/>
          <w:szCs w:val="22"/>
        </w:rPr>
        <w:t>o</w:t>
      </w:r>
      <w:r w:rsidR="002B6C45" w:rsidRPr="002B6C45">
        <w:rPr>
          <w:rFonts w:ascii="Arial" w:hAnsi="Arial" w:cs="Arial"/>
          <w:i/>
          <w:iCs/>
          <w:spacing w:val="5"/>
          <w:sz w:val="22"/>
          <w:szCs w:val="22"/>
        </w:rPr>
        <w:t>wner</w:t>
      </w:r>
      <w:r w:rsidR="00963100">
        <w:rPr>
          <w:rFonts w:ascii="Arial" w:hAnsi="Arial" w:cs="Arial"/>
          <w:spacing w:val="5"/>
          <w:sz w:val="22"/>
          <w:szCs w:val="22"/>
        </w:rPr>
        <w:t xml:space="preserve">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r w:rsidR="00963100">
        <w:rPr>
          <w:rFonts w:ascii="Arial" w:hAnsi="Arial" w:cs="Arial"/>
          <w:spacing w:val="5"/>
          <w:sz w:val="22"/>
          <w:szCs w:val="22"/>
        </w:rPr>
        <w:t xml:space="preserve"> shall have the duty to impartially </w:t>
      </w:r>
      <w:r w:rsidR="00963100">
        <w:rPr>
          <w:rFonts w:ascii="Arial" w:hAnsi="Arial" w:cs="Arial"/>
          <w:sz w:val="22"/>
          <w:szCs w:val="22"/>
        </w:rPr>
        <w:t xml:space="preserve">represent the views of the </w:t>
      </w:r>
      <w:r w:rsidR="0036374D">
        <w:rPr>
          <w:rFonts w:ascii="Arial" w:hAnsi="Arial" w:cs="Arial"/>
          <w:i/>
          <w:iCs/>
          <w:sz w:val="22"/>
          <w:szCs w:val="22"/>
        </w:rPr>
        <w:t>o</w:t>
      </w:r>
      <w:r w:rsidR="002B6C45" w:rsidRPr="002B6C45">
        <w:rPr>
          <w:rFonts w:ascii="Arial" w:hAnsi="Arial" w:cs="Arial"/>
          <w:i/>
          <w:iCs/>
          <w:sz w:val="22"/>
          <w:szCs w:val="22"/>
        </w:rPr>
        <w:t xml:space="preserve">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that they represent.</w:t>
      </w:r>
    </w:p>
    <w:p w14:paraId="208061C8" w14:textId="70C5D3D4" w:rsidR="00963100" w:rsidRDefault="00224D42" w:rsidP="007772EC">
      <w:pPr>
        <w:kinsoku w:val="0"/>
        <w:overflowPunct w:val="0"/>
        <w:autoSpaceDE/>
        <w:autoSpaceDN/>
        <w:adjustRightInd/>
        <w:spacing w:before="236" w:line="253" w:lineRule="exact"/>
        <w:ind w:left="2171" w:hanging="731"/>
        <w:jc w:val="both"/>
        <w:textAlignment w:val="baseline"/>
        <w:rPr>
          <w:rFonts w:ascii="Arial" w:hAnsi="Arial" w:cs="Arial"/>
          <w:spacing w:val="12"/>
          <w:sz w:val="22"/>
          <w:szCs w:val="22"/>
        </w:rPr>
      </w:pPr>
      <w:r w:rsidRPr="00224D42">
        <w:rPr>
          <w:rFonts w:ascii="Arial" w:hAnsi="Arial" w:cs="Arial"/>
          <w:spacing w:val="12"/>
          <w:sz w:val="22"/>
          <w:szCs w:val="22"/>
        </w:rPr>
        <w:t>J.</w:t>
      </w:r>
      <w:r w:rsidR="00963100">
        <w:rPr>
          <w:rFonts w:ascii="Arial" w:hAnsi="Arial" w:cs="Arial"/>
          <w:spacing w:val="12"/>
          <w:sz w:val="22"/>
          <w:szCs w:val="22"/>
        </w:rPr>
        <w:t xml:space="preserve">4.6.7 </w:t>
      </w:r>
      <w:r w:rsidR="00963100" w:rsidRPr="007772EC">
        <w:rPr>
          <w:rFonts w:ascii="Arial" w:hAnsi="Arial" w:cs="Arial"/>
          <w:i/>
          <w:iCs/>
          <w:spacing w:val="12"/>
          <w:sz w:val="22"/>
          <w:szCs w:val="22"/>
        </w:rPr>
        <w:t xml:space="preserve">Generator </w:t>
      </w:r>
      <w:r w:rsidR="0036374D">
        <w:rPr>
          <w:rFonts w:ascii="Arial" w:hAnsi="Arial" w:cs="Arial"/>
          <w:i/>
          <w:iCs/>
          <w:spacing w:val="12"/>
          <w:sz w:val="22"/>
          <w:szCs w:val="22"/>
        </w:rPr>
        <w:t>m</w:t>
      </w:r>
      <w:r w:rsidR="00963100" w:rsidRPr="007772EC">
        <w:rPr>
          <w:rFonts w:ascii="Arial" w:hAnsi="Arial" w:cs="Arial"/>
          <w:i/>
          <w:iCs/>
          <w:spacing w:val="12"/>
          <w:sz w:val="22"/>
          <w:szCs w:val="22"/>
        </w:rPr>
        <w:t>ember</w:t>
      </w:r>
    </w:p>
    <w:p w14:paraId="7D550E8F" w14:textId="352ED106" w:rsidR="00963100" w:rsidRDefault="00224D42" w:rsidP="007772EC">
      <w:pPr>
        <w:tabs>
          <w:tab w:val="left" w:pos="1728"/>
        </w:tabs>
        <w:kinsoku w:val="0"/>
        <w:overflowPunct w:val="0"/>
        <w:autoSpaceDE/>
        <w:autoSpaceDN/>
        <w:adjustRightInd/>
        <w:spacing w:before="242" w:line="251" w:lineRule="exact"/>
        <w:ind w:left="2977" w:hanging="850"/>
        <w:jc w:val="both"/>
        <w:textAlignment w:val="baseline"/>
        <w:rPr>
          <w:rFonts w:ascii="Arial" w:hAnsi="Arial" w:cs="Arial"/>
          <w:sz w:val="22"/>
          <w:szCs w:val="22"/>
        </w:rPr>
      </w:pPr>
      <w:r w:rsidRPr="00224D42">
        <w:rPr>
          <w:rFonts w:ascii="Arial" w:hAnsi="Arial" w:cs="Arial"/>
          <w:spacing w:val="-1"/>
          <w:sz w:val="22"/>
          <w:szCs w:val="22"/>
        </w:rPr>
        <w:t>J.</w:t>
      </w:r>
      <w:r w:rsidR="00963100">
        <w:rPr>
          <w:rFonts w:ascii="Arial" w:hAnsi="Arial" w:cs="Arial"/>
          <w:spacing w:val="-1"/>
          <w:sz w:val="22"/>
          <w:szCs w:val="22"/>
        </w:rPr>
        <w:t>4.6.7.1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36374D">
        <w:rPr>
          <w:rFonts w:ascii="Arial" w:hAnsi="Arial" w:cs="Arial"/>
          <w:i/>
          <w:iCs/>
          <w:sz w:val="22"/>
          <w:szCs w:val="22"/>
        </w:rPr>
        <w:t>g</w:t>
      </w:r>
      <w:r w:rsidR="00AB5FE3" w:rsidRPr="00AB5FE3">
        <w:rPr>
          <w:rFonts w:ascii="Arial" w:hAnsi="Arial" w:cs="Arial"/>
          <w:i/>
          <w:iCs/>
          <w:sz w:val="22"/>
          <w:szCs w:val="22"/>
        </w:rPr>
        <w:t>enerators</w:t>
      </w:r>
      <w:r w:rsidR="00963100" w:rsidRPr="001E7396">
        <w:rPr>
          <w:rFonts w:ascii="Arial" w:hAnsi="Arial" w:cs="Arial"/>
          <w:sz w:val="22"/>
          <w:szCs w:val="22"/>
        </w:rPr>
        <w:t>.</w:t>
      </w:r>
    </w:p>
    <w:p w14:paraId="382EDC1B" w14:textId="00DDF483" w:rsidR="00963100" w:rsidRDefault="00224D42" w:rsidP="007772EC">
      <w:pPr>
        <w:tabs>
          <w:tab w:val="left" w:pos="1728"/>
        </w:tabs>
        <w:kinsoku w:val="0"/>
        <w:overflowPunct w:val="0"/>
        <w:autoSpaceDE/>
        <w:autoSpaceDN/>
        <w:adjustRightInd/>
        <w:spacing w:before="237"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4.6.7.2</w:t>
      </w:r>
      <w:r w:rsidR="00963100">
        <w:rPr>
          <w:rFonts w:ascii="Arial" w:hAnsi="Arial" w:cs="Arial"/>
          <w:sz w:val="22"/>
          <w:szCs w:val="22"/>
        </w:rPr>
        <w:tab/>
        <w:t xml:space="preserve">The agreed representative body is entitled to nominate a </w:t>
      </w:r>
      <w:r w:rsidR="0036374D">
        <w:rPr>
          <w:rFonts w:ascii="Arial" w:hAnsi="Arial" w:cs="Arial"/>
          <w:sz w:val="22"/>
          <w:szCs w:val="22"/>
        </w:rPr>
        <w:t>m</w:t>
      </w:r>
      <w:r w:rsidR="00963100" w:rsidRPr="007772EC">
        <w:rPr>
          <w:rFonts w:ascii="Arial" w:hAnsi="Arial" w:cs="Arial"/>
          <w:i/>
          <w:iCs/>
          <w:sz w:val="22"/>
          <w:szCs w:val="22"/>
        </w:rPr>
        <w:t>ember</w:t>
      </w:r>
      <w:r w:rsidR="00963100" w:rsidRPr="007772EC">
        <w:rPr>
          <w:rFonts w:ascii="Arial" w:hAnsi="Arial" w:cs="Arial"/>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w:t>
      </w:r>
      <w:r w:rsidR="00963100" w:rsidRPr="00AB5FE3">
        <w:rPr>
          <w:rFonts w:ascii="Arial" w:hAnsi="Arial" w:cs="Arial"/>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BEC4D5" w14:textId="5DFA02E1" w:rsidR="00963100" w:rsidRDefault="00224D42" w:rsidP="007772EC">
      <w:pPr>
        <w:kinsoku w:val="0"/>
        <w:overflowPunct w:val="0"/>
        <w:autoSpaceDE/>
        <w:autoSpaceDN/>
        <w:adjustRightInd/>
        <w:spacing w:before="232" w:line="253" w:lineRule="exact"/>
        <w:ind w:left="144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4.6.8 </w:t>
      </w:r>
      <w:r w:rsidR="00963100" w:rsidRPr="007772EC">
        <w:rPr>
          <w:rFonts w:ascii="Arial" w:hAnsi="Arial" w:cs="Arial"/>
          <w:i/>
          <w:iCs/>
          <w:spacing w:val="2"/>
          <w:sz w:val="22"/>
          <w:szCs w:val="22"/>
        </w:rPr>
        <w:t xml:space="preserve">Network </w:t>
      </w:r>
      <w:r w:rsidR="0036374D">
        <w:rPr>
          <w:rFonts w:ascii="Arial" w:hAnsi="Arial" w:cs="Arial"/>
          <w:i/>
          <w:iCs/>
          <w:spacing w:val="2"/>
          <w:sz w:val="22"/>
          <w:szCs w:val="22"/>
        </w:rPr>
        <w:t>o</w:t>
      </w:r>
      <w:r w:rsidR="00963100" w:rsidRPr="007772EC">
        <w:rPr>
          <w:rFonts w:ascii="Arial" w:hAnsi="Arial" w:cs="Arial"/>
          <w:i/>
          <w:iCs/>
          <w:spacing w:val="2"/>
          <w:sz w:val="22"/>
          <w:szCs w:val="22"/>
        </w:rPr>
        <w:t>perator</w:t>
      </w:r>
      <w:r w:rsidR="00963100">
        <w:rPr>
          <w:rFonts w:ascii="Arial" w:hAnsi="Arial" w:cs="Arial"/>
          <w:spacing w:val="2"/>
          <w:sz w:val="22"/>
          <w:szCs w:val="22"/>
        </w:rPr>
        <w:t xml:space="preserve"> </w:t>
      </w:r>
      <w:r w:rsidR="0036374D" w:rsidRPr="007772EC">
        <w:rPr>
          <w:rFonts w:ascii="Arial" w:hAnsi="Arial" w:cs="Arial"/>
          <w:i/>
          <w:iCs/>
          <w:spacing w:val="2"/>
          <w:sz w:val="22"/>
          <w:szCs w:val="22"/>
        </w:rPr>
        <w:t>m</w:t>
      </w:r>
      <w:r w:rsidR="00963100" w:rsidRPr="007772EC">
        <w:rPr>
          <w:rFonts w:ascii="Arial" w:hAnsi="Arial" w:cs="Arial"/>
          <w:i/>
          <w:iCs/>
          <w:spacing w:val="2"/>
          <w:sz w:val="22"/>
          <w:szCs w:val="22"/>
        </w:rPr>
        <w:t>ember</w:t>
      </w:r>
    </w:p>
    <w:p w14:paraId="043FFAFC" w14:textId="22F71428" w:rsidR="00963100" w:rsidRPr="007772EC"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i/>
          <w:iCs/>
          <w:sz w:val="22"/>
          <w:szCs w:val="22"/>
        </w:rPr>
      </w:pPr>
      <w:r w:rsidRPr="00224D42">
        <w:rPr>
          <w:rFonts w:ascii="Arial" w:hAnsi="Arial" w:cs="Arial"/>
          <w:spacing w:val="-1"/>
          <w:sz w:val="22"/>
          <w:szCs w:val="22"/>
        </w:rPr>
        <w:t>J.</w:t>
      </w:r>
      <w:r w:rsidR="00963100">
        <w:rPr>
          <w:rFonts w:ascii="Arial" w:hAnsi="Arial" w:cs="Arial"/>
          <w:spacing w:val="-1"/>
          <w:sz w:val="22"/>
          <w:szCs w:val="22"/>
        </w:rPr>
        <w:t>4.6.8.1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404790">
        <w:rPr>
          <w:rFonts w:ascii="Arial" w:hAnsi="Arial" w:cs="Arial"/>
          <w:i/>
          <w:iCs/>
          <w:sz w:val="22"/>
          <w:szCs w:val="22"/>
        </w:rPr>
        <w:t>n</w:t>
      </w:r>
      <w:r w:rsidR="00963100" w:rsidRPr="007772EC">
        <w:rPr>
          <w:rFonts w:ascii="Arial" w:hAnsi="Arial" w:cs="Arial"/>
          <w:i/>
          <w:iCs/>
          <w:sz w:val="22"/>
          <w:szCs w:val="22"/>
        </w:rPr>
        <w:t xml:space="preserve">etwork </w:t>
      </w:r>
      <w:r w:rsidR="00404790">
        <w:rPr>
          <w:rFonts w:ascii="Arial" w:hAnsi="Arial" w:cs="Arial"/>
          <w:i/>
          <w:iCs/>
          <w:sz w:val="22"/>
          <w:szCs w:val="22"/>
        </w:rPr>
        <w:t>o</w:t>
      </w:r>
      <w:r w:rsidR="00963100" w:rsidRPr="007772EC">
        <w:rPr>
          <w:rFonts w:ascii="Arial" w:hAnsi="Arial" w:cs="Arial"/>
          <w:i/>
          <w:iCs/>
          <w:sz w:val="22"/>
          <w:szCs w:val="22"/>
        </w:rPr>
        <w:t>perators.</w:t>
      </w:r>
    </w:p>
    <w:p w14:paraId="130DCF04" w14:textId="6F151EDF" w:rsidR="00963100"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4.6.8.2</w:t>
      </w:r>
      <w:r w:rsidR="00963100">
        <w:rPr>
          <w:rFonts w:ascii="Arial" w:hAnsi="Arial" w:cs="Arial"/>
          <w:sz w:val="22"/>
          <w:szCs w:val="22"/>
        </w:rPr>
        <w:tab/>
        <w:t>The agreed representative body is entitled to nominate a</w:t>
      </w:r>
      <w:r w:rsidR="00963100" w:rsidRPr="007772EC">
        <w:rPr>
          <w:rFonts w:ascii="Arial" w:hAnsi="Arial" w:cs="Arial"/>
          <w:i/>
          <w:iCs/>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 </w:t>
      </w:r>
      <w:r w:rsidR="0036374D">
        <w:rPr>
          <w:rFonts w:ascii="Arial" w:hAnsi="Arial" w:cs="Arial"/>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13CB92E4" w14:textId="5D9EE57E" w:rsidR="00963100" w:rsidRDefault="00963100" w:rsidP="007772EC">
      <w:pPr>
        <w:kinsoku w:val="0"/>
        <w:overflowPunct w:val="0"/>
        <w:autoSpaceDE/>
        <w:autoSpaceDN/>
        <w:adjustRightInd/>
        <w:spacing w:before="243" w:line="252" w:lineRule="exact"/>
        <w:ind w:left="1560" w:right="72"/>
        <w:jc w:val="both"/>
        <w:textAlignment w:val="baseline"/>
        <w:rPr>
          <w:rFonts w:ascii="Arial" w:hAnsi="Arial" w:cs="Arial"/>
          <w:sz w:val="22"/>
          <w:szCs w:val="22"/>
        </w:rPr>
      </w:pPr>
      <w:r>
        <w:rPr>
          <w:rFonts w:ascii="Arial" w:hAnsi="Arial" w:cs="Arial"/>
          <w:sz w:val="22"/>
          <w:szCs w:val="22"/>
        </w:rPr>
        <w:t xml:space="preserve">For the avoidance of doubt the </w:t>
      </w:r>
      <w:r w:rsidR="0036374D">
        <w:rPr>
          <w:rFonts w:ascii="Arial" w:hAnsi="Arial" w:cs="Arial"/>
          <w:i/>
          <w:iCs/>
          <w:sz w:val="22"/>
          <w:szCs w:val="22"/>
        </w:rPr>
        <w:t>g</w:t>
      </w:r>
      <w:r w:rsidR="00AB5FE3" w:rsidRPr="00AB5FE3">
        <w:rPr>
          <w:rFonts w:ascii="Arial" w:hAnsi="Arial" w:cs="Arial"/>
          <w:i/>
          <w:iCs/>
          <w:sz w:val="22"/>
          <w:szCs w:val="22"/>
        </w:rPr>
        <w:t>enerator</w:t>
      </w:r>
      <w:r>
        <w:rPr>
          <w:rFonts w:ascii="Arial" w:hAnsi="Arial" w:cs="Arial"/>
          <w:sz w:val="22"/>
          <w:szCs w:val="22"/>
        </w:rPr>
        <w:t xml:space="preserve"> and </w:t>
      </w:r>
      <w:r w:rsidR="0036374D">
        <w:rPr>
          <w:rFonts w:ascii="Arial" w:hAnsi="Arial" w:cs="Arial"/>
          <w:i/>
          <w:iCs/>
          <w:sz w:val="22"/>
          <w:szCs w:val="22"/>
        </w:rPr>
        <w:t>n</w:t>
      </w:r>
      <w:r w:rsidR="00781215">
        <w:rPr>
          <w:rFonts w:ascii="Arial" w:hAnsi="Arial" w:cs="Arial"/>
          <w:i/>
          <w:iCs/>
          <w:sz w:val="22"/>
          <w:szCs w:val="22"/>
        </w:rPr>
        <w:t xml:space="preserve">etwork </w:t>
      </w:r>
      <w:r w:rsidR="0036374D">
        <w:rPr>
          <w:rFonts w:ascii="Arial" w:hAnsi="Arial" w:cs="Arial"/>
          <w:i/>
          <w:iCs/>
          <w:sz w:val="22"/>
          <w:szCs w:val="22"/>
        </w:rPr>
        <w:t>o</w:t>
      </w:r>
      <w:r w:rsidR="00781215">
        <w:rPr>
          <w:rFonts w:ascii="Arial" w:hAnsi="Arial" w:cs="Arial"/>
          <w:i/>
          <w:iCs/>
          <w:sz w:val="22"/>
          <w:szCs w:val="22"/>
        </w:rPr>
        <w:t>perator</w:t>
      </w:r>
      <w:r>
        <w:rPr>
          <w:rFonts w:ascii="Arial" w:hAnsi="Arial" w:cs="Arial"/>
          <w:sz w:val="22"/>
          <w:szCs w:val="22"/>
        </w:rPr>
        <w:t xml:space="preserve"> representative bodies, the </w:t>
      </w:r>
      <w:r w:rsidR="00AB5FE3" w:rsidRPr="00AB5FE3">
        <w:rPr>
          <w:rFonts w:ascii="Arial" w:hAnsi="Arial" w:cs="Arial"/>
          <w:i/>
          <w:iCs/>
          <w:sz w:val="22"/>
          <w:szCs w:val="22"/>
        </w:rPr>
        <w:t>ISOP</w:t>
      </w:r>
      <w:r>
        <w:rPr>
          <w:rFonts w:ascii="Arial" w:hAnsi="Arial" w:cs="Arial"/>
          <w:sz w:val="22"/>
          <w:szCs w:val="22"/>
        </w:rPr>
        <w:t xml:space="preserve">, </w:t>
      </w:r>
      <w:r w:rsidR="00AB5FE3" w:rsidRPr="00AB5FE3">
        <w:rPr>
          <w:rFonts w:ascii="Arial" w:hAnsi="Arial" w:cs="Arial"/>
          <w:i/>
          <w:iCs/>
          <w:sz w:val="22"/>
          <w:szCs w:val="22"/>
        </w:rPr>
        <w:t>NGET</w:t>
      </w:r>
      <w:r>
        <w:rPr>
          <w:rFonts w:ascii="Arial" w:hAnsi="Arial" w:cs="Arial"/>
          <w:sz w:val="22"/>
          <w:szCs w:val="22"/>
        </w:rPr>
        <w:t xml:space="preserve">, </w:t>
      </w:r>
      <w:r w:rsidR="00AB5FE3" w:rsidRPr="00AB5FE3">
        <w:rPr>
          <w:rFonts w:ascii="Arial" w:hAnsi="Arial" w:cs="Arial"/>
          <w:i/>
          <w:iCs/>
          <w:sz w:val="22"/>
          <w:szCs w:val="22"/>
        </w:rPr>
        <w:t>SHET</w:t>
      </w:r>
      <w:r>
        <w:rPr>
          <w:rFonts w:ascii="Arial" w:hAnsi="Arial" w:cs="Arial"/>
          <w:sz w:val="22"/>
          <w:szCs w:val="22"/>
        </w:rPr>
        <w:t xml:space="preserve"> and </w:t>
      </w:r>
      <w:r w:rsidR="008E4863" w:rsidRPr="008E4863">
        <w:rPr>
          <w:rFonts w:ascii="Arial" w:hAnsi="Arial" w:cs="Arial"/>
          <w:i/>
          <w:iCs/>
          <w:sz w:val="22"/>
          <w:szCs w:val="22"/>
        </w:rPr>
        <w:t>SPT</w:t>
      </w:r>
      <w:r>
        <w:rPr>
          <w:rFonts w:ascii="Arial" w:hAnsi="Arial" w:cs="Arial"/>
          <w:sz w:val="22"/>
          <w:szCs w:val="22"/>
        </w:rPr>
        <w:t xml:space="preserve"> are not required to identify </w:t>
      </w:r>
      <w:r w:rsidR="00D669F4" w:rsidRPr="00D669F4">
        <w:rPr>
          <w:rFonts w:ascii="Arial" w:hAnsi="Arial" w:cs="Arial"/>
          <w:sz w:val="22"/>
          <w:szCs w:val="22"/>
        </w:rPr>
        <w:t>Alternate</w:t>
      </w:r>
      <w:r>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as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are appointed, removed and reappointed by giving notice to the </w:t>
      </w:r>
      <w:r w:rsidR="00AB5FE3" w:rsidRPr="00AB5FE3">
        <w:rPr>
          <w:rFonts w:ascii="Arial" w:hAnsi="Arial" w:cs="Arial"/>
          <w:i/>
          <w:iCs/>
          <w:sz w:val="22"/>
          <w:szCs w:val="22"/>
        </w:rPr>
        <w:t>Secretary</w:t>
      </w:r>
      <w:r>
        <w:rPr>
          <w:rFonts w:ascii="Arial" w:hAnsi="Arial" w:cs="Arial"/>
          <w:sz w:val="22"/>
          <w:szCs w:val="22"/>
        </w:rPr>
        <w:t>.</w:t>
      </w:r>
    </w:p>
    <w:p w14:paraId="03CEDE6B" w14:textId="0FDB651E" w:rsidR="00963100" w:rsidRDefault="00224D42" w:rsidP="008F0E1B">
      <w:pPr>
        <w:tabs>
          <w:tab w:val="left" w:pos="720"/>
        </w:tabs>
        <w:kinsoku w:val="0"/>
        <w:overflowPunct w:val="0"/>
        <w:autoSpaceDE/>
        <w:autoSpaceDN/>
        <w:adjustRightInd/>
        <w:spacing w:before="23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4.7</w:t>
      </w:r>
      <w:r w:rsidR="00963100">
        <w:rPr>
          <w:rFonts w:ascii="Arial" w:hAnsi="Arial" w:cs="Arial"/>
          <w:spacing w:val="-1"/>
          <w:sz w:val="22"/>
          <w:szCs w:val="22"/>
        </w:rPr>
        <w:tab/>
        <w:t>Meeting Frequency</w:t>
      </w:r>
    </w:p>
    <w:p w14:paraId="10ADEE8D" w14:textId="4573FD97" w:rsidR="00963100" w:rsidRDefault="00224D42" w:rsidP="007772EC">
      <w:pPr>
        <w:tabs>
          <w:tab w:val="left" w:pos="1872"/>
        </w:tabs>
        <w:kinsoku w:val="0"/>
        <w:overflowPunct w:val="0"/>
        <w:autoSpaceDE/>
        <w:autoSpaceDN/>
        <w:adjustRightInd/>
        <w:spacing w:before="237" w:line="253" w:lineRule="exact"/>
        <w:ind w:left="2116"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4.7.1</w:t>
      </w:r>
      <w:r w:rsidR="00963100">
        <w:rPr>
          <w:rFonts w:ascii="Arial" w:hAnsi="Arial" w:cs="Arial"/>
          <w:sz w:val="22"/>
          <w:szCs w:val="22"/>
        </w:rPr>
        <w:tab/>
        <w:t xml:space="preserve">All meetings shall be called by the </w:t>
      </w:r>
      <w:r w:rsidR="00AB5FE3" w:rsidRPr="00AB5FE3">
        <w:rPr>
          <w:rFonts w:ascii="Arial" w:hAnsi="Arial" w:cs="Arial"/>
          <w:i/>
          <w:iCs/>
          <w:sz w:val="22"/>
          <w:szCs w:val="22"/>
        </w:rPr>
        <w:t>Secretary</w:t>
      </w:r>
      <w:r w:rsidR="00963100">
        <w:rPr>
          <w:rFonts w:ascii="Arial" w:hAnsi="Arial" w:cs="Arial"/>
          <w:sz w:val="22"/>
          <w:szCs w:val="22"/>
        </w:rPr>
        <w:t xml:space="preserve"> giving notice to </w:t>
      </w:r>
      <w:r w:rsidR="00AB5FE3" w:rsidRPr="00AB5FE3">
        <w:rPr>
          <w:rFonts w:ascii="Arial" w:hAnsi="Arial" w:cs="Arial"/>
          <w:i/>
          <w:iCs/>
          <w:sz w:val="22"/>
          <w:szCs w:val="22"/>
        </w:rPr>
        <w:t>Members</w:t>
      </w:r>
      <w:r w:rsidR="00963100">
        <w:rPr>
          <w:rFonts w:ascii="Arial" w:hAnsi="Arial" w:cs="Arial"/>
          <w:sz w:val="22"/>
          <w:szCs w:val="22"/>
        </w:rPr>
        <w:t xml:space="preserve"> at</w:t>
      </w:r>
      <w:r w:rsidR="00AF1A27">
        <w:rPr>
          <w:rFonts w:ascii="Arial" w:hAnsi="Arial" w:cs="Arial"/>
          <w:sz w:val="22"/>
          <w:szCs w:val="22"/>
        </w:rPr>
        <w:t xml:space="preserve"> </w:t>
      </w:r>
      <w:r w:rsidR="00963100">
        <w:rPr>
          <w:rFonts w:ascii="Arial" w:hAnsi="Arial" w:cs="Arial"/>
          <w:sz w:val="22"/>
          <w:szCs w:val="22"/>
        </w:rPr>
        <w:t xml:space="preserve">least 15 </w:t>
      </w:r>
      <w:r w:rsidR="0036374D">
        <w:rPr>
          <w:rFonts w:ascii="Arial" w:hAnsi="Arial" w:cs="Arial"/>
          <w:i/>
          <w:iCs/>
          <w:sz w:val="22"/>
          <w:szCs w:val="22"/>
        </w:rPr>
        <w:t>b</w:t>
      </w:r>
      <w:r w:rsidR="00963100" w:rsidRPr="007772EC">
        <w:rPr>
          <w:rFonts w:ascii="Arial" w:hAnsi="Arial" w:cs="Arial"/>
          <w:i/>
          <w:iCs/>
          <w:sz w:val="22"/>
          <w:szCs w:val="22"/>
        </w:rPr>
        <w:t xml:space="preserve">usiness </w:t>
      </w:r>
      <w:r w:rsidR="0036374D">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that date of the next meeting or such other shorter period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may agree.</w:t>
      </w:r>
      <w:r w:rsidR="00323325">
        <w:rPr>
          <w:rFonts w:ascii="Arial" w:hAnsi="Arial" w:cs="Arial"/>
          <w:sz w:val="22"/>
          <w:szCs w:val="22"/>
        </w:rPr>
        <w:t xml:space="preserve"> </w:t>
      </w:r>
      <w:r w:rsidR="00963100">
        <w:rPr>
          <w:rFonts w:ascii="Arial" w:hAnsi="Arial" w:cs="Arial"/>
          <w:sz w:val="22"/>
          <w:szCs w:val="22"/>
        </w:rPr>
        <w:t>The notice shall set out the date, time and place of the meeting.</w:t>
      </w:r>
    </w:p>
    <w:p w14:paraId="7BA55A5B" w14:textId="77777777" w:rsidR="00963100" w:rsidRDefault="00963100" w:rsidP="007772EC">
      <w:pPr>
        <w:kinsoku w:val="0"/>
        <w:overflowPunct w:val="0"/>
        <w:autoSpaceDE/>
        <w:autoSpaceDN/>
        <w:adjustRightInd/>
        <w:spacing w:before="7" w:line="252" w:lineRule="exact"/>
        <w:ind w:left="1418" w:right="432" w:hanging="698"/>
        <w:textAlignment w:val="baseline"/>
        <w:rPr>
          <w:rFonts w:ascii="Arial" w:hAnsi="Arial" w:cs="Arial"/>
          <w:sz w:val="22"/>
          <w:szCs w:val="22"/>
        </w:rPr>
      </w:pPr>
    </w:p>
    <w:p w14:paraId="11884BAC" w14:textId="4CB2F379" w:rsidR="00963100" w:rsidRDefault="00224D42" w:rsidP="007772EC">
      <w:pPr>
        <w:kinsoku w:val="0"/>
        <w:overflowPunct w:val="0"/>
        <w:autoSpaceDE/>
        <w:autoSpaceDN/>
        <w:adjustRightInd/>
        <w:spacing w:before="4" w:line="253" w:lineRule="exact"/>
        <w:ind w:left="2116" w:right="72"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4.7.2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hold a minimum of 4 meetings per calendar year at regular intervals as agreed by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Attendance at such </w:t>
      </w:r>
      <w:r w:rsidR="00963100">
        <w:rPr>
          <w:rFonts w:ascii="Arial" w:hAnsi="Arial" w:cs="Arial"/>
          <w:sz w:val="22"/>
          <w:szCs w:val="22"/>
        </w:rPr>
        <w:lastRenderedPageBreak/>
        <w:t xml:space="preserve">meetings may be in person, by teleconference or video conference or in any alternative manner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and such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will be counted as present for the purposes of the quorum.</w:t>
      </w:r>
    </w:p>
    <w:p w14:paraId="34CBCDA4" w14:textId="4F57040E" w:rsidR="00963100" w:rsidRDefault="00224D42" w:rsidP="00963100">
      <w:pPr>
        <w:tabs>
          <w:tab w:val="left" w:pos="720"/>
        </w:tabs>
        <w:kinsoku w:val="0"/>
        <w:overflowPunct w:val="0"/>
        <w:autoSpaceDE/>
        <w:autoSpaceDN/>
        <w:adjustRightInd/>
        <w:spacing w:before="236" w:line="253" w:lineRule="exact"/>
        <w:ind w:right="72"/>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4.8</w:t>
      </w:r>
      <w:r w:rsidR="00963100">
        <w:rPr>
          <w:rFonts w:ascii="Arial" w:hAnsi="Arial" w:cs="Arial"/>
          <w:spacing w:val="-1"/>
          <w:sz w:val="22"/>
          <w:szCs w:val="22"/>
        </w:rPr>
        <w:tab/>
        <w:t>Meeting Administration</w:t>
      </w:r>
    </w:p>
    <w:p w14:paraId="099CE359" w14:textId="1738BB22" w:rsidR="00963100" w:rsidRDefault="00224D42" w:rsidP="007772EC">
      <w:pPr>
        <w:kinsoku w:val="0"/>
        <w:overflowPunct w:val="0"/>
        <w:autoSpaceDE/>
        <w:autoSpaceDN/>
        <w:adjustRightInd/>
        <w:spacing w:before="245"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4.8.1 The </w:t>
      </w:r>
      <w:r w:rsidR="00AB5FE3" w:rsidRPr="00AB5FE3">
        <w:rPr>
          <w:rFonts w:ascii="Arial" w:hAnsi="Arial" w:cs="Arial"/>
          <w:i/>
          <w:iCs/>
          <w:sz w:val="22"/>
          <w:szCs w:val="22"/>
        </w:rPr>
        <w:t>Secretary</w:t>
      </w:r>
      <w:r w:rsidR="00963100">
        <w:rPr>
          <w:rFonts w:ascii="Arial" w:hAnsi="Arial" w:cs="Arial"/>
          <w:sz w:val="22"/>
          <w:szCs w:val="22"/>
        </w:rPr>
        <w:t xml:space="preserve"> will make available to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not less than </w:t>
      </w:r>
      <w:r w:rsidR="00963100" w:rsidRPr="00AB5FE3">
        <w:rPr>
          <w:rFonts w:ascii="Arial" w:hAnsi="Arial" w:cs="Arial"/>
          <w:sz w:val="22"/>
          <w:szCs w:val="22"/>
        </w:rPr>
        <w:t xml:space="preserve">10 </w:t>
      </w:r>
      <w:r w:rsidR="0036374D" w:rsidRPr="007772EC">
        <w:rPr>
          <w:rFonts w:ascii="Arial" w:hAnsi="Arial" w:cs="Arial"/>
          <w:i/>
          <w:iCs/>
          <w:sz w:val="22"/>
          <w:szCs w:val="22"/>
        </w:rPr>
        <w:t>b</w:t>
      </w:r>
      <w:r w:rsidR="00963100" w:rsidRPr="007772EC">
        <w:rPr>
          <w:rFonts w:ascii="Arial" w:hAnsi="Arial" w:cs="Arial"/>
          <w:i/>
          <w:iCs/>
          <w:sz w:val="22"/>
          <w:szCs w:val="22"/>
        </w:rPr>
        <w:t xml:space="preserve">usiness </w:t>
      </w:r>
      <w:r w:rsidR="0036374D" w:rsidRPr="007772EC">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the date of the meeting or such other shorter period as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 agenda of the matters for consideration at the meeting and any supporting papers for discussion.</w:t>
      </w:r>
    </w:p>
    <w:p w14:paraId="62CA8DD8" w14:textId="29E25301"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4.8.2 An omission to send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documents to a person entitled to receive them under sub-paragraph </w:t>
      </w:r>
      <w:r w:rsidR="0036374D">
        <w:rPr>
          <w:rFonts w:ascii="Arial" w:hAnsi="Arial" w:cs="Arial"/>
          <w:sz w:val="22"/>
          <w:szCs w:val="22"/>
        </w:rPr>
        <w:t>J.</w:t>
      </w:r>
      <w:r w:rsidR="00963100">
        <w:rPr>
          <w:rFonts w:ascii="Arial" w:hAnsi="Arial" w:cs="Arial"/>
          <w:sz w:val="22"/>
          <w:szCs w:val="22"/>
        </w:rPr>
        <w:t xml:space="preserve">4.9.2 shall not prevent a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from proceeding unless otherwise directed by the </w:t>
      </w:r>
      <w:r w:rsidR="0036374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0FB0805F" w14:textId="5667D9DD" w:rsidR="00963100" w:rsidRDefault="00224D42" w:rsidP="007772EC">
      <w:pPr>
        <w:kinsoku w:val="0"/>
        <w:overflowPunct w:val="0"/>
        <w:autoSpaceDE/>
        <w:autoSpaceDN/>
        <w:adjustRightInd/>
        <w:spacing w:before="247" w:line="252" w:lineRule="exact"/>
        <w:ind w:left="2160" w:right="72"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4.8.3 As soon as is practicable after each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prepare and send to the </w:t>
      </w:r>
      <w:r w:rsidR="0036374D">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and the </w:t>
      </w:r>
      <w:r w:rsidR="0036374D">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minutes of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which shall be approved (or amended and approved) by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at the next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after they were so sent and, when approved,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publish the approved minutes (excluding any matter which it was agreed at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was not appropriate for such publication)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01397B61" w14:textId="5CA87C45" w:rsidR="00963100" w:rsidRPr="007772EC" w:rsidRDefault="00224D42" w:rsidP="007772EC">
      <w:pPr>
        <w:pStyle w:val="NoSpacing"/>
        <w:rPr>
          <w:rFonts w:ascii="Arial" w:hAnsi="Arial" w:cs="Arial"/>
          <w:sz w:val="22"/>
          <w:szCs w:val="22"/>
        </w:rPr>
      </w:pPr>
      <w:r w:rsidRPr="1B015587">
        <w:rPr>
          <w:rFonts w:ascii="Arial" w:hAnsi="Arial" w:cs="Arial"/>
          <w:sz w:val="22"/>
          <w:szCs w:val="22"/>
        </w:rPr>
        <w:t>J.</w:t>
      </w:r>
      <w:r w:rsidR="00963100" w:rsidRPr="1B015587">
        <w:rPr>
          <w:rFonts w:ascii="Arial" w:hAnsi="Arial" w:cs="Arial"/>
          <w:sz w:val="22"/>
          <w:szCs w:val="22"/>
        </w:rPr>
        <w:t xml:space="preserve">4.9 </w:t>
      </w:r>
      <w:r w:rsidR="00661A21">
        <w:rPr>
          <w:rFonts w:ascii="Arial" w:hAnsi="Arial" w:cs="Arial"/>
          <w:sz w:val="22"/>
          <w:szCs w:val="22"/>
        </w:rPr>
        <w:tab/>
      </w:r>
      <w:r w:rsidR="00963100" w:rsidRPr="1B015587">
        <w:rPr>
          <w:rFonts w:ascii="Arial" w:hAnsi="Arial" w:cs="Arial"/>
          <w:sz w:val="22"/>
          <w:szCs w:val="22"/>
        </w:rPr>
        <w:t>Quorum</w:t>
      </w:r>
    </w:p>
    <w:p w14:paraId="153EFAED" w14:textId="3AE24D4D" w:rsidR="00963100" w:rsidRDefault="00224D42" w:rsidP="007772EC">
      <w:pPr>
        <w:kinsoku w:val="0"/>
        <w:overflowPunct w:val="0"/>
        <w:autoSpaceDE/>
        <w:autoSpaceDN/>
        <w:adjustRightInd/>
        <w:spacing w:before="254" w:line="245"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4.9.1 Subject to sub-paragraph </w:t>
      </w:r>
      <w:r w:rsidR="0036374D">
        <w:rPr>
          <w:rFonts w:ascii="Arial" w:hAnsi="Arial" w:cs="Arial"/>
          <w:sz w:val="22"/>
          <w:szCs w:val="22"/>
        </w:rPr>
        <w:t>J.</w:t>
      </w:r>
      <w:r w:rsidR="00963100">
        <w:rPr>
          <w:rFonts w:ascii="Arial" w:hAnsi="Arial" w:cs="Arial"/>
          <w:sz w:val="22"/>
          <w:szCs w:val="22"/>
        </w:rPr>
        <w:t xml:space="preserve">4.9.3, no business shall be transacted at any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unless a </w:t>
      </w:r>
      <w:r w:rsidR="0036374D">
        <w:rPr>
          <w:rFonts w:ascii="Arial" w:hAnsi="Arial" w:cs="Arial"/>
          <w:sz w:val="22"/>
          <w:szCs w:val="22"/>
        </w:rPr>
        <w:t>q</w:t>
      </w:r>
      <w:r w:rsidR="00963100">
        <w:rPr>
          <w:rFonts w:ascii="Arial" w:hAnsi="Arial" w:cs="Arial"/>
          <w:sz w:val="22"/>
          <w:szCs w:val="22"/>
        </w:rPr>
        <w:t xml:space="preserve">uorum (as defined in sub-paragraph </w:t>
      </w:r>
      <w:r w:rsidR="0036374D">
        <w:rPr>
          <w:rFonts w:ascii="Arial" w:hAnsi="Arial" w:cs="Arial"/>
          <w:sz w:val="22"/>
          <w:szCs w:val="22"/>
        </w:rPr>
        <w:t>J.</w:t>
      </w:r>
      <w:r w:rsidR="00963100">
        <w:rPr>
          <w:rFonts w:ascii="Arial" w:hAnsi="Arial" w:cs="Arial"/>
          <w:sz w:val="22"/>
          <w:szCs w:val="22"/>
        </w:rPr>
        <w:t>4.9.2) is present.</w:t>
      </w:r>
    </w:p>
    <w:p w14:paraId="2C2D22E7" w14:textId="3C622413" w:rsidR="00963100" w:rsidRDefault="00224D42" w:rsidP="007772EC">
      <w:pPr>
        <w:kinsoku w:val="0"/>
        <w:overflowPunct w:val="0"/>
        <w:autoSpaceDE/>
        <w:autoSpaceDN/>
        <w:adjustRightInd/>
        <w:spacing w:before="250"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4.9.2 A quorum shall be constituted where there is at least one </w:t>
      </w:r>
      <w:r w:rsidR="0036374D">
        <w:rPr>
          <w:rFonts w:ascii="Arial" w:hAnsi="Arial" w:cs="Arial"/>
          <w:spacing w:val="-1"/>
          <w:sz w:val="22"/>
          <w:szCs w:val="22"/>
        </w:rPr>
        <w:t>m</w:t>
      </w:r>
      <w:r w:rsidR="00963100" w:rsidRPr="007772EC">
        <w:rPr>
          <w:rFonts w:ascii="Arial" w:hAnsi="Arial" w:cs="Arial"/>
          <w:spacing w:val="-1"/>
          <w:sz w:val="22"/>
          <w:szCs w:val="22"/>
        </w:rPr>
        <w:t>ember</w:t>
      </w:r>
      <w:r w:rsidR="00963100">
        <w:rPr>
          <w:rFonts w:ascii="Arial" w:hAnsi="Arial" w:cs="Arial"/>
          <w:spacing w:val="-1"/>
          <w:sz w:val="22"/>
          <w:szCs w:val="22"/>
        </w:rPr>
        <w:t xml:space="preserve"> representing each of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sidRPr="00A905A1">
        <w:rPr>
          <w:rFonts w:ascii="Arial" w:hAnsi="Arial" w:cs="Arial"/>
          <w:spacing w:val="-1"/>
          <w:sz w:val="22"/>
          <w:szCs w:val="22"/>
        </w:rPr>
        <w:t>,</w:t>
      </w:r>
      <w:r w:rsidR="00963100" w:rsidRPr="00207ADC">
        <w:rPr>
          <w:rFonts w:ascii="Arial" w:hAnsi="Arial" w:cs="Arial"/>
          <w:b/>
          <w:bCs/>
          <w:spacing w:val="-1"/>
          <w:sz w:val="22"/>
          <w:szCs w:val="22"/>
        </w:rPr>
        <w:t xml:space="preserve"> </w:t>
      </w:r>
      <w:r w:rsidR="00AB5FE3" w:rsidRPr="00AB5FE3">
        <w:rPr>
          <w:rFonts w:ascii="Arial" w:hAnsi="Arial" w:cs="Arial"/>
          <w:i/>
          <w:iCs/>
          <w:spacing w:val="-1"/>
          <w:sz w:val="22"/>
          <w:szCs w:val="22"/>
        </w:rPr>
        <w:t>SPT</w:t>
      </w:r>
      <w:r w:rsidR="00963100">
        <w:rPr>
          <w:rFonts w:ascii="Arial" w:hAnsi="Arial" w:cs="Arial"/>
          <w:spacing w:val="-1"/>
          <w:sz w:val="22"/>
          <w:szCs w:val="22"/>
        </w:rPr>
        <w:t xml:space="preserve"> and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unless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and 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has been notified in writing by a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representing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Pr>
          <w:rFonts w:ascii="Arial" w:hAnsi="Arial" w:cs="Arial"/>
          <w:spacing w:val="-1"/>
          <w:sz w:val="22"/>
          <w:szCs w:val="22"/>
        </w:rPr>
        <w:t xml:space="preserve">, </w:t>
      </w:r>
      <w:r w:rsidR="00AB5FE3" w:rsidRPr="00AB5FE3">
        <w:rPr>
          <w:rFonts w:ascii="Arial" w:hAnsi="Arial" w:cs="Arial"/>
          <w:i/>
          <w:iCs/>
          <w:spacing w:val="-1"/>
          <w:sz w:val="22"/>
          <w:szCs w:val="22"/>
        </w:rPr>
        <w:t>SPT</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or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that the matters to be discussed at such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do not materially affect it and in which case that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(with the consent of the other </w:t>
      </w:r>
      <w:r w:rsidR="0036374D">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forming the quorum) may waive their right to attend.</w:t>
      </w:r>
    </w:p>
    <w:p w14:paraId="5AA0BDDD" w14:textId="4B4BE00F" w:rsidR="00963100" w:rsidRDefault="00224D42" w:rsidP="007772EC">
      <w:pPr>
        <w:kinsoku w:val="0"/>
        <w:overflowPunct w:val="0"/>
        <w:autoSpaceDE/>
        <w:autoSpaceDN/>
        <w:adjustRightInd/>
        <w:spacing w:before="238" w:line="253"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4.9.3 Where a quorum is not present, the </w:t>
      </w:r>
      <w:r w:rsidR="00AB5FE3" w:rsidRPr="00AB5FE3">
        <w:rPr>
          <w:rFonts w:ascii="Arial" w:hAnsi="Arial" w:cs="Arial"/>
          <w:i/>
          <w:iCs/>
          <w:sz w:val="22"/>
          <w:szCs w:val="22"/>
        </w:rPr>
        <w:t>Secretary</w:t>
      </w:r>
      <w:r w:rsidR="00963100">
        <w:rPr>
          <w:rFonts w:ascii="Arial" w:hAnsi="Arial" w:cs="Arial"/>
          <w:sz w:val="22"/>
          <w:szCs w:val="22"/>
        </w:rPr>
        <w:t xml:space="preserve"> shall seek to adjourn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to a later date unless it is the third consecutive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that has been required to be adjourned as a consequence of the failure to attend by a particular </w:t>
      </w:r>
      <w:r w:rsidR="0036374D">
        <w:rPr>
          <w:rFonts w:ascii="Arial" w:hAnsi="Arial" w:cs="Arial"/>
          <w:i/>
          <w:iCs/>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in which case,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shall nonetheless proceed and subsequent ratification of decisions taken at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by such non-attending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shall not be required unless the lack of attendance by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(on any of the three occasions) was as a consequence of an omission to send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the details of the </w:t>
      </w:r>
      <w:r w:rsidR="0022105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required pursuant to sub</w:t>
      </w:r>
      <w:r w:rsidR="00963100">
        <w:rPr>
          <w:rFonts w:ascii="Arial" w:hAnsi="Arial" w:cs="Arial"/>
          <w:sz w:val="22"/>
          <w:szCs w:val="22"/>
        </w:rPr>
        <w:softHyphen/>
        <w:t xml:space="preserve">paragraph </w:t>
      </w:r>
      <w:r w:rsidR="00221051">
        <w:rPr>
          <w:rFonts w:ascii="Arial" w:hAnsi="Arial" w:cs="Arial"/>
          <w:sz w:val="22"/>
          <w:szCs w:val="22"/>
        </w:rPr>
        <w:t>J.</w:t>
      </w:r>
      <w:r w:rsidR="00963100">
        <w:rPr>
          <w:rFonts w:ascii="Arial" w:hAnsi="Arial" w:cs="Arial"/>
          <w:sz w:val="22"/>
          <w:szCs w:val="22"/>
        </w:rPr>
        <w:t>4.9.2.</w:t>
      </w:r>
    </w:p>
    <w:p w14:paraId="24ACA643" w14:textId="6A43938C" w:rsidR="00963100" w:rsidRDefault="00224D42" w:rsidP="00963100">
      <w:pPr>
        <w:kinsoku w:val="0"/>
        <w:overflowPunct w:val="0"/>
        <w:autoSpaceDE/>
        <w:autoSpaceDN/>
        <w:adjustRightInd/>
        <w:spacing w:before="241" w:line="250" w:lineRule="exact"/>
        <w:ind w:right="72"/>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4.10 Attendance by Other Persons</w:t>
      </w:r>
    </w:p>
    <w:p w14:paraId="0E73267E" w14:textId="77777777" w:rsidR="00963100" w:rsidRDefault="00963100" w:rsidP="00963100">
      <w:pPr>
        <w:kinsoku w:val="0"/>
        <w:overflowPunct w:val="0"/>
        <w:autoSpaceDE/>
        <w:autoSpaceDN/>
        <w:adjustRightInd/>
        <w:spacing w:before="8" w:line="252" w:lineRule="exact"/>
        <w:ind w:left="1440" w:right="72" w:hanging="720"/>
        <w:jc w:val="both"/>
        <w:textAlignment w:val="baseline"/>
        <w:rPr>
          <w:rFonts w:ascii="Arial" w:hAnsi="Arial" w:cs="Arial"/>
          <w:spacing w:val="-1"/>
          <w:sz w:val="22"/>
          <w:szCs w:val="22"/>
        </w:rPr>
      </w:pPr>
    </w:p>
    <w:p w14:paraId="7298748E" w14:textId="4CADAC03" w:rsidR="00963100" w:rsidRDefault="00224D42" w:rsidP="007772EC">
      <w:pPr>
        <w:kinsoku w:val="0"/>
        <w:overflowPunct w:val="0"/>
        <w:autoSpaceDE/>
        <w:autoSpaceDN/>
        <w:adjustRightInd/>
        <w:spacing w:before="8"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 xml:space="preserve">4.10.1 A </w:t>
      </w:r>
      <w:r w:rsidR="00221051">
        <w:rPr>
          <w:rFonts w:ascii="Arial" w:hAnsi="Arial" w:cs="Arial"/>
          <w:i/>
          <w:iCs/>
          <w:spacing w:val="-1"/>
          <w:sz w:val="22"/>
          <w:szCs w:val="22"/>
        </w:rPr>
        <w:t>m</w:t>
      </w:r>
      <w:r w:rsidR="001047FD" w:rsidRPr="001047FD">
        <w:rPr>
          <w:rFonts w:ascii="Arial" w:hAnsi="Arial" w:cs="Arial"/>
          <w:i/>
          <w:iCs/>
          <w:spacing w:val="-1"/>
          <w:sz w:val="22"/>
          <w:szCs w:val="22"/>
        </w:rPr>
        <w:t>ember</w:t>
      </w:r>
      <w:r w:rsidR="00963100">
        <w:rPr>
          <w:rFonts w:ascii="Arial" w:hAnsi="Arial" w:cs="Arial"/>
          <w:spacing w:val="-1"/>
          <w:sz w:val="22"/>
          <w:szCs w:val="22"/>
        </w:rPr>
        <w:t xml:space="preserve"> may, with the agreement of the other </w:t>
      </w:r>
      <w:r w:rsidR="00221051">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w:t>
      </w:r>
      <w:r w:rsidR="00963100">
        <w:rPr>
          <w:rFonts w:ascii="Arial" w:hAnsi="Arial" w:cs="Arial"/>
          <w:spacing w:val="-1"/>
          <w:sz w:val="22"/>
          <w:szCs w:val="22"/>
        </w:rPr>
        <w:t xml:space="preserve"> invite any person other than a person already entitled to attend under Paragraph </w:t>
      </w:r>
      <w:r w:rsidR="00221051">
        <w:rPr>
          <w:rFonts w:ascii="Arial" w:hAnsi="Arial" w:cs="Arial"/>
          <w:spacing w:val="-1"/>
          <w:sz w:val="22"/>
          <w:szCs w:val="22"/>
        </w:rPr>
        <w:t>J.</w:t>
      </w:r>
      <w:r w:rsidR="00963100">
        <w:rPr>
          <w:rFonts w:ascii="Arial" w:hAnsi="Arial" w:cs="Arial"/>
          <w:spacing w:val="-1"/>
          <w:sz w:val="22"/>
          <w:szCs w:val="22"/>
        </w:rPr>
        <w:t xml:space="preserve">4.6 to attend any part of a </w:t>
      </w:r>
      <w:r w:rsidR="0022105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and to speak at such meeting, where that person so attends.</w:t>
      </w:r>
    </w:p>
    <w:p w14:paraId="5DBC620C" w14:textId="07D3EB64" w:rsidR="00963100" w:rsidRDefault="00224D42" w:rsidP="00963100">
      <w:pPr>
        <w:kinsoku w:val="0"/>
        <w:overflowPunct w:val="0"/>
        <w:autoSpaceDE/>
        <w:autoSpaceDN/>
        <w:adjustRightInd/>
        <w:spacing w:before="237" w:line="253" w:lineRule="exact"/>
        <w:textAlignment w:val="baseline"/>
        <w:rPr>
          <w:rFonts w:ascii="Arial" w:hAnsi="Arial" w:cs="Arial"/>
          <w:spacing w:val="7"/>
          <w:sz w:val="22"/>
          <w:szCs w:val="22"/>
        </w:rPr>
      </w:pPr>
      <w:r w:rsidRPr="00224D42">
        <w:rPr>
          <w:rFonts w:ascii="Arial" w:hAnsi="Arial" w:cs="Arial"/>
          <w:spacing w:val="7"/>
          <w:sz w:val="22"/>
          <w:szCs w:val="22"/>
        </w:rPr>
        <w:t>J.</w:t>
      </w:r>
      <w:r w:rsidR="00963100">
        <w:rPr>
          <w:rFonts w:ascii="Arial" w:hAnsi="Arial" w:cs="Arial"/>
          <w:spacing w:val="7"/>
          <w:sz w:val="22"/>
          <w:szCs w:val="22"/>
        </w:rPr>
        <w:t>4.11 Removal from Office</w:t>
      </w:r>
    </w:p>
    <w:p w14:paraId="1F0A46F2" w14:textId="33395D0D" w:rsidR="00963100" w:rsidRDefault="00224D42" w:rsidP="007772EC">
      <w:pPr>
        <w:kinsoku w:val="0"/>
        <w:overflowPunct w:val="0"/>
        <w:autoSpaceDE/>
        <w:autoSpaceDN/>
        <w:adjustRightInd/>
        <w:spacing w:before="246" w:line="253" w:lineRule="exact"/>
        <w:ind w:left="720"/>
        <w:jc w:val="center"/>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4.11.1 A person shall cease to hold office as a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an </w:t>
      </w:r>
      <w:r w:rsidR="00D669F4" w:rsidRPr="00D669F4">
        <w:rPr>
          <w:rFonts w:ascii="Arial" w:hAnsi="Arial" w:cs="Arial"/>
          <w:sz w:val="22"/>
          <w:szCs w:val="22"/>
        </w:rPr>
        <w:t>Alternate</w:t>
      </w:r>
      <w:r w:rsidR="00963100">
        <w:rPr>
          <w:rFonts w:ascii="Arial" w:hAnsi="Arial" w:cs="Arial"/>
          <w:sz w:val="22"/>
          <w:szCs w:val="22"/>
        </w:rPr>
        <w:t xml:space="preserve">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w:t>
      </w:r>
    </w:p>
    <w:p w14:paraId="7014D613" w14:textId="2790629F" w:rsidR="00963100" w:rsidRDefault="00963100" w:rsidP="007772EC">
      <w:pPr>
        <w:tabs>
          <w:tab w:val="left" w:pos="2977"/>
        </w:tabs>
        <w:kinsoku w:val="0"/>
        <w:overflowPunct w:val="0"/>
        <w:autoSpaceDE/>
        <w:autoSpaceDN/>
        <w:adjustRightInd/>
        <w:spacing w:before="232" w:line="253" w:lineRule="exact"/>
        <w:ind w:left="2977" w:hanging="850"/>
        <w:textAlignment w:val="baseline"/>
        <w:rPr>
          <w:rFonts w:ascii="Arial" w:hAnsi="Arial" w:cs="Arial"/>
          <w:spacing w:val="-1"/>
          <w:sz w:val="22"/>
          <w:szCs w:val="22"/>
        </w:rPr>
      </w:pPr>
      <w:r>
        <w:rPr>
          <w:rFonts w:ascii="Arial" w:hAnsi="Arial" w:cs="Arial"/>
          <w:spacing w:val="-2"/>
          <w:sz w:val="22"/>
          <w:szCs w:val="22"/>
        </w:rPr>
        <w:t>(a)</w:t>
      </w:r>
      <w:r>
        <w:rPr>
          <w:rFonts w:ascii="Arial" w:hAnsi="Arial" w:cs="Arial"/>
          <w:spacing w:val="-2"/>
          <w:sz w:val="22"/>
          <w:szCs w:val="22"/>
        </w:rPr>
        <w:tab/>
        <w:t xml:space="preserve">in the case of </w:t>
      </w:r>
      <w:r w:rsidR="0048640B">
        <w:rPr>
          <w:rFonts w:ascii="Arial" w:hAnsi="Arial" w:cs="Arial"/>
          <w:i/>
          <w:iCs/>
          <w:spacing w:val="-2"/>
          <w:sz w:val="22"/>
          <w:szCs w:val="22"/>
        </w:rPr>
        <w:t>o</w:t>
      </w:r>
      <w:r w:rsidR="002B6C45" w:rsidRPr="002B6C45">
        <w:rPr>
          <w:rFonts w:ascii="Arial" w:hAnsi="Arial" w:cs="Arial"/>
          <w:i/>
          <w:iCs/>
          <w:spacing w:val="-2"/>
          <w:sz w:val="22"/>
          <w:szCs w:val="22"/>
        </w:rPr>
        <w:t xml:space="preserve">ffshore </w:t>
      </w:r>
      <w:r w:rsidR="0048640B">
        <w:rPr>
          <w:rFonts w:ascii="Arial" w:hAnsi="Arial" w:cs="Arial"/>
          <w:i/>
          <w:iCs/>
          <w:spacing w:val="-2"/>
          <w:sz w:val="22"/>
          <w:szCs w:val="22"/>
        </w:rPr>
        <w:t>t</w:t>
      </w:r>
      <w:r w:rsidR="002B6C45" w:rsidRPr="002B6C45">
        <w:rPr>
          <w:rFonts w:ascii="Arial" w:hAnsi="Arial" w:cs="Arial"/>
          <w:i/>
          <w:iCs/>
          <w:spacing w:val="-2"/>
          <w:sz w:val="22"/>
          <w:szCs w:val="22"/>
        </w:rPr>
        <w:t xml:space="preserve">ransmission </w:t>
      </w:r>
      <w:r w:rsidR="0048640B">
        <w:rPr>
          <w:rFonts w:ascii="Arial" w:hAnsi="Arial" w:cs="Arial"/>
          <w:i/>
          <w:iCs/>
          <w:spacing w:val="-2"/>
          <w:sz w:val="22"/>
          <w:szCs w:val="22"/>
        </w:rPr>
        <w:t>o</w:t>
      </w:r>
      <w:r w:rsidR="002B6C45" w:rsidRPr="002B6C45">
        <w:rPr>
          <w:rFonts w:ascii="Arial" w:hAnsi="Arial" w:cs="Arial"/>
          <w:i/>
          <w:iCs/>
          <w:spacing w:val="-2"/>
          <w:sz w:val="22"/>
          <w:szCs w:val="22"/>
        </w:rPr>
        <w:t>wner</w:t>
      </w:r>
      <w:r>
        <w:rPr>
          <w:rFonts w:ascii="Arial" w:hAnsi="Arial" w:cs="Arial"/>
          <w:spacing w:val="-2"/>
          <w:sz w:val="22"/>
          <w:szCs w:val="22"/>
        </w:rPr>
        <w:t xml:space="preserve"> </w:t>
      </w:r>
      <w:r w:rsidR="0048640B">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only, upon expiry of</w:t>
      </w:r>
      <w:r w:rsidR="007A1511">
        <w:rPr>
          <w:rFonts w:ascii="Arial" w:hAnsi="Arial" w:cs="Arial"/>
          <w:spacing w:val="-2"/>
          <w:sz w:val="22"/>
          <w:szCs w:val="22"/>
        </w:rPr>
        <w:t xml:space="preserve"> </w:t>
      </w:r>
      <w:r>
        <w:rPr>
          <w:rFonts w:ascii="Arial" w:hAnsi="Arial" w:cs="Arial"/>
          <w:spacing w:val="-1"/>
          <w:sz w:val="22"/>
          <w:szCs w:val="22"/>
        </w:rPr>
        <w:t>their term of office unless re-appointed;</w:t>
      </w:r>
    </w:p>
    <w:p w14:paraId="6A6586D8" w14:textId="77777777" w:rsidR="00963100" w:rsidRDefault="00963100" w:rsidP="007772EC">
      <w:pPr>
        <w:tabs>
          <w:tab w:val="left" w:pos="2977"/>
        </w:tabs>
        <w:kinsoku w:val="0"/>
        <w:overflowPunct w:val="0"/>
        <w:autoSpaceDE/>
        <w:autoSpaceDN/>
        <w:adjustRightInd/>
        <w:spacing w:before="241" w:line="253" w:lineRule="exact"/>
        <w:ind w:left="2977" w:hanging="850"/>
        <w:textAlignment w:val="baseline"/>
        <w:rPr>
          <w:rFonts w:ascii="Arial" w:hAnsi="Arial" w:cs="Arial"/>
          <w:spacing w:val="-6"/>
          <w:sz w:val="22"/>
          <w:szCs w:val="22"/>
        </w:rPr>
      </w:pPr>
      <w:r>
        <w:rPr>
          <w:rFonts w:ascii="Arial" w:hAnsi="Arial" w:cs="Arial"/>
          <w:spacing w:val="-6"/>
          <w:sz w:val="22"/>
          <w:szCs w:val="22"/>
        </w:rPr>
        <w:t>(b)</w:t>
      </w:r>
      <w:r>
        <w:rPr>
          <w:rFonts w:ascii="Arial" w:hAnsi="Arial" w:cs="Arial"/>
          <w:spacing w:val="-6"/>
          <w:sz w:val="22"/>
          <w:szCs w:val="22"/>
        </w:rPr>
        <w:tab/>
        <w:t>if they:</w:t>
      </w:r>
    </w:p>
    <w:p w14:paraId="53F2F4B1" w14:textId="69244341"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textAlignment w:val="baseline"/>
        <w:rPr>
          <w:rFonts w:ascii="Arial" w:hAnsi="Arial" w:cs="Arial"/>
          <w:sz w:val="22"/>
          <w:szCs w:val="22"/>
        </w:rPr>
      </w:pPr>
      <w:r>
        <w:rPr>
          <w:rFonts w:ascii="Arial" w:hAnsi="Arial" w:cs="Arial"/>
          <w:sz w:val="22"/>
          <w:szCs w:val="22"/>
        </w:rPr>
        <w:t xml:space="preserve">resign by notice delivered to the </w:t>
      </w:r>
      <w:r w:rsidR="00AB5FE3" w:rsidRPr="00AB5FE3">
        <w:rPr>
          <w:rFonts w:ascii="Arial" w:hAnsi="Arial" w:cs="Arial"/>
          <w:i/>
          <w:iCs/>
          <w:sz w:val="22"/>
          <w:szCs w:val="22"/>
        </w:rPr>
        <w:t>Secretary</w:t>
      </w:r>
      <w:r>
        <w:rPr>
          <w:rFonts w:ascii="Arial" w:hAnsi="Arial" w:cs="Arial"/>
          <w:sz w:val="22"/>
          <w:szCs w:val="22"/>
        </w:rPr>
        <w:t>;</w:t>
      </w:r>
    </w:p>
    <w:p w14:paraId="2AA21D8B" w14:textId="39FFB8FC" w:rsidR="00963100" w:rsidRDefault="00963100" w:rsidP="007772EC">
      <w:pPr>
        <w:numPr>
          <w:ilvl w:val="0"/>
          <w:numId w:val="73"/>
        </w:numPr>
        <w:tabs>
          <w:tab w:val="clear" w:pos="2736"/>
          <w:tab w:val="num" w:pos="3503"/>
        </w:tabs>
        <w:kinsoku w:val="0"/>
        <w:overflowPunct w:val="0"/>
        <w:autoSpaceDE/>
        <w:autoSpaceDN/>
        <w:adjustRightInd/>
        <w:spacing w:before="249" w:line="250" w:lineRule="exact"/>
        <w:ind w:left="3503" w:right="72" w:hanging="668"/>
        <w:textAlignment w:val="baseline"/>
        <w:rPr>
          <w:rFonts w:ascii="Arial" w:hAnsi="Arial" w:cs="Arial"/>
          <w:sz w:val="22"/>
          <w:szCs w:val="22"/>
        </w:rPr>
      </w:pPr>
      <w:r>
        <w:rPr>
          <w:rFonts w:ascii="Arial" w:hAnsi="Arial" w:cs="Arial"/>
          <w:sz w:val="22"/>
          <w:szCs w:val="22"/>
        </w:rPr>
        <w:t>become bankrupt or make any arrangement or composition with their creditors generally;</w:t>
      </w:r>
    </w:p>
    <w:p w14:paraId="28541EE9" w14:textId="3453DBD3" w:rsidR="00963100" w:rsidRDefault="00963100" w:rsidP="007772EC">
      <w:pPr>
        <w:numPr>
          <w:ilvl w:val="0"/>
          <w:numId w:val="73"/>
        </w:numPr>
        <w:tabs>
          <w:tab w:val="clear" w:pos="2736"/>
          <w:tab w:val="num" w:pos="3503"/>
        </w:tabs>
        <w:kinsoku w:val="0"/>
        <w:overflowPunct w:val="0"/>
        <w:autoSpaceDE/>
        <w:autoSpaceDN/>
        <w:adjustRightInd/>
        <w:spacing w:before="244" w:line="252" w:lineRule="exact"/>
        <w:ind w:left="3503" w:right="72" w:hanging="668"/>
        <w:jc w:val="both"/>
        <w:textAlignment w:val="baseline"/>
        <w:rPr>
          <w:rFonts w:ascii="Arial" w:hAnsi="Arial" w:cs="Arial"/>
          <w:sz w:val="22"/>
          <w:szCs w:val="22"/>
        </w:rPr>
      </w:pPr>
      <w:r>
        <w:rPr>
          <w:rFonts w:ascii="Arial" w:hAnsi="Arial" w:cs="Arial"/>
          <w:sz w:val="22"/>
          <w:szCs w:val="22"/>
        </w:rPr>
        <w:t xml:space="preserve">are or may be suffering from a mental disorder and either are admitted to hospital in pursuance of an application under the Mental Health Act 1983 or the Mental Health (Scotland) Act 1960 or an order is made by a court having jurisdiction in matters concerning mental disorder for their detention or for the appointment of a receiver, </w:t>
      </w:r>
      <w:r>
        <w:rPr>
          <w:rFonts w:ascii="Arial" w:hAnsi="Arial" w:cs="Arial"/>
          <w:i/>
          <w:iCs/>
          <w:sz w:val="22"/>
          <w:szCs w:val="22"/>
        </w:rPr>
        <w:t xml:space="preserve">curator bonis </w:t>
      </w:r>
      <w:r>
        <w:rPr>
          <w:rFonts w:ascii="Arial" w:hAnsi="Arial" w:cs="Arial"/>
          <w:sz w:val="22"/>
          <w:szCs w:val="22"/>
        </w:rPr>
        <w:t>or other person with respect to their property or affairs;</w:t>
      </w:r>
    </w:p>
    <w:p w14:paraId="3E329A13" w14:textId="77777777" w:rsidR="00963100" w:rsidRDefault="00963100" w:rsidP="007772EC">
      <w:pPr>
        <w:numPr>
          <w:ilvl w:val="0"/>
          <w:numId w:val="73"/>
        </w:numPr>
        <w:tabs>
          <w:tab w:val="clear" w:pos="2736"/>
          <w:tab w:val="num" w:pos="3503"/>
        </w:tabs>
        <w:kinsoku w:val="0"/>
        <w:overflowPunct w:val="0"/>
        <w:autoSpaceDE/>
        <w:autoSpaceDN/>
        <w:adjustRightInd/>
        <w:spacing w:before="246" w:line="249" w:lineRule="exact"/>
        <w:ind w:left="3503" w:right="72" w:hanging="668"/>
        <w:jc w:val="both"/>
        <w:textAlignment w:val="baseline"/>
        <w:rPr>
          <w:rFonts w:ascii="Arial" w:hAnsi="Arial" w:cs="Arial"/>
          <w:sz w:val="22"/>
          <w:szCs w:val="22"/>
        </w:rPr>
      </w:pPr>
      <w:r>
        <w:rPr>
          <w:rFonts w:ascii="Arial" w:hAnsi="Arial" w:cs="Arial"/>
          <w:sz w:val="22"/>
          <w:szCs w:val="22"/>
        </w:rPr>
        <w:t>become prohibited by law from being a director of a company under the Companies Act 1985;</w:t>
      </w:r>
    </w:p>
    <w:p w14:paraId="364DA50B" w14:textId="77777777"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jc w:val="both"/>
        <w:textAlignment w:val="baseline"/>
        <w:rPr>
          <w:rFonts w:ascii="Arial" w:hAnsi="Arial" w:cs="Arial"/>
          <w:spacing w:val="-4"/>
          <w:sz w:val="22"/>
          <w:szCs w:val="22"/>
        </w:rPr>
      </w:pPr>
      <w:r>
        <w:rPr>
          <w:rFonts w:ascii="Arial" w:hAnsi="Arial" w:cs="Arial"/>
          <w:spacing w:val="-4"/>
          <w:sz w:val="22"/>
          <w:szCs w:val="22"/>
        </w:rPr>
        <w:t>die; or</w:t>
      </w:r>
    </w:p>
    <w:p w14:paraId="5BC15E2D" w14:textId="77777777" w:rsidR="00963100" w:rsidRDefault="00963100" w:rsidP="007772EC">
      <w:pPr>
        <w:numPr>
          <w:ilvl w:val="0"/>
          <w:numId w:val="73"/>
        </w:numPr>
        <w:tabs>
          <w:tab w:val="clear" w:pos="2736"/>
          <w:tab w:val="num" w:pos="3503"/>
        </w:tabs>
        <w:kinsoku w:val="0"/>
        <w:overflowPunct w:val="0"/>
        <w:autoSpaceDE/>
        <w:autoSpaceDN/>
        <w:adjustRightInd/>
        <w:spacing w:before="241" w:after="240" w:line="253" w:lineRule="exact"/>
        <w:ind w:left="3503" w:hanging="668"/>
        <w:jc w:val="both"/>
        <w:textAlignment w:val="baseline"/>
        <w:rPr>
          <w:rFonts w:ascii="Arial" w:hAnsi="Arial" w:cs="Arial"/>
          <w:sz w:val="22"/>
          <w:szCs w:val="22"/>
        </w:rPr>
      </w:pPr>
      <w:r>
        <w:rPr>
          <w:rFonts w:ascii="Arial" w:hAnsi="Arial" w:cs="Arial"/>
          <w:sz w:val="22"/>
          <w:szCs w:val="22"/>
        </w:rPr>
        <w:t>are convicted on an indictable offence; or</w:t>
      </w:r>
    </w:p>
    <w:p w14:paraId="4C31241F" w14:textId="4E7C9A48" w:rsidR="00963100" w:rsidRPr="007A1511" w:rsidRDefault="00963100" w:rsidP="007772EC">
      <w:pPr>
        <w:pStyle w:val="ListParagraph"/>
        <w:numPr>
          <w:ilvl w:val="0"/>
          <w:numId w:val="68"/>
        </w:numPr>
        <w:tabs>
          <w:tab w:val="clear" w:pos="3131"/>
          <w:tab w:val="left" w:pos="2160"/>
          <w:tab w:val="num" w:pos="2411"/>
        </w:tabs>
        <w:kinsoku w:val="0"/>
        <w:overflowPunct w:val="0"/>
        <w:autoSpaceDE/>
        <w:autoSpaceDN/>
        <w:adjustRightInd/>
        <w:spacing w:before="9" w:line="250" w:lineRule="exact"/>
        <w:ind w:left="2977" w:right="72" w:hanging="817"/>
        <w:jc w:val="both"/>
        <w:textAlignment w:val="baseline"/>
        <w:rPr>
          <w:rFonts w:ascii="Arial" w:hAnsi="Arial" w:cs="Arial"/>
          <w:sz w:val="22"/>
          <w:szCs w:val="22"/>
        </w:rPr>
      </w:pPr>
      <w:r w:rsidRPr="00C2734F">
        <w:rPr>
          <w:rFonts w:ascii="Arial" w:hAnsi="Arial" w:cs="Arial"/>
          <w:sz w:val="22"/>
          <w:szCs w:val="22"/>
        </w:rPr>
        <w:t xml:space="preserve">if the </w:t>
      </w:r>
      <w:r w:rsidR="00A133C4">
        <w:rPr>
          <w:rFonts w:ascii="Arial" w:hAnsi="Arial" w:cs="Arial"/>
          <w:i/>
          <w:sz w:val="22"/>
          <w:szCs w:val="22"/>
        </w:rPr>
        <w:t>p</w:t>
      </w:r>
      <w:r w:rsidR="00AB5FE3" w:rsidRPr="00C2734F">
        <w:rPr>
          <w:rFonts w:ascii="Arial" w:hAnsi="Arial" w:cs="Arial"/>
          <w:i/>
          <w:sz w:val="22"/>
          <w:szCs w:val="22"/>
        </w:rPr>
        <w:t>anel</w:t>
      </w:r>
      <w:r w:rsidRPr="00C2734F">
        <w:rPr>
          <w:rFonts w:ascii="Arial" w:hAnsi="Arial" w:cs="Arial"/>
          <w:sz w:val="22"/>
          <w:szCs w:val="22"/>
        </w:rPr>
        <w:t xml:space="preserve"> resolves (and the </w:t>
      </w:r>
      <w:r w:rsidR="00A133C4">
        <w:rPr>
          <w:rFonts w:ascii="Arial" w:hAnsi="Arial" w:cs="Arial"/>
          <w:i/>
          <w:sz w:val="22"/>
          <w:szCs w:val="22"/>
        </w:rPr>
        <w:t>a</w:t>
      </w:r>
      <w:r w:rsidR="00AB5FE3" w:rsidRPr="00C2734F">
        <w:rPr>
          <w:rFonts w:ascii="Arial" w:hAnsi="Arial" w:cs="Arial"/>
          <w:i/>
          <w:sz w:val="22"/>
          <w:szCs w:val="22"/>
        </w:rPr>
        <w:t>uthority</w:t>
      </w:r>
      <w:r w:rsidRPr="00C2734F">
        <w:rPr>
          <w:rFonts w:ascii="Arial" w:hAnsi="Arial" w:cs="Arial"/>
          <w:sz w:val="22"/>
          <w:szCs w:val="22"/>
        </w:rPr>
        <w:t xml:space="preserve"> does not veto such resolution by</w:t>
      </w:r>
      <w:r w:rsidR="007A1511" w:rsidRPr="007A1511">
        <w:rPr>
          <w:rFonts w:ascii="Arial" w:hAnsi="Arial" w:cs="Arial"/>
          <w:sz w:val="22"/>
          <w:szCs w:val="22"/>
        </w:rPr>
        <w:t xml:space="preserve"> </w:t>
      </w:r>
      <w:r w:rsidRPr="007A1511">
        <w:rPr>
          <w:rFonts w:ascii="Arial" w:hAnsi="Arial" w:cs="Arial"/>
          <w:sz w:val="22"/>
          <w:szCs w:val="22"/>
        </w:rPr>
        <w:t xml:space="preserve">notice in writing to the </w:t>
      </w:r>
      <w:r w:rsidR="00AB5FE3" w:rsidRPr="007A1511">
        <w:rPr>
          <w:rFonts w:ascii="Arial" w:hAnsi="Arial" w:cs="Arial"/>
          <w:i/>
          <w:iCs/>
          <w:sz w:val="22"/>
          <w:szCs w:val="22"/>
        </w:rPr>
        <w:t>Secretary</w:t>
      </w:r>
      <w:r w:rsidRPr="007A1511">
        <w:rPr>
          <w:rFonts w:ascii="Arial" w:hAnsi="Arial" w:cs="Arial"/>
          <w:sz w:val="22"/>
          <w:szCs w:val="22"/>
        </w:rPr>
        <w:t xml:space="preserve"> within 15 </w:t>
      </w:r>
      <w:r w:rsidR="00A133C4">
        <w:rPr>
          <w:rFonts w:ascii="Arial" w:hAnsi="Arial" w:cs="Arial"/>
          <w:i/>
          <w:iCs/>
          <w:sz w:val="22"/>
          <w:szCs w:val="22"/>
        </w:rPr>
        <w:t>b</w:t>
      </w:r>
      <w:r w:rsidR="00213E20" w:rsidRPr="007772EC">
        <w:rPr>
          <w:rFonts w:ascii="Arial" w:hAnsi="Arial" w:cs="Arial"/>
          <w:i/>
          <w:iCs/>
          <w:sz w:val="22"/>
          <w:szCs w:val="22"/>
        </w:rPr>
        <w:t xml:space="preserve">usiness </w:t>
      </w:r>
      <w:r w:rsidR="00A133C4">
        <w:rPr>
          <w:rFonts w:ascii="Arial" w:hAnsi="Arial" w:cs="Arial"/>
          <w:i/>
          <w:iCs/>
          <w:sz w:val="22"/>
          <w:szCs w:val="22"/>
        </w:rPr>
        <w:t>d</w:t>
      </w:r>
      <w:r w:rsidR="00213E20" w:rsidRPr="007772EC">
        <w:rPr>
          <w:rFonts w:ascii="Arial" w:hAnsi="Arial" w:cs="Arial"/>
          <w:i/>
          <w:iCs/>
          <w:sz w:val="22"/>
          <w:szCs w:val="22"/>
        </w:rPr>
        <w:t>ays</w:t>
      </w:r>
      <w:r w:rsidRPr="007A1511">
        <w:rPr>
          <w:rFonts w:ascii="Arial" w:hAnsi="Arial" w:cs="Arial"/>
          <w:sz w:val="22"/>
          <w:szCs w:val="22"/>
        </w:rPr>
        <w:t>) that they should cease to hold office on grounds of their serious misconduct.</w:t>
      </w:r>
    </w:p>
    <w:p w14:paraId="14439D4B" w14:textId="282AC464" w:rsidR="00963100" w:rsidRDefault="00224D42" w:rsidP="007772EC">
      <w:pPr>
        <w:kinsoku w:val="0"/>
        <w:overflowPunct w:val="0"/>
        <w:autoSpaceDE/>
        <w:autoSpaceDN/>
        <w:adjustRightInd/>
        <w:spacing w:before="244"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4.11.2 A </w:t>
      </w:r>
      <w:r w:rsidR="00A133C4">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resolution under Paragraph </w:t>
      </w:r>
      <w:r w:rsidR="00A133C4">
        <w:rPr>
          <w:rFonts w:ascii="Arial" w:hAnsi="Arial" w:cs="Arial"/>
          <w:sz w:val="22"/>
          <w:szCs w:val="22"/>
        </w:rPr>
        <w:t>J.</w:t>
      </w:r>
      <w:r w:rsidR="00963100">
        <w:rPr>
          <w:rFonts w:ascii="Arial" w:hAnsi="Arial" w:cs="Arial"/>
          <w:sz w:val="22"/>
          <w:szCs w:val="22"/>
        </w:rPr>
        <w:t xml:space="preserve">4.11.1 (c) shall, notwithstanding any other Paragraph, require the vote in favour of at least all </w:t>
      </w:r>
      <w:r w:rsidR="00A133C4">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less one (other than the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who is the subject of such resolution) and for these purposes an abstention shall count as a vote cast in favour of the resolution. A copy of any such resolution shall forthwith be sent to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by the </w:t>
      </w:r>
      <w:r w:rsidR="00AB5FE3" w:rsidRPr="00AB5FE3">
        <w:rPr>
          <w:rFonts w:ascii="Arial" w:hAnsi="Arial" w:cs="Arial"/>
          <w:i/>
          <w:iCs/>
          <w:sz w:val="22"/>
          <w:szCs w:val="22"/>
        </w:rPr>
        <w:t>Secretary</w:t>
      </w:r>
      <w:r w:rsidR="00963100">
        <w:rPr>
          <w:rFonts w:ascii="Arial" w:hAnsi="Arial" w:cs="Arial"/>
          <w:sz w:val="22"/>
          <w:szCs w:val="22"/>
        </w:rPr>
        <w:t>.</w:t>
      </w:r>
    </w:p>
    <w:p w14:paraId="00F60C88" w14:textId="73CE5ADA"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4.11.3 A person shall not qualify for appointment as a </w:t>
      </w:r>
      <w:r w:rsidR="00A133C4">
        <w:rPr>
          <w:rFonts w:ascii="Arial" w:hAnsi="Arial" w:cs="Arial"/>
          <w:i/>
          <w:iCs/>
          <w:sz w:val="22"/>
          <w:szCs w:val="22"/>
        </w:rPr>
        <w:t>m</w:t>
      </w:r>
      <w:r w:rsidR="001769E4" w:rsidRPr="001769E4">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if at the time of the proposed appointment they would be required by the above Paragraph to cease to hold that office.</w:t>
      </w:r>
    </w:p>
    <w:p w14:paraId="7A4B7F6A" w14:textId="27229761" w:rsidR="00963100" w:rsidRDefault="00224D42" w:rsidP="007772EC">
      <w:pPr>
        <w:kinsoku w:val="0"/>
        <w:overflowPunct w:val="0"/>
        <w:autoSpaceDE/>
        <w:autoSpaceDN/>
        <w:adjustRightInd/>
        <w:spacing w:before="242" w:line="252" w:lineRule="exact"/>
        <w:ind w:left="2160" w:right="72" w:hanging="720"/>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4.11.4 The </w:t>
      </w:r>
      <w:r w:rsidR="00AB5FE3" w:rsidRPr="00AB5FE3">
        <w:rPr>
          <w:rFonts w:ascii="Arial" w:hAnsi="Arial" w:cs="Arial"/>
          <w:i/>
          <w:iCs/>
          <w:sz w:val="22"/>
          <w:szCs w:val="22"/>
        </w:rPr>
        <w:t>Secretary</w:t>
      </w:r>
      <w:r w:rsidR="00963100">
        <w:rPr>
          <w:rFonts w:ascii="Arial" w:hAnsi="Arial" w:cs="Arial"/>
          <w:sz w:val="22"/>
          <w:szCs w:val="22"/>
        </w:rPr>
        <w:t xml:space="preserve"> shall give prompt notice by electronic means to all </w:t>
      </w:r>
      <w:r w:rsidR="00A133C4">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of the appointment or re-appointment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ceasing to hold office.</w:t>
      </w:r>
    </w:p>
    <w:p w14:paraId="32616E1F" w14:textId="77777777" w:rsidR="00DD491D" w:rsidRDefault="00DD491D"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p>
    <w:p w14:paraId="416152A6" w14:textId="6DBFA4DE" w:rsidR="00963100" w:rsidRDefault="00224D42"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r w:rsidRPr="00224D42">
        <w:rPr>
          <w:rFonts w:ascii="Arial" w:hAnsi="Arial" w:cs="Arial"/>
          <w:b/>
          <w:bCs/>
          <w:spacing w:val="-1"/>
          <w:sz w:val="22"/>
          <w:szCs w:val="22"/>
        </w:rPr>
        <w:t>J.</w:t>
      </w:r>
      <w:r w:rsidR="00963100">
        <w:rPr>
          <w:rFonts w:ascii="Arial" w:hAnsi="Arial" w:cs="Arial"/>
          <w:b/>
          <w:bCs/>
          <w:spacing w:val="-1"/>
          <w:sz w:val="22"/>
          <w:szCs w:val="22"/>
        </w:rPr>
        <w:t>5</w:t>
      </w:r>
      <w:r w:rsidR="00963100">
        <w:rPr>
          <w:rFonts w:ascii="Arial" w:hAnsi="Arial" w:cs="Arial"/>
          <w:b/>
          <w:bCs/>
          <w:spacing w:val="-1"/>
          <w:sz w:val="22"/>
          <w:szCs w:val="22"/>
        </w:rPr>
        <w:tab/>
        <w:t xml:space="preserve">Modification of the </w:t>
      </w:r>
      <w:r w:rsidR="00CD302F" w:rsidRPr="007772EC">
        <w:rPr>
          <w:rFonts w:ascii="Arial" w:hAnsi="Arial" w:cs="Arial"/>
          <w:b/>
          <w:i/>
          <w:spacing w:val="-1"/>
          <w:sz w:val="22"/>
          <w:szCs w:val="22"/>
        </w:rPr>
        <w:t>SQSS</w:t>
      </w:r>
    </w:p>
    <w:p w14:paraId="4DAC736F" w14:textId="69D4DA20" w:rsidR="00963100" w:rsidRDefault="00224D42" w:rsidP="00963100">
      <w:pPr>
        <w:tabs>
          <w:tab w:val="left" w:pos="720"/>
        </w:tabs>
        <w:kinsoku w:val="0"/>
        <w:overflowPunct w:val="0"/>
        <w:autoSpaceDE/>
        <w:autoSpaceDN/>
        <w:adjustRightInd/>
        <w:spacing w:before="258"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5.1</w:t>
      </w:r>
      <w:r w:rsidR="00963100">
        <w:rPr>
          <w:rFonts w:ascii="Arial" w:hAnsi="Arial" w:cs="Arial"/>
          <w:spacing w:val="-4"/>
          <w:sz w:val="22"/>
          <w:szCs w:val="22"/>
        </w:rPr>
        <w:tab/>
        <w:t>General</w:t>
      </w:r>
    </w:p>
    <w:p w14:paraId="6BD54DF3" w14:textId="0C3ACE25" w:rsidR="00963100" w:rsidRDefault="00224D42" w:rsidP="00963100">
      <w:pPr>
        <w:kinsoku w:val="0"/>
        <w:overflowPunct w:val="0"/>
        <w:autoSpaceDE/>
        <w:autoSpaceDN/>
        <w:adjustRightInd/>
        <w:spacing w:before="237" w:line="253"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5.1.1 Each </w:t>
      </w:r>
      <w:r w:rsidR="00EF3E0E">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 keep under review whether any possible change to the </w:t>
      </w:r>
      <w:r w:rsidR="00CD302F" w:rsidRPr="00CD302F">
        <w:rPr>
          <w:rFonts w:ascii="Arial" w:hAnsi="Arial" w:cs="Arial"/>
          <w:i/>
          <w:iCs/>
          <w:sz w:val="22"/>
          <w:szCs w:val="22"/>
        </w:rPr>
        <w:t>SQSS</w:t>
      </w:r>
      <w:r w:rsidR="00963100">
        <w:rPr>
          <w:rFonts w:ascii="Arial" w:hAnsi="Arial" w:cs="Arial"/>
          <w:sz w:val="22"/>
          <w:szCs w:val="22"/>
        </w:rPr>
        <w:t xml:space="preserve"> would better facilitate achievement of the </w:t>
      </w:r>
      <w:r w:rsidR="00CD302F" w:rsidRPr="00CD302F">
        <w:rPr>
          <w:rFonts w:ascii="Arial" w:hAnsi="Arial" w:cs="Arial"/>
          <w:i/>
          <w:iCs/>
          <w:sz w:val="22"/>
          <w:szCs w:val="22"/>
        </w:rPr>
        <w:t>SQSS</w:t>
      </w:r>
      <w:r w:rsidR="00963100">
        <w:rPr>
          <w:rFonts w:ascii="Arial" w:hAnsi="Arial" w:cs="Arial"/>
          <w:sz w:val="22"/>
          <w:szCs w:val="22"/>
        </w:rPr>
        <w:t xml:space="preserve"> </w:t>
      </w:r>
      <w:r w:rsidR="00BF5EC3">
        <w:rPr>
          <w:rFonts w:ascii="Arial" w:hAnsi="Arial" w:cs="Arial"/>
          <w:sz w:val="22"/>
          <w:szCs w:val="22"/>
        </w:rPr>
        <w:t>o</w:t>
      </w:r>
      <w:r w:rsidR="00963100">
        <w:rPr>
          <w:rFonts w:ascii="Arial" w:hAnsi="Arial" w:cs="Arial"/>
          <w:sz w:val="22"/>
          <w:szCs w:val="22"/>
        </w:rPr>
        <w:t xml:space="preserve">bjectives and shall, in accordance with </w:t>
      </w:r>
      <w:r w:rsidR="00A16728">
        <w:rPr>
          <w:rFonts w:ascii="Arial" w:hAnsi="Arial" w:cs="Arial"/>
          <w:sz w:val="22"/>
          <w:szCs w:val="22"/>
        </w:rPr>
        <w:t>J.5</w:t>
      </w:r>
      <w:r w:rsidR="00963100">
        <w:rPr>
          <w:rFonts w:ascii="Arial" w:hAnsi="Arial" w:cs="Arial"/>
          <w:sz w:val="22"/>
          <w:szCs w:val="22"/>
        </w:rPr>
        <w:t xml:space="preserve"> and to the extent that such matter is not covered by a Modification Proposal, raise a Modification Proposal which, in the </w:t>
      </w:r>
      <w:r w:rsidR="00EF3E0E">
        <w:rPr>
          <w:rFonts w:ascii="Arial" w:hAnsi="Arial" w:cs="Arial"/>
          <w:i/>
          <w:iCs/>
          <w:sz w:val="22"/>
          <w:szCs w:val="22"/>
        </w:rPr>
        <w:t>m</w:t>
      </w:r>
      <w:r w:rsidR="001769E4" w:rsidRPr="001769E4">
        <w:rPr>
          <w:rFonts w:ascii="Arial" w:hAnsi="Arial" w:cs="Arial"/>
          <w:i/>
          <w:iCs/>
          <w:sz w:val="22"/>
          <w:szCs w:val="22"/>
        </w:rPr>
        <w:t>ember</w:t>
      </w:r>
      <w:r w:rsidR="00963100" w:rsidRPr="007772EC">
        <w:rPr>
          <w:rFonts w:ascii="Arial" w:hAnsi="Arial" w:cs="Arial"/>
          <w:sz w:val="22"/>
          <w:szCs w:val="22"/>
        </w:rPr>
        <w:t>’s</w:t>
      </w:r>
      <w:r w:rsidR="00963100">
        <w:rPr>
          <w:rFonts w:ascii="Arial" w:hAnsi="Arial" w:cs="Arial"/>
          <w:sz w:val="22"/>
          <w:szCs w:val="22"/>
        </w:rPr>
        <w:t xml:space="preserve"> opinion, would do so.</w:t>
      </w:r>
    </w:p>
    <w:p w14:paraId="711C614E" w14:textId="746D16A2" w:rsidR="00963100" w:rsidRDefault="00224D42" w:rsidP="00963100">
      <w:pPr>
        <w:kinsoku w:val="0"/>
        <w:overflowPunct w:val="0"/>
        <w:autoSpaceDE/>
        <w:autoSpaceDN/>
        <w:adjustRightInd/>
        <w:spacing w:before="237" w:line="253" w:lineRule="exact"/>
        <w:jc w:val="center"/>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5.1.2 The </w:t>
      </w:r>
      <w:r w:rsidR="00EF3E0E">
        <w:rPr>
          <w:rFonts w:ascii="Arial" w:hAnsi="Arial" w:cs="Arial"/>
          <w:i/>
          <w:iCs/>
          <w:spacing w:val="2"/>
          <w:sz w:val="22"/>
          <w:szCs w:val="22"/>
        </w:rPr>
        <w:t>m</w:t>
      </w:r>
      <w:r w:rsidR="00AB5FE3" w:rsidRPr="00AB5FE3">
        <w:rPr>
          <w:rFonts w:ascii="Arial" w:hAnsi="Arial" w:cs="Arial"/>
          <w:i/>
          <w:iCs/>
          <w:spacing w:val="2"/>
          <w:sz w:val="22"/>
          <w:szCs w:val="22"/>
        </w:rPr>
        <w:t>embers</w:t>
      </w:r>
      <w:r w:rsidR="00963100" w:rsidRPr="00207ADC">
        <w:rPr>
          <w:rFonts w:ascii="Arial" w:hAnsi="Arial" w:cs="Arial"/>
          <w:b/>
          <w:bCs/>
          <w:spacing w:val="2"/>
          <w:sz w:val="22"/>
          <w:szCs w:val="22"/>
        </w:rPr>
        <w:t xml:space="preserve"> </w:t>
      </w:r>
      <w:r w:rsidR="00963100">
        <w:rPr>
          <w:rFonts w:ascii="Arial" w:hAnsi="Arial" w:cs="Arial"/>
          <w:spacing w:val="2"/>
          <w:sz w:val="22"/>
          <w:szCs w:val="22"/>
        </w:rPr>
        <w:t xml:space="preserve">shall </w:t>
      </w:r>
      <w:r w:rsidR="00213E20">
        <w:rPr>
          <w:rFonts w:ascii="Arial" w:hAnsi="Arial" w:cs="Arial"/>
          <w:spacing w:val="2"/>
          <w:sz w:val="22"/>
          <w:szCs w:val="22"/>
        </w:rPr>
        <w:t>endeavor</w:t>
      </w:r>
      <w:r w:rsidR="00963100">
        <w:rPr>
          <w:rFonts w:ascii="Arial" w:hAnsi="Arial" w:cs="Arial"/>
          <w:spacing w:val="2"/>
          <w:sz w:val="22"/>
          <w:szCs w:val="22"/>
        </w:rPr>
        <w:t xml:space="preserve"> at all times to act pursuant to this </w:t>
      </w:r>
      <w:r w:rsidR="00A16728">
        <w:rPr>
          <w:rFonts w:ascii="Arial" w:hAnsi="Arial" w:cs="Arial"/>
          <w:spacing w:val="2"/>
          <w:sz w:val="22"/>
          <w:szCs w:val="22"/>
        </w:rPr>
        <w:t>J.5</w:t>
      </w:r>
      <w:r w:rsidR="00963100">
        <w:rPr>
          <w:rFonts w:ascii="Arial" w:hAnsi="Arial" w:cs="Arial"/>
          <w:spacing w:val="2"/>
          <w:sz w:val="22"/>
          <w:szCs w:val="22"/>
        </w:rPr>
        <w:t>:</w:t>
      </w:r>
    </w:p>
    <w:p w14:paraId="68CDDB41" w14:textId="77777777" w:rsidR="00963100" w:rsidRDefault="00963100" w:rsidP="00963100">
      <w:pPr>
        <w:numPr>
          <w:ilvl w:val="0"/>
          <w:numId w:val="74"/>
        </w:numPr>
        <w:kinsoku w:val="0"/>
        <w:overflowPunct w:val="0"/>
        <w:autoSpaceDE/>
        <w:autoSpaceDN/>
        <w:adjustRightInd/>
        <w:spacing w:before="241" w:line="254" w:lineRule="exact"/>
        <w:ind w:right="72"/>
        <w:jc w:val="both"/>
        <w:textAlignment w:val="baseline"/>
        <w:rPr>
          <w:rFonts w:ascii="Arial" w:hAnsi="Arial" w:cs="Arial"/>
          <w:spacing w:val="1"/>
          <w:sz w:val="22"/>
          <w:szCs w:val="22"/>
        </w:rPr>
      </w:pPr>
      <w:r>
        <w:rPr>
          <w:rFonts w:ascii="Arial" w:hAnsi="Arial" w:cs="Arial"/>
          <w:spacing w:val="1"/>
          <w:sz w:val="22"/>
          <w:szCs w:val="22"/>
        </w:rPr>
        <w:t>in an efficient, economical and expeditious manner taking account of the complexity, importance and urgency of a particular modification proposal; and</w:t>
      </w:r>
    </w:p>
    <w:p w14:paraId="3C613870" w14:textId="47B11511" w:rsidR="00963100" w:rsidRDefault="00963100" w:rsidP="00963100">
      <w:pPr>
        <w:numPr>
          <w:ilvl w:val="0"/>
          <w:numId w:val="75"/>
        </w:numPr>
        <w:kinsoku w:val="0"/>
        <w:overflowPunct w:val="0"/>
        <w:autoSpaceDE/>
        <w:autoSpaceDN/>
        <w:adjustRightInd/>
        <w:spacing w:before="244" w:line="250" w:lineRule="exact"/>
        <w:ind w:right="72"/>
        <w:jc w:val="both"/>
        <w:textAlignment w:val="baseline"/>
        <w:rPr>
          <w:rFonts w:ascii="Arial" w:hAnsi="Arial" w:cs="Arial"/>
          <w:sz w:val="22"/>
          <w:szCs w:val="22"/>
        </w:rPr>
      </w:pPr>
      <w:r>
        <w:rPr>
          <w:rFonts w:ascii="Arial" w:hAnsi="Arial" w:cs="Arial"/>
          <w:sz w:val="22"/>
          <w:szCs w:val="22"/>
        </w:rPr>
        <w:t xml:space="preserve">with a view to ensuring that the </w:t>
      </w:r>
      <w:r w:rsidR="00CD302F" w:rsidRPr="00CD302F">
        <w:rPr>
          <w:rFonts w:ascii="Arial" w:hAnsi="Arial" w:cs="Arial"/>
          <w:i/>
          <w:iCs/>
          <w:sz w:val="22"/>
          <w:szCs w:val="22"/>
        </w:rPr>
        <w:t>SQSS</w:t>
      </w:r>
      <w:r>
        <w:rPr>
          <w:rFonts w:ascii="Arial" w:hAnsi="Arial" w:cs="Arial"/>
          <w:sz w:val="22"/>
          <w:szCs w:val="22"/>
        </w:rPr>
        <w:t xml:space="preserve"> facilitates achievement of the </w:t>
      </w:r>
      <w:r w:rsidR="00CD302F" w:rsidRPr="00CD302F">
        <w:rPr>
          <w:rFonts w:ascii="Arial" w:hAnsi="Arial" w:cs="Arial"/>
          <w:i/>
          <w:iCs/>
          <w:sz w:val="22"/>
          <w:szCs w:val="22"/>
        </w:rPr>
        <w:t>SQSS</w:t>
      </w:r>
      <w:r>
        <w:rPr>
          <w:rFonts w:ascii="Arial" w:hAnsi="Arial" w:cs="Arial"/>
          <w:sz w:val="22"/>
          <w:szCs w:val="22"/>
        </w:rPr>
        <w:t xml:space="preserve"> </w:t>
      </w:r>
      <w:r w:rsidR="00BF5EC3">
        <w:rPr>
          <w:rFonts w:ascii="Arial" w:hAnsi="Arial" w:cs="Arial"/>
          <w:sz w:val="22"/>
          <w:szCs w:val="22"/>
        </w:rPr>
        <w:t>o</w:t>
      </w:r>
      <w:r>
        <w:rPr>
          <w:rFonts w:ascii="Arial" w:hAnsi="Arial" w:cs="Arial"/>
          <w:sz w:val="22"/>
          <w:szCs w:val="22"/>
        </w:rPr>
        <w:t>bjectives.</w:t>
      </w:r>
    </w:p>
    <w:p w14:paraId="78BEE2C5" w14:textId="6F8205AA" w:rsidR="00963100" w:rsidRDefault="00224D42" w:rsidP="00963100">
      <w:pPr>
        <w:kinsoku w:val="0"/>
        <w:overflowPunct w:val="0"/>
        <w:autoSpaceDE/>
        <w:autoSpaceDN/>
        <w:adjustRightInd/>
        <w:spacing w:before="244" w:line="250"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5.1.3 The </w:t>
      </w:r>
      <w:r w:rsidR="00CD302F" w:rsidRPr="00CD302F">
        <w:rPr>
          <w:rFonts w:ascii="Arial" w:hAnsi="Arial" w:cs="Arial"/>
          <w:i/>
          <w:iCs/>
          <w:sz w:val="22"/>
          <w:szCs w:val="22"/>
        </w:rPr>
        <w:t>SQSS</w:t>
      </w:r>
      <w:r w:rsidR="00963100">
        <w:rPr>
          <w:rFonts w:ascii="Arial" w:hAnsi="Arial" w:cs="Arial"/>
          <w:sz w:val="22"/>
          <w:szCs w:val="22"/>
        </w:rPr>
        <w:t xml:space="preserve"> Modification process flow chart is shown in Annex 2. Paragraph </w:t>
      </w:r>
      <w:r w:rsidR="00905D4E">
        <w:rPr>
          <w:rFonts w:ascii="Arial" w:hAnsi="Arial" w:cs="Arial"/>
          <w:sz w:val="22"/>
          <w:szCs w:val="22"/>
        </w:rPr>
        <w:t>J.</w:t>
      </w:r>
      <w:r w:rsidR="00963100">
        <w:rPr>
          <w:rFonts w:ascii="Arial" w:hAnsi="Arial" w:cs="Arial"/>
          <w:sz w:val="22"/>
          <w:szCs w:val="22"/>
        </w:rPr>
        <w:t xml:space="preserve">5.2 presents a more detailed account of the </w:t>
      </w:r>
      <w:r w:rsidR="006F64E6">
        <w:rPr>
          <w:rFonts w:ascii="Arial" w:hAnsi="Arial" w:cs="Arial"/>
          <w:sz w:val="22"/>
          <w:szCs w:val="22"/>
        </w:rPr>
        <w:t>mo</w:t>
      </w:r>
      <w:r w:rsidR="00963100">
        <w:rPr>
          <w:rFonts w:ascii="Arial" w:hAnsi="Arial" w:cs="Arial"/>
          <w:sz w:val="22"/>
          <w:szCs w:val="22"/>
        </w:rPr>
        <w:t>dification process.</w:t>
      </w:r>
    </w:p>
    <w:p w14:paraId="4E0EA7B6" w14:textId="1A04818A" w:rsidR="00963100" w:rsidRDefault="00224D42" w:rsidP="00963100">
      <w:pPr>
        <w:tabs>
          <w:tab w:val="left" w:pos="720"/>
        </w:tabs>
        <w:kinsoku w:val="0"/>
        <w:overflowPunct w:val="0"/>
        <w:autoSpaceDE/>
        <w:autoSpaceDN/>
        <w:adjustRightInd/>
        <w:spacing w:before="24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w:t>
      </w:r>
      <w:r w:rsidR="00963100">
        <w:rPr>
          <w:rFonts w:ascii="Arial" w:hAnsi="Arial" w:cs="Arial"/>
          <w:spacing w:val="-1"/>
          <w:sz w:val="22"/>
          <w:szCs w:val="22"/>
        </w:rPr>
        <w:tab/>
        <w:t xml:space="preserve">The </w:t>
      </w:r>
      <w:r w:rsidR="00963100" w:rsidRPr="00E7325A">
        <w:rPr>
          <w:rFonts w:ascii="Arial" w:hAnsi="Arial" w:cs="Arial"/>
          <w:spacing w:val="-1"/>
          <w:sz w:val="22"/>
          <w:szCs w:val="22"/>
        </w:rPr>
        <w:t xml:space="preserve">SQSS </w:t>
      </w:r>
      <w:r w:rsidR="00963100">
        <w:rPr>
          <w:rFonts w:ascii="Arial" w:hAnsi="Arial" w:cs="Arial"/>
          <w:spacing w:val="-1"/>
          <w:sz w:val="22"/>
          <w:szCs w:val="22"/>
        </w:rPr>
        <w:t>Modification Process</w:t>
      </w:r>
    </w:p>
    <w:p w14:paraId="2344CC9B" w14:textId="123C701E" w:rsidR="00963100" w:rsidRDefault="00224D42" w:rsidP="00963100">
      <w:pPr>
        <w:kinsoku w:val="0"/>
        <w:overflowPunct w:val="0"/>
        <w:autoSpaceDE/>
        <w:autoSpaceDN/>
        <w:adjustRightInd/>
        <w:spacing w:before="232" w:line="253" w:lineRule="exact"/>
        <w:ind w:left="720"/>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5.2.1 Modification Proposal</w:t>
      </w:r>
    </w:p>
    <w:p w14:paraId="216A27D5" w14:textId="4B932AEA" w:rsidR="00963100" w:rsidRDefault="00224D42" w:rsidP="00963100">
      <w:pPr>
        <w:kinsoku w:val="0"/>
        <w:overflowPunct w:val="0"/>
        <w:autoSpaceDE/>
        <w:autoSpaceDN/>
        <w:adjustRightInd/>
        <w:spacing w:before="246" w:line="253" w:lineRule="exact"/>
        <w:ind w:left="1440"/>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5.2.1.1 A Modification Proposal may be made by any of the following:</w:t>
      </w:r>
    </w:p>
    <w:p w14:paraId="0086E1D6" w14:textId="712290FB"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3"/>
          <w:sz w:val="22"/>
          <w:szCs w:val="22"/>
        </w:rPr>
      </w:pPr>
      <w:r>
        <w:rPr>
          <w:rFonts w:ascii="Arial" w:hAnsi="Arial" w:cs="Arial"/>
          <w:spacing w:val="-3"/>
          <w:sz w:val="22"/>
          <w:szCs w:val="22"/>
        </w:rPr>
        <w:t xml:space="preserve">a </w:t>
      </w:r>
      <w:r w:rsidR="006129A7">
        <w:rPr>
          <w:rFonts w:ascii="Arial" w:hAnsi="Arial" w:cs="Arial"/>
          <w:i/>
          <w:iCs/>
          <w:spacing w:val="-3"/>
          <w:sz w:val="22"/>
          <w:szCs w:val="22"/>
        </w:rPr>
        <w:t>m</w:t>
      </w:r>
      <w:r w:rsidR="001769E4" w:rsidRPr="001769E4">
        <w:rPr>
          <w:rFonts w:ascii="Arial" w:hAnsi="Arial" w:cs="Arial"/>
          <w:i/>
          <w:iCs/>
          <w:spacing w:val="-3"/>
          <w:sz w:val="22"/>
          <w:szCs w:val="22"/>
        </w:rPr>
        <w:t>ember</w:t>
      </w:r>
      <w:r>
        <w:rPr>
          <w:rFonts w:ascii="Arial" w:hAnsi="Arial" w:cs="Arial"/>
          <w:spacing w:val="-3"/>
          <w:sz w:val="22"/>
          <w:szCs w:val="22"/>
        </w:rPr>
        <w:t>;</w:t>
      </w:r>
    </w:p>
    <w:p w14:paraId="51927ED8" w14:textId="457F8079" w:rsidR="00963100" w:rsidRDefault="00963100" w:rsidP="00963100">
      <w:pPr>
        <w:numPr>
          <w:ilvl w:val="0"/>
          <w:numId w:val="76"/>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w:t>
      </w:r>
      <w:r w:rsidR="006129A7">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or</w:t>
      </w:r>
    </w:p>
    <w:p w14:paraId="7C1915D5" w14:textId="77777777"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relevant interested person</w:t>
      </w:r>
    </w:p>
    <w:p w14:paraId="69679139" w14:textId="119947FF" w:rsidR="00963100" w:rsidRDefault="00963100" w:rsidP="00963100">
      <w:pPr>
        <w:kinsoku w:val="0"/>
        <w:overflowPunct w:val="0"/>
        <w:autoSpaceDE/>
        <w:autoSpaceDN/>
        <w:adjustRightInd/>
        <w:spacing w:before="241" w:line="257" w:lineRule="exact"/>
        <w:ind w:left="2376"/>
        <w:textAlignment w:val="baseline"/>
        <w:rPr>
          <w:rFonts w:ascii="Arial" w:hAnsi="Arial" w:cs="Arial"/>
          <w:sz w:val="22"/>
          <w:szCs w:val="22"/>
        </w:rPr>
      </w:pPr>
      <w:r>
        <w:rPr>
          <w:rFonts w:ascii="Arial" w:hAnsi="Arial" w:cs="Arial"/>
          <w:sz w:val="22"/>
          <w:szCs w:val="22"/>
        </w:rPr>
        <w:t xml:space="preserve">referred to in </w:t>
      </w:r>
      <w:r w:rsidR="00905D4E">
        <w:rPr>
          <w:rFonts w:ascii="Arial" w:hAnsi="Arial" w:cs="Arial"/>
          <w:sz w:val="22"/>
          <w:szCs w:val="22"/>
        </w:rPr>
        <w:t>J.5</w:t>
      </w:r>
      <w:r>
        <w:rPr>
          <w:rFonts w:ascii="Arial" w:hAnsi="Arial" w:cs="Arial"/>
          <w:sz w:val="22"/>
          <w:szCs w:val="22"/>
        </w:rPr>
        <w:t xml:space="preserve"> as the ‘Proposer’.</w:t>
      </w:r>
    </w:p>
    <w:p w14:paraId="453B39DC" w14:textId="05437487" w:rsidR="00963100" w:rsidRDefault="00224D42" w:rsidP="00963100">
      <w:pPr>
        <w:kinsoku w:val="0"/>
        <w:overflowPunct w:val="0"/>
        <w:autoSpaceDE/>
        <w:autoSpaceDN/>
        <w:adjustRightInd/>
        <w:spacing w:before="239" w:line="252" w:lineRule="exact"/>
        <w:ind w:left="2376" w:right="72"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5.2.1.2 A Modification Proposal made pursuant to sub-paragraph </w:t>
      </w:r>
      <w:r w:rsidR="00905D4E">
        <w:rPr>
          <w:rFonts w:ascii="Arial" w:hAnsi="Arial" w:cs="Arial"/>
          <w:sz w:val="22"/>
          <w:szCs w:val="22"/>
        </w:rPr>
        <w:t>J.</w:t>
      </w:r>
      <w:r w:rsidR="00963100">
        <w:rPr>
          <w:rFonts w:ascii="Arial" w:hAnsi="Arial" w:cs="Arial"/>
          <w:sz w:val="22"/>
          <w:szCs w:val="22"/>
        </w:rPr>
        <w:t xml:space="preserve">5.2.1.1 shall be submitted to the </w:t>
      </w:r>
      <w:r w:rsidR="00AB5FE3" w:rsidRPr="00AB5FE3">
        <w:rPr>
          <w:rFonts w:ascii="Arial" w:hAnsi="Arial" w:cs="Arial"/>
          <w:i/>
          <w:iCs/>
          <w:sz w:val="22"/>
          <w:szCs w:val="22"/>
        </w:rPr>
        <w:t>Secretary</w:t>
      </w:r>
      <w:r w:rsidR="00963100">
        <w:rPr>
          <w:rFonts w:ascii="Arial" w:hAnsi="Arial" w:cs="Arial"/>
          <w:sz w:val="22"/>
          <w:szCs w:val="22"/>
        </w:rPr>
        <w:t xml:space="preserve"> in the form </w:t>
      </w:r>
      <w:r w:rsidR="00963100" w:rsidRPr="00450894">
        <w:rPr>
          <w:rFonts w:ascii="Arial" w:hAnsi="Arial" w:cs="Arial"/>
          <w:sz w:val="22"/>
          <w:szCs w:val="22"/>
        </w:rPr>
        <w:t>of Annex 3</w:t>
      </w:r>
      <w:r w:rsidR="00963100">
        <w:rPr>
          <w:rFonts w:ascii="Arial" w:hAnsi="Arial" w:cs="Arial"/>
          <w:sz w:val="22"/>
          <w:szCs w:val="22"/>
        </w:rPr>
        <w:t xml:space="preserve"> which may be amended by the </w:t>
      </w:r>
      <w:r w:rsidR="00905D4E">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from time to time.</w:t>
      </w:r>
    </w:p>
    <w:p w14:paraId="0C2773F5" w14:textId="07DA1452" w:rsidR="00963100" w:rsidRDefault="00224D42" w:rsidP="00963100">
      <w:pPr>
        <w:kinsoku w:val="0"/>
        <w:overflowPunct w:val="0"/>
        <w:autoSpaceDE/>
        <w:autoSpaceDN/>
        <w:adjustRightInd/>
        <w:spacing w:before="241" w:line="254" w:lineRule="exact"/>
        <w:ind w:left="2376" w:right="72" w:hanging="93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5.2.1.3 If a Modification Proposal fails to contain any information required under sub-paragraph </w:t>
      </w:r>
      <w:r w:rsidR="00905D4E">
        <w:rPr>
          <w:rFonts w:ascii="Arial" w:hAnsi="Arial" w:cs="Arial"/>
          <w:spacing w:val="-1"/>
          <w:sz w:val="22"/>
          <w:szCs w:val="22"/>
        </w:rPr>
        <w:t>J.</w:t>
      </w:r>
      <w:r w:rsidR="00963100">
        <w:rPr>
          <w:rFonts w:ascii="Arial" w:hAnsi="Arial" w:cs="Arial"/>
          <w:spacing w:val="-1"/>
          <w:sz w:val="22"/>
          <w:szCs w:val="22"/>
        </w:rPr>
        <w:t xml:space="preserve">5.2.1.2,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notify the Proposer, who may submit a revised request in compliance with this sub-paragraph </w:t>
      </w:r>
      <w:r w:rsidR="00905D4E">
        <w:rPr>
          <w:rFonts w:ascii="Arial" w:hAnsi="Arial" w:cs="Arial"/>
          <w:spacing w:val="-1"/>
          <w:sz w:val="22"/>
          <w:szCs w:val="22"/>
        </w:rPr>
        <w:t>J.</w:t>
      </w:r>
      <w:r w:rsidR="00963100">
        <w:rPr>
          <w:rFonts w:ascii="Arial" w:hAnsi="Arial" w:cs="Arial"/>
          <w:spacing w:val="-1"/>
          <w:sz w:val="22"/>
          <w:szCs w:val="22"/>
        </w:rPr>
        <w:t>5.2.1.2.</w:t>
      </w:r>
    </w:p>
    <w:p w14:paraId="609838F9" w14:textId="544A46E2" w:rsidR="00963100" w:rsidRDefault="00224D42" w:rsidP="007772EC">
      <w:pPr>
        <w:kinsoku w:val="0"/>
        <w:overflowPunct w:val="0"/>
        <w:autoSpaceDE/>
        <w:autoSpaceDN/>
        <w:adjustRightInd/>
        <w:spacing w:before="236" w:after="120" w:line="254" w:lineRule="exact"/>
        <w:ind w:left="2376" w:right="72"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5.2.1.4  Upon receipt of a Modification Proposal made pursuant to and in compliance with sub-paragraph </w:t>
      </w:r>
      <w:r w:rsidR="00DD3EF9">
        <w:rPr>
          <w:rFonts w:ascii="Arial" w:hAnsi="Arial" w:cs="Arial"/>
          <w:sz w:val="22"/>
          <w:szCs w:val="22"/>
        </w:rPr>
        <w:t>J.</w:t>
      </w:r>
      <w:r w:rsidR="00963100">
        <w:rPr>
          <w:rFonts w:ascii="Arial" w:hAnsi="Arial" w:cs="Arial"/>
          <w:sz w:val="22"/>
          <w:szCs w:val="22"/>
        </w:rPr>
        <w:t xml:space="preserve">5.2.1.2, the </w:t>
      </w:r>
      <w:r w:rsidR="00AB5FE3" w:rsidRPr="00AB5FE3">
        <w:rPr>
          <w:rFonts w:ascii="Arial" w:hAnsi="Arial" w:cs="Arial"/>
          <w:i/>
          <w:iCs/>
          <w:sz w:val="22"/>
          <w:szCs w:val="22"/>
        </w:rPr>
        <w:t>Secretary</w:t>
      </w:r>
      <w:r w:rsidR="00963100">
        <w:rPr>
          <w:rFonts w:ascii="Arial" w:hAnsi="Arial" w:cs="Arial"/>
          <w:sz w:val="22"/>
          <w:szCs w:val="22"/>
        </w:rPr>
        <w:t xml:space="preserve"> shall as </w:t>
      </w:r>
      <w:r w:rsidR="00963100">
        <w:rPr>
          <w:rFonts w:ascii="Arial" w:hAnsi="Arial" w:cs="Arial"/>
          <w:sz w:val="22"/>
          <w:szCs w:val="22"/>
        </w:rPr>
        <w:lastRenderedPageBreak/>
        <w:t>soon as reasonably practicable:</w:t>
      </w:r>
    </w:p>
    <w:p w14:paraId="44315204" w14:textId="24FF70D0" w:rsidR="00963100" w:rsidRDefault="00963100" w:rsidP="00963100">
      <w:pPr>
        <w:numPr>
          <w:ilvl w:val="0"/>
          <w:numId w:val="77"/>
        </w:numPr>
        <w:kinsoku w:val="0"/>
        <w:overflowPunct w:val="0"/>
        <w:autoSpaceDE/>
        <w:autoSpaceDN/>
        <w:adjustRightInd/>
        <w:spacing w:before="10" w:line="260" w:lineRule="exact"/>
        <w:ind w:right="432"/>
        <w:textAlignment w:val="baseline"/>
        <w:rPr>
          <w:rFonts w:ascii="Arial" w:hAnsi="Arial" w:cs="Arial"/>
          <w:sz w:val="22"/>
          <w:szCs w:val="22"/>
        </w:rPr>
      </w:pPr>
      <w:r w:rsidRPr="00DF5DE0">
        <w:rPr>
          <w:rFonts w:ascii="Arial" w:hAnsi="Arial" w:cs="Arial"/>
          <w:sz w:val="22"/>
          <w:szCs w:val="22"/>
        </w:rPr>
        <w:t xml:space="preserve">make a copy of the Modification Proposal available to the </w:t>
      </w:r>
      <w:r w:rsidR="00DD3EF9">
        <w:rPr>
          <w:rFonts w:ascii="Arial" w:hAnsi="Arial" w:cs="Arial"/>
          <w:i/>
          <w:iCs/>
          <w:sz w:val="22"/>
          <w:szCs w:val="22"/>
        </w:rPr>
        <w:t>m</w:t>
      </w:r>
      <w:r w:rsidR="00AB5FE3" w:rsidRPr="00AB5FE3">
        <w:rPr>
          <w:rFonts w:ascii="Arial" w:hAnsi="Arial" w:cs="Arial"/>
          <w:i/>
          <w:iCs/>
          <w:sz w:val="22"/>
          <w:szCs w:val="22"/>
        </w:rPr>
        <w:t>embers</w:t>
      </w:r>
      <w:r w:rsidRPr="00DF5DE0">
        <w:rPr>
          <w:rFonts w:ascii="Arial" w:hAnsi="Arial" w:cs="Arial"/>
          <w:sz w:val="22"/>
          <w:szCs w:val="22"/>
        </w:rPr>
        <w:t>, the</w:t>
      </w:r>
      <w:r>
        <w:rPr>
          <w:rFonts w:ascii="Arial" w:hAnsi="Arial" w:cs="Arial"/>
          <w:sz w:val="22"/>
          <w:szCs w:val="22"/>
        </w:rPr>
        <w:t xml:space="preserve"> </w:t>
      </w:r>
      <w:r w:rsidR="00DD3EF9">
        <w:rPr>
          <w:rFonts w:ascii="Arial" w:hAnsi="Arial" w:cs="Arial"/>
          <w:i/>
          <w:iCs/>
          <w:sz w:val="22"/>
          <w:szCs w:val="22"/>
        </w:rPr>
        <w:t>a</w:t>
      </w:r>
      <w:r w:rsidR="00AB5FE3" w:rsidRPr="00AB5FE3">
        <w:rPr>
          <w:rFonts w:ascii="Arial" w:hAnsi="Arial" w:cs="Arial"/>
          <w:i/>
          <w:iCs/>
          <w:sz w:val="22"/>
          <w:szCs w:val="22"/>
        </w:rPr>
        <w:t>uthority</w:t>
      </w:r>
      <w:r w:rsidRPr="00DF5DE0">
        <w:rPr>
          <w:rFonts w:ascii="Arial" w:hAnsi="Arial" w:cs="Arial"/>
          <w:sz w:val="22"/>
          <w:szCs w:val="22"/>
        </w:rPr>
        <w:t xml:space="preserve"> and any relevant interested person</w:t>
      </w:r>
      <w:r>
        <w:rPr>
          <w:rFonts w:ascii="Arial" w:hAnsi="Arial" w:cs="Arial"/>
          <w:sz w:val="22"/>
          <w:szCs w:val="22"/>
        </w:rPr>
        <w:t xml:space="preserve">, </w:t>
      </w:r>
      <w:r w:rsidRPr="00236AC2">
        <w:rPr>
          <w:rFonts w:ascii="Arial" w:hAnsi="Arial" w:cs="Arial"/>
          <w:sz w:val="22"/>
          <w:szCs w:val="22"/>
        </w:rPr>
        <w:t>such as by publishing it on the licensee’s website</w:t>
      </w:r>
      <w:r w:rsidRPr="00DF5DE0">
        <w:rPr>
          <w:rFonts w:ascii="Arial" w:hAnsi="Arial" w:cs="Arial"/>
          <w:sz w:val="22"/>
          <w:szCs w:val="22"/>
        </w:rPr>
        <w:t>;</w:t>
      </w:r>
      <w:r w:rsidR="001C72B2" w:rsidRPr="001C72B2">
        <w:rPr>
          <w:rFonts w:ascii="Arial" w:hAnsi="Arial" w:cs="Arial"/>
          <w:sz w:val="22"/>
          <w:szCs w:val="22"/>
        </w:rPr>
        <w:t xml:space="preserve"> </w:t>
      </w:r>
      <w:r w:rsidR="001C72B2">
        <w:rPr>
          <w:rFonts w:ascii="Arial" w:hAnsi="Arial" w:cs="Arial"/>
          <w:sz w:val="22"/>
          <w:szCs w:val="22"/>
        </w:rPr>
        <w:t xml:space="preserve"> </w:t>
      </w:r>
      <w:r>
        <w:rPr>
          <w:rFonts w:ascii="Arial" w:hAnsi="Arial" w:cs="Arial"/>
          <w:sz w:val="22"/>
          <w:szCs w:val="22"/>
        </w:rPr>
        <w:t xml:space="preserve">subject to the provisions of Paragraph </w:t>
      </w:r>
      <w:r w:rsidR="00E911B6">
        <w:rPr>
          <w:rFonts w:ascii="Arial" w:hAnsi="Arial" w:cs="Arial"/>
          <w:sz w:val="22"/>
          <w:szCs w:val="22"/>
        </w:rPr>
        <w:t>J.</w:t>
      </w:r>
      <w:r>
        <w:rPr>
          <w:rFonts w:ascii="Arial" w:hAnsi="Arial" w:cs="Arial"/>
          <w:sz w:val="22"/>
          <w:szCs w:val="22"/>
        </w:rPr>
        <w:t xml:space="preserve">4.8, put the request on the agenda for the next </w:t>
      </w:r>
      <w:r w:rsidR="004D5C5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and</w:t>
      </w:r>
    </w:p>
    <w:p w14:paraId="33243A99" w14:textId="76979A46" w:rsidR="00963100" w:rsidRDefault="00963100" w:rsidP="007772EC">
      <w:pPr>
        <w:numPr>
          <w:ilvl w:val="0"/>
          <w:numId w:val="77"/>
        </w:numPr>
        <w:kinsoku w:val="0"/>
        <w:overflowPunct w:val="0"/>
        <w:autoSpaceDE/>
        <w:autoSpaceDN/>
        <w:adjustRightInd/>
        <w:spacing w:before="241" w:after="120" w:line="254" w:lineRule="exact"/>
        <w:jc w:val="both"/>
        <w:textAlignment w:val="baseline"/>
        <w:rPr>
          <w:rFonts w:ascii="Arial" w:hAnsi="Arial" w:cs="Arial"/>
          <w:sz w:val="22"/>
          <w:szCs w:val="22"/>
        </w:rPr>
      </w:pPr>
      <w:r>
        <w:rPr>
          <w:rFonts w:ascii="Arial" w:hAnsi="Arial" w:cs="Arial"/>
          <w:sz w:val="22"/>
          <w:szCs w:val="22"/>
        </w:rPr>
        <w:t xml:space="preserve">add the new Modification Proposal to the </w:t>
      </w:r>
      <w:r w:rsidR="00CD302F" w:rsidRPr="00CD302F">
        <w:rPr>
          <w:rFonts w:ascii="Arial" w:hAnsi="Arial" w:cs="Arial"/>
          <w:i/>
          <w:iCs/>
          <w:sz w:val="22"/>
          <w:szCs w:val="22"/>
        </w:rPr>
        <w:t>SQSS</w:t>
      </w:r>
      <w:r>
        <w:rPr>
          <w:rFonts w:ascii="Arial" w:hAnsi="Arial" w:cs="Arial"/>
          <w:sz w:val="22"/>
          <w:szCs w:val="22"/>
        </w:rPr>
        <w:t xml:space="preserve"> Modification Register (“Modification Register”) as further provided for and defined in Paragraph </w:t>
      </w:r>
      <w:r w:rsidR="004D5C5C">
        <w:rPr>
          <w:rFonts w:ascii="Arial" w:hAnsi="Arial" w:cs="Arial"/>
          <w:sz w:val="22"/>
          <w:szCs w:val="22"/>
        </w:rPr>
        <w:t>J.</w:t>
      </w:r>
      <w:r>
        <w:rPr>
          <w:rFonts w:ascii="Arial" w:hAnsi="Arial" w:cs="Arial"/>
          <w:sz w:val="22"/>
          <w:szCs w:val="22"/>
        </w:rPr>
        <w:t>5.2.7.</w:t>
      </w:r>
    </w:p>
    <w:p w14:paraId="6E9727B2" w14:textId="251B4D37" w:rsidR="00963100" w:rsidRDefault="00224D42" w:rsidP="007772EC">
      <w:pPr>
        <w:pStyle w:val="NoSpacing"/>
        <w:ind w:left="2410" w:hanging="992"/>
        <w:rPr>
          <w:rFonts w:ascii="Arial" w:hAnsi="Arial" w:cs="Arial"/>
          <w:spacing w:val="-1"/>
          <w:sz w:val="22"/>
          <w:szCs w:val="22"/>
        </w:rPr>
      </w:pPr>
      <w:r w:rsidRPr="00661279">
        <w:rPr>
          <w:rFonts w:ascii="Arial" w:hAnsi="Arial" w:cs="Arial"/>
          <w:sz w:val="22"/>
          <w:szCs w:val="22"/>
        </w:rPr>
        <w:t>J.</w:t>
      </w:r>
      <w:r w:rsidR="00963100" w:rsidRPr="00661279">
        <w:rPr>
          <w:rFonts w:ascii="Arial" w:hAnsi="Arial" w:cs="Arial"/>
          <w:sz w:val="22"/>
          <w:szCs w:val="22"/>
        </w:rPr>
        <w:t xml:space="preserve">5.2.1.5 </w:t>
      </w:r>
      <w:r w:rsidR="00213E20">
        <w:rPr>
          <w:rFonts w:ascii="Arial" w:hAnsi="Arial" w:cs="Arial"/>
          <w:sz w:val="22"/>
          <w:szCs w:val="22"/>
        </w:rPr>
        <w:t xml:space="preserve"> </w:t>
      </w:r>
      <w:r w:rsidR="00963100" w:rsidRPr="00661279">
        <w:rPr>
          <w:rFonts w:ascii="Arial" w:hAnsi="Arial" w:cs="Arial"/>
          <w:sz w:val="22"/>
          <w:szCs w:val="22"/>
        </w:rPr>
        <w:t xml:space="preserve">It shall be a condition to the right to raise an </w:t>
      </w:r>
      <w:r w:rsidR="00CD302F" w:rsidRPr="00661279">
        <w:rPr>
          <w:rFonts w:ascii="Arial" w:hAnsi="Arial" w:cs="Arial"/>
          <w:i/>
          <w:sz w:val="22"/>
          <w:szCs w:val="22"/>
        </w:rPr>
        <w:t>SQSS</w:t>
      </w:r>
      <w:r w:rsidR="00963100" w:rsidRPr="00661279">
        <w:rPr>
          <w:rFonts w:ascii="Arial" w:hAnsi="Arial" w:cs="Arial"/>
          <w:sz w:val="22"/>
          <w:szCs w:val="22"/>
        </w:rPr>
        <w:t xml:space="preserve"> Modification</w:t>
      </w:r>
      <w:r w:rsidR="00213E20">
        <w:rPr>
          <w:rFonts w:ascii="Arial" w:hAnsi="Arial" w:cs="Arial"/>
          <w:sz w:val="22"/>
          <w:szCs w:val="22"/>
        </w:rPr>
        <w:t xml:space="preserve"> </w:t>
      </w:r>
      <w:r w:rsidR="00963100">
        <w:rPr>
          <w:rFonts w:ascii="Arial" w:hAnsi="Arial" w:cs="Arial"/>
          <w:spacing w:val="-1"/>
          <w:sz w:val="22"/>
          <w:szCs w:val="22"/>
        </w:rPr>
        <w:t xml:space="preserve">Proposal under this Paragraph </w:t>
      </w:r>
      <w:r w:rsidR="00660F9A">
        <w:rPr>
          <w:rFonts w:ascii="Arial" w:hAnsi="Arial" w:cs="Arial"/>
          <w:spacing w:val="-1"/>
          <w:sz w:val="22"/>
          <w:szCs w:val="22"/>
        </w:rPr>
        <w:t>J.</w:t>
      </w:r>
      <w:r w:rsidR="00963100">
        <w:rPr>
          <w:rFonts w:ascii="Arial" w:hAnsi="Arial" w:cs="Arial"/>
          <w:spacing w:val="-1"/>
          <w:sz w:val="22"/>
          <w:szCs w:val="22"/>
        </w:rPr>
        <w:t>5.2.1 that the Proposer:</w:t>
      </w:r>
    </w:p>
    <w:p w14:paraId="37DABEC4" w14:textId="6E76BF04" w:rsidR="00963100" w:rsidRDefault="00963100" w:rsidP="00963100">
      <w:pPr>
        <w:numPr>
          <w:ilvl w:val="0"/>
          <w:numId w:val="78"/>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grants a non-exclusive royalty-free licence to all Parties who request the same covering all present and future rights, Intellectual Property Rights and moral rights it may have in such request (as regards use or application in </w:t>
      </w:r>
      <w:r w:rsidR="007A30EA">
        <w:rPr>
          <w:rFonts w:ascii="Arial" w:hAnsi="Arial" w:cs="Arial"/>
          <w:i/>
          <w:iCs/>
          <w:sz w:val="22"/>
          <w:szCs w:val="22"/>
        </w:rPr>
        <w:t>G</w:t>
      </w:r>
      <w:r w:rsidRPr="007772EC">
        <w:rPr>
          <w:rFonts w:ascii="Arial" w:hAnsi="Arial" w:cs="Arial"/>
          <w:i/>
          <w:iCs/>
          <w:sz w:val="22"/>
          <w:szCs w:val="22"/>
        </w:rPr>
        <w:t xml:space="preserve">reat </w:t>
      </w:r>
      <w:r w:rsidR="007A30EA">
        <w:rPr>
          <w:rFonts w:ascii="Arial" w:hAnsi="Arial" w:cs="Arial"/>
          <w:i/>
          <w:iCs/>
          <w:sz w:val="22"/>
          <w:szCs w:val="22"/>
        </w:rPr>
        <w:t>B</w:t>
      </w:r>
      <w:r w:rsidRPr="007772EC">
        <w:rPr>
          <w:rFonts w:ascii="Arial" w:hAnsi="Arial" w:cs="Arial"/>
          <w:i/>
          <w:iCs/>
          <w:sz w:val="22"/>
          <w:szCs w:val="22"/>
        </w:rPr>
        <w:t>ritain</w:t>
      </w:r>
      <w:r>
        <w:rPr>
          <w:rFonts w:ascii="Arial" w:hAnsi="Arial" w:cs="Arial"/>
          <w:sz w:val="22"/>
          <w:szCs w:val="22"/>
        </w:rPr>
        <w:t xml:space="preserve"> and its </w:t>
      </w:r>
      <w:r w:rsidR="007A30EA" w:rsidRPr="007772EC">
        <w:rPr>
          <w:rFonts w:ascii="Arial" w:hAnsi="Arial" w:cs="Arial"/>
          <w:i/>
          <w:iCs/>
          <w:sz w:val="22"/>
          <w:szCs w:val="22"/>
        </w:rPr>
        <w:t>o</w:t>
      </w:r>
      <w:r w:rsidRPr="007772EC">
        <w:rPr>
          <w:rFonts w:ascii="Arial" w:hAnsi="Arial" w:cs="Arial"/>
          <w:i/>
          <w:iCs/>
          <w:sz w:val="22"/>
          <w:szCs w:val="22"/>
        </w:rPr>
        <w:t xml:space="preserve">ffshore </w:t>
      </w:r>
      <w:r w:rsidR="007A30EA" w:rsidRPr="007772EC">
        <w:rPr>
          <w:rFonts w:ascii="Arial" w:hAnsi="Arial" w:cs="Arial"/>
          <w:i/>
          <w:iCs/>
          <w:sz w:val="22"/>
          <w:szCs w:val="22"/>
        </w:rPr>
        <w:t>w</w:t>
      </w:r>
      <w:r w:rsidRPr="007772EC">
        <w:rPr>
          <w:rFonts w:ascii="Arial" w:hAnsi="Arial" w:cs="Arial"/>
          <w:i/>
          <w:iCs/>
          <w:sz w:val="22"/>
          <w:szCs w:val="22"/>
        </w:rPr>
        <w:t>aters</w:t>
      </w:r>
      <w:r>
        <w:rPr>
          <w:rFonts w:ascii="Arial" w:hAnsi="Arial" w:cs="Arial"/>
          <w:sz w:val="22"/>
          <w:szCs w:val="22"/>
        </w:rPr>
        <w:t>); and</w:t>
      </w:r>
    </w:p>
    <w:p w14:paraId="5DD53CA5" w14:textId="77777777" w:rsidR="00963100" w:rsidRDefault="00963100" w:rsidP="00963100">
      <w:pPr>
        <w:numPr>
          <w:ilvl w:val="0"/>
          <w:numId w:val="78"/>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licence and given the warranty contained in sub-paragraphs (a) and (b) above respectively.</w:t>
      </w:r>
    </w:p>
    <w:p w14:paraId="58845ECE" w14:textId="331D2D47" w:rsidR="00963100" w:rsidRDefault="00224D42" w:rsidP="00963100">
      <w:pPr>
        <w:kinsoku w:val="0"/>
        <w:overflowPunct w:val="0"/>
        <w:autoSpaceDE/>
        <w:autoSpaceDN/>
        <w:adjustRightInd/>
        <w:spacing w:before="241" w:line="253"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5.2.1.6 The Proposer may withdraw its Modification Proposal on notice to the </w:t>
      </w:r>
      <w:r w:rsidR="00AB5FE3" w:rsidRPr="00AB5FE3">
        <w:rPr>
          <w:rFonts w:ascii="Arial" w:hAnsi="Arial" w:cs="Arial"/>
          <w:i/>
          <w:iCs/>
          <w:sz w:val="22"/>
          <w:szCs w:val="22"/>
        </w:rPr>
        <w:t>Secretary</w:t>
      </w:r>
      <w:r w:rsidR="00963100">
        <w:rPr>
          <w:rFonts w:ascii="Arial" w:hAnsi="Arial" w:cs="Arial"/>
          <w:sz w:val="22"/>
          <w:szCs w:val="22"/>
        </w:rPr>
        <w:t xml:space="preserve"> at any time, in which case, the </w:t>
      </w:r>
      <w:r w:rsidR="00AB5FE3" w:rsidRPr="00AB5FE3">
        <w:rPr>
          <w:rFonts w:ascii="Arial" w:hAnsi="Arial" w:cs="Arial"/>
          <w:i/>
          <w:iCs/>
          <w:sz w:val="22"/>
          <w:szCs w:val="22"/>
        </w:rPr>
        <w:t>Secretary</w:t>
      </w:r>
      <w:r w:rsidR="00963100">
        <w:rPr>
          <w:rFonts w:ascii="Arial" w:hAnsi="Arial" w:cs="Arial"/>
          <w:sz w:val="22"/>
          <w:szCs w:val="22"/>
        </w:rPr>
        <w:t xml:space="preserve"> shall promptly notify the </w:t>
      </w:r>
      <w:r w:rsidR="00506D91">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the </w:t>
      </w:r>
      <w:r w:rsidR="00506D9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and then, 5 </w:t>
      </w:r>
      <w:r w:rsidR="00E24568">
        <w:rPr>
          <w:rFonts w:ascii="Arial" w:hAnsi="Arial" w:cs="Arial"/>
          <w:i/>
          <w:iCs/>
          <w:sz w:val="22"/>
          <w:szCs w:val="22"/>
        </w:rPr>
        <w:t>b</w:t>
      </w:r>
      <w:r w:rsidR="00963100" w:rsidRPr="007772EC">
        <w:rPr>
          <w:rFonts w:ascii="Arial" w:hAnsi="Arial" w:cs="Arial"/>
          <w:i/>
          <w:iCs/>
          <w:sz w:val="22"/>
          <w:szCs w:val="22"/>
        </w:rPr>
        <w:t xml:space="preserve">usiness </w:t>
      </w:r>
      <w:r w:rsidR="00E24568">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after issue of such notice by the </w:t>
      </w:r>
      <w:r w:rsidR="00AB5FE3" w:rsidRPr="00AB5FE3">
        <w:rPr>
          <w:rFonts w:ascii="Arial" w:hAnsi="Arial" w:cs="Arial"/>
          <w:i/>
          <w:iCs/>
          <w:sz w:val="22"/>
          <w:szCs w:val="22"/>
        </w:rPr>
        <w:t>Secretary</w:t>
      </w:r>
      <w:r w:rsidR="00963100">
        <w:rPr>
          <w:rFonts w:ascii="Arial" w:hAnsi="Arial" w:cs="Arial"/>
          <w:sz w:val="22"/>
          <w:szCs w:val="22"/>
        </w:rPr>
        <w:t>, shall:</w:t>
      </w:r>
    </w:p>
    <w:p w14:paraId="6935EF02" w14:textId="77777777" w:rsidR="00963100" w:rsidRDefault="00963100" w:rsidP="00963100">
      <w:pPr>
        <w:numPr>
          <w:ilvl w:val="0"/>
          <w:numId w:val="79"/>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revise the Modification Register; and</w:t>
      </w:r>
    </w:p>
    <w:p w14:paraId="551F0853" w14:textId="2DB8FDE5" w:rsidR="00963100" w:rsidRDefault="00963100" w:rsidP="00963100">
      <w:pPr>
        <w:numPr>
          <w:ilvl w:val="0"/>
          <w:numId w:val="79"/>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remove the Modification Proposal from the agenda of the next </w:t>
      </w:r>
      <w:r w:rsidR="00506D91">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(as relevant);</w:t>
      </w:r>
    </w:p>
    <w:p w14:paraId="228F47DF" w14:textId="728E9457" w:rsidR="00963100" w:rsidRDefault="00224D42" w:rsidP="00963100">
      <w:pPr>
        <w:kinsoku w:val="0"/>
        <w:overflowPunct w:val="0"/>
        <w:autoSpaceDE/>
        <w:autoSpaceDN/>
        <w:adjustRightInd/>
        <w:spacing w:before="241"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5.2.2 Review of Modification Proposals at Panel Meetings</w:t>
      </w:r>
    </w:p>
    <w:p w14:paraId="6DC5092E" w14:textId="4C57397E" w:rsidR="00963100" w:rsidRDefault="00224D42" w:rsidP="00963100">
      <w:pPr>
        <w:kinsoku w:val="0"/>
        <w:overflowPunct w:val="0"/>
        <w:autoSpaceDE/>
        <w:autoSpaceDN/>
        <w:adjustRightInd/>
        <w:spacing w:before="240" w:line="252"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5.2.2.1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a Modification Proposal (if compliant with sub</w:t>
      </w:r>
      <w:r w:rsidR="00963100">
        <w:rPr>
          <w:rFonts w:ascii="Arial" w:hAnsi="Arial" w:cs="Arial"/>
          <w:sz w:val="22"/>
          <w:szCs w:val="22"/>
        </w:rPr>
        <w:softHyphen/>
        <w:t xml:space="preserve">paragraph </w:t>
      </w:r>
      <w:r w:rsidR="00BB4347">
        <w:rPr>
          <w:rFonts w:ascii="Arial" w:hAnsi="Arial" w:cs="Arial"/>
          <w:sz w:val="22"/>
          <w:szCs w:val="22"/>
        </w:rPr>
        <w:t>J.</w:t>
      </w:r>
      <w:r w:rsidR="00963100">
        <w:rPr>
          <w:rFonts w:ascii="Arial" w:hAnsi="Arial" w:cs="Arial"/>
          <w:sz w:val="22"/>
          <w:szCs w:val="22"/>
        </w:rPr>
        <w:t xml:space="preserve">5.2.1.2 and not withdrawn under sub-paragraph </w:t>
      </w:r>
      <w:r w:rsidR="00BB4347">
        <w:rPr>
          <w:rFonts w:ascii="Arial" w:hAnsi="Arial" w:cs="Arial"/>
          <w:sz w:val="22"/>
          <w:szCs w:val="22"/>
        </w:rPr>
        <w:t>J.</w:t>
      </w:r>
      <w:r w:rsidR="00963100">
        <w:rPr>
          <w:rFonts w:ascii="Arial" w:hAnsi="Arial" w:cs="Arial"/>
          <w:sz w:val="22"/>
          <w:szCs w:val="22"/>
        </w:rPr>
        <w:t xml:space="preserve">5.2.1.6) at the next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and at such meeting shall use all reasonable endeavours to decide (as and where relevant) whether:</w:t>
      </w:r>
    </w:p>
    <w:p w14:paraId="3AFE1B61" w14:textId="47163BDE" w:rsidR="00963100" w:rsidRDefault="00963100" w:rsidP="00963100">
      <w:pPr>
        <w:numPr>
          <w:ilvl w:val="0"/>
          <w:numId w:val="80"/>
        </w:numPr>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 xml:space="preserve">the </w:t>
      </w:r>
      <w:r w:rsidR="00BB4347">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require additional information in order to assess whether the request would better facilitate achievement of the </w:t>
      </w:r>
      <w:r w:rsidR="00CD302F" w:rsidRPr="00CD302F">
        <w:rPr>
          <w:rFonts w:ascii="Arial" w:hAnsi="Arial" w:cs="Arial"/>
          <w:i/>
          <w:iCs/>
          <w:sz w:val="22"/>
          <w:szCs w:val="22"/>
        </w:rPr>
        <w:t>SQSS</w:t>
      </w:r>
      <w:r>
        <w:rPr>
          <w:rFonts w:ascii="Arial" w:hAnsi="Arial" w:cs="Arial"/>
          <w:sz w:val="22"/>
          <w:szCs w:val="22"/>
        </w:rPr>
        <w:t xml:space="preserve"> Objectives;</w:t>
      </w:r>
      <w:r w:rsidR="00237F6F">
        <w:rPr>
          <w:rFonts w:ascii="Arial" w:hAnsi="Arial" w:cs="Arial"/>
          <w:sz w:val="22"/>
          <w:szCs w:val="22"/>
        </w:rPr>
        <w:t xml:space="preserve"> or</w:t>
      </w:r>
    </w:p>
    <w:p w14:paraId="416D20D8" w14:textId="52412F11" w:rsidR="00963100" w:rsidRDefault="00963100" w:rsidP="00963100">
      <w:pPr>
        <w:numPr>
          <w:ilvl w:val="0"/>
          <w:numId w:val="80"/>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pursuant to sub-paragraph </w:t>
      </w:r>
      <w:r w:rsidR="00BB4347">
        <w:rPr>
          <w:rFonts w:ascii="Arial" w:hAnsi="Arial" w:cs="Arial"/>
          <w:sz w:val="22"/>
          <w:szCs w:val="22"/>
        </w:rPr>
        <w:t>J.</w:t>
      </w:r>
      <w:r>
        <w:rPr>
          <w:rFonts w:ascii="Arial" w:hAnsi="Arial" w:cs="Arial"/>
          <w:sz w:val="22"/>
          <w:szCs w:val="22"/>
        </w:rPr>
        <w:t>5.2.2.5, to amalgamate the request with any other Proposed Modification.</w:t>
      </w:r>
    </w:p>
    <w:p w14:paraId="1291D8AF" w14:textId="537A2FFB" w:rsidR="00963100" w:rsidRDefault="00224D42" w:rsidP="00963100">
      <w:pPr>
        <w:kinsoku w:val="0"/>
        <w:overflowPunct w:val="0"/>
        <w:autoSpaceDE/>
        <w:autoSpaceDN/>
        <w:adjustRightInd/>
        <w:spacing w:before="241" w:line="254" w:lineRule="exact"/>
        <w:ind w:left="1728" w:hanging="1008"/>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5.2.2.2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not to take the Modification Proposal further, the </w:t>
      </w:r>
      <w:r w:rsidR="00AB5FE3" w:rsidRPr="00AB5FE3">
        <w:rPr>
          <w:rFonts w:ascii="Arial" w:hAnsi="Arial" w:cs="Arial"/>
          <w:i/>
          <w:iCs/>
          <w:sz w:val="22"/>
          <w:szCs w:val="22"/>
        </w:rPr>
        <w:t>Secretary</w:t>
      </w:r>
      <w:r w:rsidR="00963100">
        <w:rPr>
          <w:rFonts w:ascii="Arial" w:hAnsi="Arial" w:cs="Arial"/>
          <w:sz w:val="22"/>
          <w:szCs w:val="22"/>
        </w:rPr>
        <w:t xml:space="preserve"> shall notify the Proposer explaining why the proposal has been rejected. The </w:t>
      </w:r>
      <w:r w:rsidR="00AB5FE3" w:rsidRPr="00AB5FE3">
        <w:rPr>
          <w:rFonts w:ascii="Arial" w:hAnsi="Arial" w:cs="Arial"/>
          <w:i/>
          <w:iCs/>
          <w:sz w:val="22"/>
          <w:szCs w:val="22"/>
        </w:rPr>
        <w:t>Secretary</w:t>
      </w:r>
      <w:r w:rsidR="00963100">
        <w:rPr>
          <w:rFonts w:ascii="Arial" w:hAnsi="Arial" w:cs="Arial"/>
          <w:sz w:val="22"/>
          <w:szCs w:val="22"/>
        </w:rPr>
        <w:t xml:space="preserve"> shall also amend the Modification Register as appropriate.</w:t>
      </w:r>
    </w:p>
    <w:p w14:paraId="41818701" w14:textId="77777777" w:rsidR="00C62D13" w:rsidRDefault="00C62D13"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p>
    <w:p w14:paraId="2C5AC75B" w14:textId="5F058F71" w:rsidR="00963100" w:rsidRDefault="00224D42"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5.2.2.3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required or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cannot reach a decision on such matters,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refer the Modification Proposal to a Workgroup to carryout such analysis as set out under sub-paragraph </w:t>
      </w:r>
      <w:r w:rsidR="00BB4347">
        <w:rPr>
          <w:rFonts w:ascii="Arial" w:hAnsi="Arial" w:cs="Arial"/>
          <w:sz w:val="22"/>
          <w:szCs w:val="22"/>
        </w:rPr>
        <w:t>J.</w:t>
      </w:r>
      <w:r w:rsidR="00963100">
        <w:rPr>
          <w:rFonts w:ascii="Arial" w:hAnsi="Arial" w:cs="Arial"/>
          <w:sz w:val="22"/>
          <w:szCs w:val="22"/>
        </w:rPr>
        <w:t>5.2.3.</w:t>
      </w:r>
    </w:p>
    <w:p w14:paraId="319EBE29" w14:textId="0F7D0E9D" w:rsidR="00963100" w:rsidRDefault="00224D42"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5.2.2.4   Where, pursuant to sub-paragraph </w:t>
      </w:r>
      <w:r w:rsidR="00D615B5">
        <w:rPr>
          <w:rFonts w:ascii="Arial" w:hAnsi="Arial" w:cs="Arial"/>
          <w:sz w:val="22"/>
          <w:szCs w:val="22"/>
        </w:rPr>
        <w:t>J.</w:t>
      </w:r>
      <w:r w:rsidR="00963100">
        <w:rPr>
          <w:rFonts w:ascii="Arial" w:hAnsi="Arial" w:cs="Arial"/>
          <w:sz w:val="22"/>
          <w:szCs w:val="22"/>
        </w:rPr>
        <w:t xml:space="preserve">5.2.2.1 (a) above,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not required,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proceed directly to Industry Consultation under sub-paragraphs </w:t>
      </w:r>
      <w:r w:rsidR="00D615B5">
        <w:rPr>
          <w:rFonts w:ascii="Arial" w:hAnsi="Arial" w:cs="Arial"/>
          <w:sz w:val="22"/>
          <w:szCs w:val="22"/>
        </w:rPr>
        <w:t>J.</w:t>
      </w:r>
      <w:r w:rsidR="00963100">
        <w:rPr>
          <w:rFonts w:ascii="Arial" w:hAnsi="Arial" w:cs="Arial"/>
          <w:sz w:val="22"/>
          <w:szCs w:val="22"/>
        </w:rPr>
        <w:t>5.2.4.</w:t>
      </w:r>
    </w:p>
    <w:p w14:paraId="31F1F36D" w14:textId="4814F01F"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5.2.2.5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p>
    <w:p w14:paraId="2A146FD8" w14:textId="6F1491FA" w:rsidR="00963100" w:rsidRDefault="00224D42" w:rsidP="00963100">
      <w:pPr>
        <w:tabs>
          <w:tab w:val="left" w:pos="1701"/>
        </w:tabs>
        <w:kinsoku w:val="0"/>
        <w:overflowPunct w:val="0"/>
        <w:autoSpaceDE/>
        <w:autoSpaceDN/>
        <w:adjustRightInd/>
        <w:spacing w:before="242" w:line="251" w:lineRule="exact"/>
        <w:ind w:left="720"/>
        <w:jc w:val="both"/>
        <w:textAlignment w:val="baseline"/>
        <w:rPr>
          <w:rFonts w:ascii="Arial" w:hAnsi="Arial" w:cs="Arial"/>
          <w:sz w:val="24"/>
          <w:szCs w:val="24"/>
        </w:rPr>
      </w:pPr>
      <w:r w:rsidRPr="00224D42">
        <w:rPr>
          <w:rFonts w:ascii="Arial" w:hAnsi="Arial" w:cs="Arial"/>
          <w:spacing w:val="5"/>
          <w:sz w:val="22"/>
          <w:szCs w:val="22"/>
        </w:rPr>
        <w:t>J.</w:t>
      </w:r>
      <w:r w:rsidR="00963100">
        <w:rPr>
          <w:rFonts w:ascii="Arial" w:hAnsi="Arial" w:cs="Arial"/>
          <w:spacing w:val="5"/>
          <w:sz w:val="22"/>
          <w:szCs w:val="22"/>
        </w:rPr>
        <w:t>5.2.2.6</w:t>
      </w:r>
      <w:r w:rsidR="00963100">
        <w:rPr>
          <w:rFonts w:ascii="Arial" w:hAnsi="Arial" w:cs="Arial"/>
          <w:spacing w:val="5"/>
          <w:sz w:val="22"/>
          <w:szCs w:val="22"/>
        </w:rPr>
        <w:tab/>
        <w:t>Where Modification Proposals are amalgamated pursuant to sub</w:t>
      </w:r>
      <w:r w:rsidR="00963100">
        <w:rPr>
          <w:rFonts w:ascii="Arial" w:hAnsi="Arial" w:cs="Arial"/>
          <w:spacing w:val="5"/>
          <w:sz w:val="22"/>
          <w:szCs w:val="22"/>
        </w:rPr>
        <w:noBreakHyphen/>
      </w:r>
    </w:p>
    <w:p w14:paraId="6D1383BD" w14:textId="1E2519B0" w:rsidR="00963100" w:rsidRDefault="00963100" w:rsidP="00963100">
      <w:pPr>
        <w:tabs>
          <w:tab w:val="left" w:pos="1701"/>
        </w:tabs>
        <w:kinsoku w:val="0"/>
        <w:overflowPunct w:val="0"/>
        <w:autoSpaceDE/>
        <w:autoSpaceDN/>
        <w:adjustRightInd/>
        <w:spacing w:line="251" w:lineRule="exact"/>
        <w:ind w:left="1656"/>
        <w:textAlignment w:val="baseline"/>
        <w:rPr>
          <w:rFonts w:ascii="Arial" w:hAnsi="Arial" w:cs="Arial"/>
          <w:spacing w:val="-1"/>
          <w:sz w:val="22"/>
          <w:szCs w:val="22"/>
        </w:rPr>
      </w:pPr>
      <w:r>
        <w:rPr>
          <w:rFonts w:ascii="Arial" w:hAnsi="Arial" w:cs="Arial"/>
          <w:spacing w:val="-1"/>
          <w:sz w:val="22"/>
          <w:szCs w:val="22"/>
        </w:rPr>
        <w:t xml:space="preserve">paragraph </w:t>
      </w:r>
      <w:r w:rsidR="00D615B5">
        <w:rPr>
          <w:rFonts w:ascii="Arial" w:hAnsi="Arial" w:cs="Arial"/>
          <w:spacing w:val="-1"/>
          <w:sz w:val="22"/>
          <w:szCs w:val="22"/>
        </w:rPr>
        <w:t>J.</w:t>
      </w:r>
      <w:r>
        <w:rPr>
          <w:rFonts w:ascii="Arial" w:hAnsi="Arial" w:cs="Arial"/>
          <w:spacing w:val="-1"/>
          <w:sz w:val="22"/>
          <w:szCs w:val="22"/>
        </w:rPr>
        <w:t>5.2.2.5:</w:t>
      </w:r>
    </w:p>
    <w:p w14:paraId="20B1D46F" w14:textId="77777777" w:rsidR="00963100" w:rsidRDefault="00963100" w:rsidP="00963100">
      <w:pPr>
        <w:numPr>
          <w:ilvl w:val="0"/>
          <w:numId w:val="81"/>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such Modification Proposals shall be treated as a single Modification Proposal;</w:t>
      </w:r>
    </w:p>
    <w:p w14:paraId="612F7A04" w14:textId="32075D0C" w:rsidR="00963100" w:rsidRDefault="00963100" w:rsidP="00963100">
      <w:pPr>
        <w:numPr>
          <w:ilvl w:val="0"/>
          <w:numId w:val="81"/>
        </w:numPr>
        <w:kinsoku w:val="0"/>
        <w:overflowPunct w:val="0"/>
        <w:autoSpaceDE/>
        <w:autoSpaceDN/>
        <w:adjustRightInd/>
        <w:spacing w:before="238" w:line="252" w:lineRule="exact"/>
        <w:jc w:val="both"/>
        <w:textAlignment w:val="baseline"/>
        <w:rPr>
          <w:rFonts w:ascii="Arial" w:hAnsi="Arial" w:cs="Arial"/>
          <w:sz w:val="22"/>
          <w:szCs w:val="22"/>
        </w:rPr>
      </w:pPr>
      <w:r>
        <w:rPr>
          <w:rFonts w:ascii="Arial" w:hAnsi="Arial" w:cs="Arial"/>
          <w:sz w:val="22"/>
          <w:szCs w:val="22"/>
        </w:rPr>
        <w:t xml:space="preserve">references in </w:t>
      </w:r>
      <w:r w:rsidR="00D615B5">
        <w:rPr>
          <w:rFonts w:ascii="Arial" w:hAnsi="Arial" w:cs="Arial"/>
          <w:sz w:val="22"/>
          <w:szCs w:val="22"/>
        </w:rPr>
        <w:t>J.5</w:t>
      </w:r>
      <w:r>
        <w:rPr>
          <w:rFonts w:ascii="Arial" w:hAnsi="Arial" w:cs="Arial"/>
          <w:sz w:val="22"/>
          <w:szCs w:val="22"/>
        </w:rPr>
        <w:t xml:space="preserve"> to a Modification Proposal shall include and apply to a group of two or more Modification Proposals so amalgamated; and</w:t>
      </w:r>
    </w:p>
    <w:p w14:paraId="7568E788" w14:textId="77777777" w:rsidR="00963100" w:rsidRDefault="00963100" w:rsidP="00963100">
      <w:pPr>
        <w:numPr>
          <w:ilvl w:val="0"/>
          <w:numId w:val="81"/>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p>
    <w:p w14:paraId="548744D1" w14:textId="248EC562" w:rsidR="00963100" w:rsidRDefault="00224D42" w:rsidP="00963100">
      <w:pPr>
        <w:kinsoku w:val="0"/>
        <w:overflowPunct w:val="0"/>
        <w:autoSpaceDE/>
        <w:autoSpaceDN/>
        <w:adjustRightInd/>
        <w:spacing w:before="241" w:line="253" w:lineRule="exact"/>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5.2.3 Evaluation and Assessment by a Workgroup</w:t>
      </w:r>
    </w:p>
    <w:p w14:paraId="6467DBDE" w14:textId="10896BE7" w:rsidR="00963100" w:rsidRDefault="00224D42" w:rsidP="00963100">
      <w:pPr>
        <w:kinsoku w:val="0"/>
        <w:overflowPunct w:val="0"/>
        <w:autoSpaceDE/>
        <w:autoSpaceDN/>
        <w:adjustRightInd/>
        <w:spacing w:before="239" w:line="253" w:lineRule="exact"/>
        <w:ind w:left="165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5.2.3.1   Following referral of a Modification Proposal, pursuant to sub-paragraph </w:t>
      </w:r>
      <w:r w:rsidR="002252D9">
        <w:rPr>
          <w:rFonts w:ascii="Arial" w:hAnsi="Arial" w:cs="Arial"/>
          <w:spacing w:val="-3"/>
          <w:sz w:val="22"/>
          <w:szCs w:val="22"/>
        </w:rPr>
        <w:t>J.</w:t>
      </w:r>
      <w:r w:rsidR="00963100">
        <w:rPr>
          <w:rFonts w:ascii="Arial" w:hAnsi="Arial" w:cs="Arial"/>
          <w:spacing w:val="-3"/>
          <w:sz w:val="22"/>
          <w:szCs w:val="22"/>
        </w:rPr>
        <w:t xml:space="preserve">5.2.2.3, to a Workgroup,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invite representations or commission such studies, convene industry workshops and other evaluation as it deems appropriate in order that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is provided with sufficient information such that it can assess whether the Modification Proposal would better facilitate achievement of the </w:t>
      </w:r>
      <w:r w:rsidR="00CD302F" w:rsidRPr="00CD302F">
        <w:rPr>
          <w:rFonts w:ascii="Arial" w:hAnsi="Arial" w:cs="Arial"/>
          <w:i/>
          <w:iCs/>
          <w:spacing w:val="-3"/>
          <w:sz w:val="22"/>
          <w:szCs w:val="22"/>
        </w:rPr>
        <w:t>SQSS</w:t>
      </w:r>
      <w:r w:rsidR="00963100">
        <w:rPr>
          <w:rFonts w:ascii="Arial" w:hAnsi="Arial" w:cs="Arial"/>
          <w:spacing w:val="-3"/>
          <w:sz w:val="22"/>
          <w:szCs w:val="22"/>
        </w:rPr>
        <w:t xml:space="preserve"> Objectives.</w:t>
      </w:r>
    </w:p>
    <w:p w14:paraId="7F6ABA99" w14:textId="7367C537"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5.2.3.2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use its reasonable endeavours in order to ensure that evaluation and assessment by a Workgroup takes no longer than 6 months from its referral under sub-paragraph </w:t>
      </w:r>
      <w:r w:rsidR="00E05FA2">
        <w:rPr>
          <w:rFonts w:ascii="Arial" w:hAnsi="Arial" w:cs="Arial"/>
          <w:sz w:val="22"/>
          <w:szCs w:val="22"/>
        </w:rPr>
        <w:t>J.</w:t>
      </w:r>
      <w:r w:rsidR="00963100">
        <w:rPr>
          <w:rFonts w:ascii="Arial" w:hAnsi="Arial" w:cs="Arial"/>
          <w:sz w:val="22"/>
          <w:szCs w:val="22"/>
        </w:rPr>
        <w:t xml:space="preserve">5.2.2.3 up to the submission of the Workgroup Report to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under sub-paragraph </w:t>
      </w:r>
      <w:r w:rsidR="00E05FA2">
        <w:rPr>
          <w:rFonts w:ascii="Arial" w:hAnsi="Arial" w:cs="Arial"/>
          <w:sz w:val="22"/>
          <w:szCs w:val="22"/>
        </w:rPr>
        <w:t>J.</w:t>
      </w:r>
      <w:r w:rsidR="00963100">
        <w:rPr>
          <w:rFonts w:ascii="Arial" w:hAnsi="Arial" w:cs="Arial"/>
          <w:sz w:val="22"/>
          <w:szCs w:val="22"/>
        </w:rPr>
        <w:t xml:space="preserve">5.2.3.13 unless otherwise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3C856F73" w14:textId="58E7DE6C" w:rsidR="00963100" w:rsidRDefault="00224D42" w:rsidP="00963100">
      <w:pPr>
        <w:kinsoku w:val="0"/>
        <w:overflowPunct w:val="0"/>
        <w:autoSpaceDE/>
        <w:autoSpaceDN/>
        <w:adjustRightInd/>
        <w:spacing w:before="237" w:line="254" w:lineRule="exact"/>
        <w:ind w:left="1656" w:hanging="936"/>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5.2.3.3   A Workgroup shall comprise at least 5 persons (who may be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E05FA2">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“Workgroup Quorum” or any such number of persons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4F76373E" w14:textId="77777777" w:rsidR="00C62D13" w:rsidRDefault="00C62D13"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Pr>
          <w:rFonts w:ascii="Arial" w:hAnsi="Arial" w:cs="Arial"/>
          <w:sz w:val="22"/>
          <w:szCs w:val="22"/>
        </w:rPr>
        <w:t xml:space="preserve"> </w:t>
      </w:r>
    </w:p>
    <w:p w14:paraId="4600FA65" w14:textId="363F5EE4" w:rsidR="00963100" w:rsidRDefault="00224D42"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5.2.3.4  In addition to the Workgroup Quorum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appoint a Workgroup </w:t>
      </w:r>
      <w:r w:rsidR="0027358C" w:rsidRPr="0027358C">
        <w:rPr>
          <w:rFonts w:ascii="Arial" w:hAnsi="Arial" w:cs="Arial"/>
          <w:i/>
          <w:iCs/>
          <w:sz w:val="22"/>
          <w:szCs w:val="22"/>
        </w:rPr>
        <w:t>Chairperson</w:t>
      </w:r>
      <w:r w:rsidR="00963100">
        <w:rPr>
          <w:rFonts w:ascii="Arial" w:hAnsi="Arial" w:cs="Arial"/>
          <w:sz w:val="22"/>
          <w:szCs w:val="22"/>
        </w:rPr>
        <w:t xml:space="preserve"> who will ensure that meetings are conducted in a professional, proper, impartial and efficient manner.</w:t>
      </w:r>
    </w:p>
    <w:p w14:paraId="2E92E037" w14:textId="350F7E1E" w:rsidR="00963100" w:rsidRDefault="00224D42" w:rsidP="00963100">
      <w:pPr>
        <w:kinsoku w:val="0"/>
        <w:overflowPunct w:val="0"/>
        <w:autoSpaceDE/>
        <w:autoSpaceDN/>
        <w:adjustRightInd/>
        <w:spacing w:before="252" w:line="252"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5.2.3.5   The Workgroup shall be assisted by a </w:t>
      </w:r>
      <w:r w:rsidR="00EF7BD1">
        <w:rPr>
          <w:rFonts w:ascii="Arial" w:hAnsi="Arial" w:cs="Arial"/>
          <w:i/>
          <w:iCs/>
          <w:sz w:val="22"/>
          <w:szCs w:val="22"/>
        </w:rPr>
        <w:t>S</w:t>
      </w:r>
      <w:r w:rsidR="00963100" w:rsidRPr="007772EC">
        <w:rPr>
          <w:rFonts w:ascii="Arial" w:hAnsi="Arial" w:cs="Arial"/>
          <w:i/>
          <w:iCs/>
          <w:sz w:val="22"/>
          <w:szCs w:val="22"/>
        </w:rPr>
        <w:t>ecretary</w:t>
      </w:r>
      <w:r w:rsidR="00963100">
        <w:rPr>
          <w:rFonts w:ascii="Arial" w:hAnsi="Arial" w:cs="Arial"/>
          <w:sz w:val="22"/>
          <w:szCs w:val="22"/>
        </w:rPr>
        <w:t xml:space="preserve"> who shall be appointed by the </w:t>
      </w:r>
      <w:r w:rsidR="00EF7BD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As soon as is practicable after each Workgroup meeting, the </w:t>
      </w:r>
      <w:r w:rsidR="00AB5FE3" w:rsidRPr="00AB5FE3">
        <w:rPr>
          <w:rFonts w:ascii="Arial" w:hAnsi="Arial" w:cs="Arial"/>
          <w:i/>
          <w:iCs/>
          <w:sz w:val="22"/>
          <w:szCs w:val="22"/>
        </w:rPr>
        <w:t>Secretary</w:t>
      </w:r>
      <w:r w:rsidR="00963100">
        <w:rPr>
          <w:rFonts w:ascii="Arial" w:hAnsi="Arial" w:cs="Arial"/>
          <w:sz w:val="22"/>
          <w:szCs w:val="22"/>
        </w:rPr>
        <w:t xml:space="preserve"> shall prepare and send to the Workgroup </w:t>
      </w:r>
      <w:r w:rsidR="00EF7BD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the minutes of such Workgroup meeting, which shall be approved (or amended and approved) by the Workgroup at the next Workgroup meeting after they were so sent and, when approved, the </w:t>
      </w:r>
      <w:r w:rsidR="00AB5FE3" w:rsidRPr="00AB5FE3">
        <w:rPr>
          <w:rFonts w:ascii="Arial" w:hAnsi="Arial" w:cs="Arial"/>
          <w:i/>
          <w:iCs/>
          <w:sz w:val="22"/>
          <w:szCs w:val="22"/>
        </w:rPr>
        <w:t>Secretary</w:t>
      </w:r>
      <w:r w:rsidR="00963100">
        <w:rPr>
          <w:rFonts w:ascii="Arial" w:hAnsi="Arial" w:cs="Arial"/>
          <w:sz w:val="22"/>
          <w:szCs w:val="22"/>
        </w:rPr>
        <w:t xml:space="preserve"> shall publish the approved minutes (excluding any matter which it was agreed at such Workgroup meeting was not appropriate for such publication)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53B06A8E" w14:textId="1C68C4D9" w:rsidR="00963100" w:rsidRDefault="00224D42" w:rsidP="00963100">
      <w:pPr>
        <w:kinsoku w:val="0"/>
        <w:overflowPunct w:val="0"/>
        <w:autoSpaceDE/>
        <w:autoSpaceDN/>
        <w:adjustRightInd/>
        <w:spacing w:before="244" w:line="250"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5.2.3.6  A representative of the </w:t>
      </w:r>
      <w:r w:rsidR="002A5BE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may attend any meeting of a Workgroup as an observer and may speak at any such meeting.</w:t>
      </w:r>
    </w:p>
    <w:p w14:paraId="31F4BBDA" w14:textId="13DA43BA" w:rsidR="00963100" w:rsidRDefault="00224D42" w:rsidP="00963100">
      <w:pPr>
        <w:kinsoku w:val="0"/>
        <w:overflowPunct w:val="0"/>
        <w:autoSpaceDE/>
        <w:autoSpaceDN/>
        <w:adjustRightInd/>
        <w:spacing w:before="242" w:line="252" w:lineRule="exact"/>
        <w:ind w:left="93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5.2.3.7   The </w:t>
      </w:r>
      <w:r w:rsidR="002A5BE1">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determine the terms of reference of each Workgroup and may change those terms of reference from time to time as it sees fit.</w:t>
      </w:r>
    </w:p>
    <w:p w14:paraId="14D7741D" w14:textId="3A242AAD" w:rsidR="00963100" w:rsidRDefault="00224D42" w:rsidP="00963100">
      <w:pPr>
        <w:kinsoku w:val="0"/>
        <w:overflowPunct w:val="0"/>
        <w:autoSpaceDE/>
        <w:autoSpaceDN/>
        <w:adjustRightInd/>
        <w:spacing w:before="231" w:line="259"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5.2.3.8   The terms of reference for a Workgroup must include provision in respect of the following matters:</w:t>
      </w:r>
    </w:p>
    <w:p w14:paraId="288E2ED0" w14:textId="5D25641A" w:rsidR="00963100" w:rsidRDefault="00963100" w:rsidP="007772EC">
      <w:pPr>
        <w:numPr>
          <w:ilvl w:val="0"/>
          <w:numId w:val="82"/>
        </w:numPr>
        <w:tabs>
          <w:tab w:val="clear" w:pos="1656"/>
          <w:tab w:val="num" w:pos="2160"/>
        </w:tabs>
        <w:kinsoku w:val="0"/>
        <w:overflowPunct w:val="0"/>
        <w:autoSpaceDE/>
        <w:autoSpaceDN/>
        <w:adjustRightInd/>
        <w:spacing w:before="245" w:line="252" w:lineRule="exact"/>
        <w:ind w:left="2160"/>
        <w:jc w:val="both"/>
        <w:textAlignment w:val="baseline"/>
        <w:rPr>
          <w:rFonts w:ascii="Arial" w:hAnsi="Arial" w:cs="Arial"/>
          <w:sz w:val="22"/>
          <w:szCs w:val="22"/>
        </w:rPr>
      </w:pPr>
      <w:r>
        <w:rPr>
          <w:rFonts w:ascii="Arial" w:hAnsi="Arial" w:cs="Arial"/>
          <w:sz w:val="22"/>
          <w:szCs w:val="22"/>
        </w:rPr>
        <w:t xml:space="preserve">detail the Workgroup’s responsibilities for assisting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Proposal and consider whether it better facilitates achievement of the </w:t>
      </w:r>
      <w:r w:rsidR="00CD302F" w:rsidRPr="00CD302F">
        <w:rPr>
          <w:rFonts w:ascii="Arial" w:hAnsi="Arial" w:cs="Arial"/>
          <w:i/>
          <w:iCs/>
          <w:sz w:val="22"/>
          <w:szCs w:val="22"/>
        </w:rPr>
        <w:t>SQSS</w:t>
      </w:r>
      <w:r>
        <w:rPr>
          <w:rFonts w:ascii="Arial" w:hAnsi="Arial" w:cs="Arial"/>
          <w:sz w:val="22"/>
          <w:szCs w:val="22"/>
        </w:rPr>
        <w:t xml:space="preserve"> Objectives and to provide additional information to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w:t>
      </w:r>
    </w:p>
    <w:p w14:paraId="71A6B6D4" w14:textId="77777777" w:rsidR="00963100" w:rsidRDefault="00963100" w:rsidP="007772EC">
      <w:pPr>
        <w:numPr>
          <w:ilvl w:val="0"/>
          <w:numId w:val="82"/>
        </w:numPr>
        <w:tabs>
          <w:tab w:val="clear" w:pos="1656"/>
          <w:tab w:val="num" w:pos="216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detail the Modification Proposal;</w:t>
      </w:r>
    </w:p>
    <w:p w14:paraId="23C0D7FB" w14:textId="45E1C740" w:rsidR="00963100" w:rsidRDefault="00963100" w:rsidP="007772EC">
      <w:pPr>
        <w:numPr>
          <w:ilvl w:val="0"/>
          <w:numId w:val="82"/>
        </w:numPr>
        <w:tabs>
          <w:tab w:val="clear" w:pos="1656"/>
          <w:tab w:val="num" w:pos="2160"/>
        </w:tabs>
        <w:kinsoku w:val="0"/>
        <w:overflowPunct w:val="0"/>
        <w:autoSpaceDE/>
        <w:autoSpaceDN/>
        <w:adjustRightInd/>
        <w:spacing w:before="226" w:line="259" w:lineRule="exact"/>
        <w:ind w:left="2160"/>
        <w:jc w:val="both"/>
        <w:textAlignment w:val="baseline"/>
        <w:rPr>
          <w:rFonts w:ascii="Arial" w:hAnsi="Arial" w:cs="Arial"/>
          <w:sz w:val="22"/>
          <w:szCs w:val="22"/>
        </w:rPr>
      </w:pPr>
      <w:r>
        <w:rPr>
          <w:rFonts w:ascii="Arial" w:hAnsi="Arial" w:cs="Arial"/>
          <w:sz w:val="22"/>
          <w:szCs w:val="22"/>
        </w:rPr>
        <w:t xml:space="preserve">detail the work to be undertaken by the Workgroup to assist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Proposal;</w:t>
      </w:r>
    </w:p>
    <w:p w14:paraId="382A807D" w14:textId="77777777" w:rsidR="00963100" w:rsidRDefault="00963100" w:rsidP="007772EC">
      <w:pPr>
        <w:numPr>
          <w:ilvl w:val="0"/>
          <w:numId w:val="82"/>
        </w:numPr>
        <w:tabs>
          <w:tab w:val="clear" w:pos="1656"/>
          <w:tab w:val="num" w:pos="2160"/>
        </w:tabs>
        <w:kinsoku w:val="0"/>
        <w:overflowPunct w:val="0"/>
        <w:autoSpaceDE/>
        <w:autoSpaceDN/>
        <w:adjustRightInd/>
        <w:spacing w:before="231" w:line="259" w:lineRule="exact"/>
        <w:ind w:left="2160"/>
        <w:jc w:val="both"/>
        <w:textAlignment w:val="baseline"/>
        <w:rPr>
          <w:rFonts w:ascii="Arial" w:hAnsi="Arial" w:cs="Arial"/>
          <w:sz w:val="22"/>
          <w:szCs w:val="22"/>
        </w:rPr>
      </w:pPr>
      <w:r>
        <w:rPr>
          <w:rFonts w:ascii="Arial" w:hAnsi="Arial" w:cs="Arial"/>
          <w:sz w:val="22"/>
          <w:szCs w:val="22"/>
        </w:rPr>
        <w:t>specify any matters which the Workgroup should address in its report;</w:t>
      </w:r>
    </w:p>
    <w:p w14:paraId="5190201D" w14:textId="77777777" w:rsidR="00963100" w:rsidRDefault="00963100" w:rsidP="007772EC">
      <w:pPr>
        <w:numPr>
          <w:ilvl w:val="0"/>
          <w:numId w:val="82"/>
        </w:numPr>
        <w:tabs>
          <w:tab w:val="clear" w:pos="1656"/>
          <w:tab w:val="num" w:pos="2160"/>
        </w:tabs>
        <w:kinsoku w:val="0"/>
        <w:overflowPunct w:val="0"/>
        <w:autoSpaceDE/>
        <w:autoSpaceDN/>
        <w:adjustRightInd/>
        <w:spacing w:before="232" w:line="253" w:lineRule="exact"/>
        <w:ind w:left="2160"/>
        <w:jc w:val="both"/>
        <w:textAlignment w:val="baseline"/>
        <w:rPr>
          <w:rFonts w:ascii="Arial" w:hAnsi="Arial" w:cs="Arial"/>
          <w:sz w:val="22"/>
          <w:szCs w:val="22"/>
        </w:rPr>
      </w:pPr>
      <w:r>
        <w:rPr>
          <w:rFonts w:ascii="Arial" w:hAnsi="Arial" w:cs="Arial"/>
          <w:sz w:val="22"/>
          <w:szCs w:val="22"/>
        </w:rPr>
        <w:t>the timetable for the work to be done by the Workgroup;</w:t>
      </w:r>
    </w:p>
    <w:p w14:paraId="212CD72C" w14:textId="77777777" w:rsidR="00963100" w:rsidRDefault="00963100" w:rsidP="007772EC">
      <w:pPr>
        <w:numPr>
          <w:ilvl w:val="0"/>
          <w:numId w:val="82"/>
        </w:numPr>
        <w:tabs>
          <w:tab w:val="clear" w:pos="1656"/>
          <w:tab w:val="num" w:pos="2160"/>
        </w:tabs>
        <w:kinsoku w:val="0"/>
        <w:overflowPunct w:val="0"/>
        <w:autoSpaceDE/>
        <w:autoSpaceDN/>
        <w:adjustRightInd/>
        <w:spacing w:before="246" w:line="253" w:lineRule="exact"/>
        <w:ind w:left="2160"/>
        <w:jc w:val="both"/>
        <w:textAlignment w:val="baseline"/>
        <w:rPr>
          <w:rFonts w:ascii="Arial" w:hAnsi="Arial" w:cs="Arial"/>
          <w:sz w:val="22"/>
          <w:szCs w:val="22"/>
        </w:rPr>
      </w:pPr>
      <w:r>
        <w:rPr>
          <w:rFonts w:ascii="Arial" w:hAnsi="Arial" w:cs="Arial"/>
          <w:sz w:val="22"/>
          <w:szCs w:val="22"/>
        </w:rPr>
        <w:t>specify if the Workgroup is to comment upon any legal text.</w:t>
      </w:r>
    </w:p>
    <w:p w14:paraId="50477645" w14:textId="505B36F0" w:rsidR="00963100" w:rsidRDefault="00224D42" w:rsidP="007772EC">
      <w:pPr>
        <w:kinsoku w:val="0"/>
        <w:overflowPunct w:val="0"/>
        <w:autoSpaceDE/>
        <w:autoSpaceDN/>
        <w:adjustRightInd/>
        <w:spacing w:before="237" w:line="254"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5.2.3.9    Unless otherwise determined by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the Workgroup shall develop and adopt its own internal working procedures for the conduct of its business.</w:t>
      </w:r>
    </w:p>
    <w:p w14:paraId="60911340" w14:textId="7425B2D9" w:rsidR="00963100" w:rsidRDefault="00224D42" w:rsidP="007772EC">
      <w:pPr>
        <w:kinsoku w:val="0"/>
        <w:overflowPunct w:val="0"/>
        <w:autoSpaceDE/>
        <w:autoSpaceDN/>
        <w:adjustRightInd/>
        <w:spacing w:before="242"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5.2.3.10 A Workgroup Report will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p>
    <w:p w14:paraId="1732DD4B" w14:textId="77777777" w:rsidR="00C62D13" w:rsidRDefault="00C62D13"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p>
    <w:p w14:paraId="62C686B0" w14:textId="0F890935" w:rsidR="00963100" w:rsidRDefault="00224D42"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5.2.3.11 If a Workgroup is unable to reach agreement on any such matter, the Workgroup Report must reflect the views of the members of the Workgroup.</w:t>
      </w:r>
    </w:p>
    <w:p w14:paraId="7529F1E4" w14:textId="3D1538C2" w:rsidR="00963100" w:rsidRDefault="00224D42" w:rsidP="007772EC">
      <w:pPr>
        <w:kinsoku w:val="0"/>
        <w:overflowPunct w:val="0"/>
        <w:autoSpaceDE/>
        <w:autoSpaceDN/>
        <w:adjustRightInd/>
        <w:spacing w:before="246"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5.2.3.12 The Workgroup Report will be circulated in draft form to the Workgroup members for a period of not less than 5 </w:t>
      </w:r>
      <w:r w:rsidR="006E7289">
        <w:rPr>
          <w:rFonts w:ascii="Arial" w:hAnsi="Arial" w:cs="Arial"/>
          <w:i/>
          <w:iCs/>
          <w:sz w:val="22"/>
          <w:szCs w:val="22"/>
        </w:rPr>
        <w:t>b</w:t>
      </w:r>
      <w:r w:rsidR="00213E20" w:rsidRPr="007772EC">
        <w:rPr>
          <w:rFonts w:ascii="Arial" w:hAnsi="Arial" w:cs="Arial"/>
          <w:i/>
          <w:iCs/>
          <w:sz w:val="22"/>
          <w:szCs w:val="22"/>
        </w:rPr>
        <w:t xml:space="preserve">usiness </w:t>
      </w:r>
      <w:r w:rsidR="006E7289">
        <w:rPr>
          <w:rFonts w:ascii="Arial" w:hAnsi="Arial" w:cs="Arial"/>
          <w:i/>
          <w:iCs/>
          <w:sz w:val="22"/>
          <w:szCs w:val="22"/>
        </w:rPr>
        <w:t>d</w:t>
      </w:r>
      <w:r w:rsidR="00213E20" w:rsidRPr="007772EC">
        <w:rPr>
          <w:rFonts w:ascii="Arial" w:hAnsi="Arial" w:cs="Arial"/>
          <w:i/>
          <w:iCs/>
          <w:sz w:val="22"/>
          <w:szCs w:val="22"/>
        </w:rPr>
        <w:t>ays</w:t>
      </w:r>
      <w:r w:rsidR="00963100">
        <w:rPr>
          <w:rFonts w:ascii="Arial" w:hAnsi="Arial" w:cs="Arial"/>
          <w:sz w:val="22"/>
          <w:szCs w:val="22"/>
        </w:rPr>
        <w:t xml:space="preserve"> for comment. Any unresolved comments made shall be reflected in the final Workgroup Report.</w:t>
      </w:r>
    </w:p>
    <w:p w14:paraId="65319D81" w14:textId="05383EC1" w:rsidR="00963100" w:rsidRDefault="00224D42" w:rsidP="00963100">
      <w:pPr>
        <w:kinsoku w:val="0"/>
        <w:overflowPunct w:val="0"/>
        <w:autoSpaceDE/>
        <w:autoSpaceDN/>
        <w:adjustRightInd/>
        <w:spacing w:before="23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5.2.3.13 The final Workgroup Report shall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Upon receipt of the Workgroup Report, the </w:t>
      </w:r>
      <w:r w:rsidR="00AB5FE3" w:rsidRPr="00AB5FE3">
        <w:rPr>
          <w:rFonts w:ascii="Arial" w:hAnsi="Arial" w:cs="Arial"/>
          <w:i/>
          <w:iCs/>
          <w:sz w:val="22"/>
          <w:szCs w:val="22"/>
        </w:rPr>
        <w:t>Secretary</w:t>
      </w:r>
      <w:r w:rsidR="00963100">
        <w:rPr>
          <w:rFonts w:ascii="Arial" w:hAnsi="Arial" w:cs="Arial"/>
          <w:sz w:val="22"/>
          <w:szCs w:val="22"/>
        </w:rPr>
        <w:t xml:space="preserve"> shall as soon as reasonably practicable:</w:t>
      </w:r>
    </w:p>
    <w:p w14:paraId="3B744A6F" w14:textId="344F47E7" w:rsidR="00963100" w:rsidRDefault="00963100" w:rsidP="00963100">
      <w:pPr>
        <w:numPr>
          <w:ilvl w:val="0"/>
          <w:numId w:val="83"/>
        </w:numPr>
        <w:kinsoku w:val="0"/>
        <w:overflowPunct w:val="0"/>
        <w:autoSpaceDE/>
        <w:autoSpaceDN/>
        <w:adjustRightInd/>
        <w:spacing w:before="249" w:line="250" w:lineRule="exact"/>
        <w:jc w:val="both"/>
        <w:textAlignment w:val="baseline"/>
        <w:rPr>
          <w:rFonts w:ascii="Arial" w:hAnsi="Arial" w:cs="Arial"/>
          <w:sz w:val="22"/>
          <w:szCs w:val="22"/>
        </w:rPr>
      </w:pPr>
      <w:r>
        <w:rPr>
          <w:rFonts w:ascii="Arial" w:hAnsi="Arial" w:cs="Arial"/>
          <w:sz w:val="22"/>
          <w:szCs w:val="22"/>
        </w:rPr>
        <w:t xml:space="preserve">send a copy of the Workgroup Report to the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and the </w:t>
      </w:r>
      <w:r w:rsidR="006E7289">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775865BA" w14:textId="1615A82F" w:rsidR="00963100" w:rsidRDefault="00963100" w:rsidP="00963100">
      <w:pPr>
        <w:numPr>
          <w:ilvl w:val="0"/>
          <w:numId w:val="83"/>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subject to the provisions of Paragraph </w:t>
      </w:r>
      <w:r w:rsidR="006E7289">
        <w:rPr>
          <w:rFonts w:ascii="Arial" w:hAnsi="Arial" w:cs="Arial"/>
          <w:sz w:val="22"/>
          <w:szCs w:val="22"/>
        </w:rPr>
        <w:t>J.</w:t>
      </w:r>
      <w:r>
        <w:rPr>
          <w:rFonts w:ascii="Arial" w:hAnsi="Arial" w:cs="Arial"/>
          <w:sz w:val="22"/>
          <w:szCs w:val="22"/>
        </w:rPr>
        <w:t xml:space="preserve">4.8.1, put the Workgroup Report on the agenda for the next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w:t>
      </w:r>
    </w:p>
    <w:p w14:paraId="154395DF" w14:textId="2667D719" w:rsidR="00963100" w:rsidRDefault="00224D42" w:rsidP="00963100">
      <w:pPr>
        <w:kinsoku w:val="0"/>
        <w:overflowPunct w:val="0"/>
        <w:autoSpaceDE/>
        <w:autoSpaceDN/>
        <w:adjustRightInd/>
        <w:spacing w:before="241"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5.2.3.14 The Workgroup </w:t>
      </w:r>
      <w:r w:rsidR="0027358C" w:rsidRPr="0027358C">
        <w:rPr>
          <w:rFonts w:ascii="Arial" w:hAnsi="Arial" w:cs="Arial"/>
          <w:i/>
          <w:iCs/>
          <w:sz w:val="22"/>
          <w:szCs w:val="22"/>
        </w:rPr>
        <w:t>Chairperson</w:t>
      </w:r>
      <w:r w:rsidR="00963100">
        <w:rPr>
          <w:rFonts w:ascii="Arial" w:hAnsi="Arial" w:cs="Arial"/>
          <w:sz w:val="22"/>
          <w:szCs w:val="22"/>
        </w:rPr>
        <w:t xml:space="preserve"> or another person (nominated by the Workgroup </w:t>
      </w:r>
      <w:r w:rsidR="0027358C" w:rsidRPr="0027358C">
        <w:rPr>
          <w:rFonts w:ascii="Arial" w:hAnsi="Arial" w:cs="Arial"/>
          <w:i/>
          <w:iCs/>
          <w:sz w:val="22"/>
          <w:szCs w:val="22"/>
        </w:rPr>
        <w:t>Chairperson</w:t>
      </w:r>
      <w:r w:rsidR="00963100">
        <w:rPr>
          <w:rFonts w:ascii="Arial" w:hAnsi="Arial" w:cs="Arial"/>
          <w:sz w:val="22"/>
          <w:szCs w:val="22"/>
        </w:rPr>
        <w:t xml:space="preserve">) shall be present at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at which that Workgroup Report is to be discussed and may be invited to present the findings and/or answer the questions of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5CD944E2" w14:textId="6347835A" w:rsidR="00963100" w:rsidRDefault="00224D42" w:rsidP="00963100">
      <w:pPr>
        <w:kinsoku w:val="0"/>
        <w:overflowPunct w:val="0"/>
        <w:autoSpaceDE/>
        <w:autoSpaceDN/>
        <w:adjustRightInd/>
        <w:spacing w:before="245"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5.2.3.15 Following receipt of any representations, study, Workgroup Report or other evaluation pursuant to sub-paragraph </w:t>
      </w:r>
      <w:r w:rsidR="006E7289">
        <w:rPr>
          <w:rFonts w:ascii="Arial" w:hAnsi="Arial" w:cs="Arial"/>
          <w:sz w:val="22"/>
          <w:szCs w:val="22"/>
        </w:rPr>
        <w:t>J.</w:t>
      </w:r>
      <w:r w:rsidR="00963100">
        <w:rPr>
          <w:rFonts w:ascii="Arial" w:hAnsi="Arial" w:cs="Arial"/>
          <w:sz w:val="22"/>
          <w:szCs w:val="22"/>
        </w:rPr>
        <w:t xml:space="preserve">5.2.3.1,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whether the information provided is sufficient to form a view as to whether the Modification Proposal better facilitates achievement of the </w:t>
      </w:r>
      <w:r w:rsidR="00CD302F" w:rsidRPr="00CD302F">
        <w:rPr>
          <w:rFonts w:ascii="Arial" w:hAnsi="Arial" w:cs="Arial"/>
          <w:i/>
          <w:iCs/>
          <w:sz w:val="22"/>
          <w:szCs w:val="22"/>
        </w:rPr>
        <w:t>SQSS</w:t>
      </w:r>
      <w:r w:rsidR="00963100">
        <w:rPr>
          <w:rFonts w:ascii="Arial" w:hAnsi="Arial" w:cs="Arial"/>
          <w:sz w:val="22"/>
          <w:szCs w:val="22"/>
        </w:rPr>
        <w:t xml:space="preserve"> Objectives and may invite such further representations, studies, and other evaluation including sending matters back to the Workgroup as it deems appropriate until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considers that the information provided is sufficient.</w:t>
      </w:r>
    </w:p>
    <w:p w14:paraId="163466C6" w14:textId="3111FB17" w:rsidR="00963100" w:rsidRDefault="00224D42" w:rsidP="00963100">
      <w:pPr>
        <w:kinsoku w:val="0"/>
        <w:overflowPunct w:val="0"/>
        <w:autoSpaceDE/>
        <w:autoSpaceDN/>
        <w:adjustRightInd/>
        <w:spacing w:before="242" w:line="252" w:lineRule="exact"/>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5.2.4 Industry Consultation</w:t>
      </w:r>
    </w:p>
    <w:p w14:paraId="73577725" w14:textId="4986F3E7" w:rsidR="00963100" w:rsidRDefault="00224D42" w:rsidP="00963100">
      <w:pPr>
        <w:kinsoku w:val="0"/>
        <w:overflowPunct w:val="0"/>
        <w:autoSpaceDE/>
        <w:autoSpaceDN/>
        <w:adjustRightInd/>
        <w:spacing w:before="236" w:line="254" w:lineRule="exact"/>
        <w:ind w:left="165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5.2.4.1 Following completion of the steps set out in sub-paragraphs </w:t>
      </w:r>
      <w:r w:rsidR="006E7289">
        <w:rPr>
          <w:rFonts w:ascii="Arial" w:hAnsi="Arial" w:cs="Arial"/>
          <w:sz w:val="22"/>
          <w:szCs w:val="22"/>
        </w:rPr>
        <w:t>J.</w:t>
      </w:r>
      <w:r w:rsidR="00963100">
        <w:rPr>
          <w:rFonts w:ascii="Arial" w:hAnsi="Arial" w:cs="Arial"/>
          <w:sz w:val="22"/>
          <w:szCs w:val="22"/>
        </w:rPr>
        <w:t xml:space="preserve">5.2.3.1 to </w:t>
      </w:r>
      <w:r w:rsidR="006E7289">
        <w:rPr>
          <w:rFonts w:ascii="Arial" w:hAnsi="Arial" w:cs="Arial"/>
          <w:sz w:val="22"/>
          <w:szCs w:val="22"/>
        </w:rPr>
        <w:t>J.</w:t>
      </w:r>
      <w:r w:rsidR="00963100">
        <w:rPr>
          <w:rFonts w:ascii="Arial" w:hAnsi="Arial" w:cs="Arial"/>
          <w:sz w:val="22"/>
          <w:szCs w:val="22"/>
        </w:rPr>
        <w:t xml:space="preserve">5.2.3.15 above (where relevant), the </w:t>
      </w:r>
      <w:r w:rsidR="00AB5FE3" w:rsidRPr="00AB5FE3">
        <w:rPr>
          <w:rFonts w:ascii="Arial" w:hAnsi="Arial" w:cs="Arial"/>
          <w:i/>
          <w:iCs/>
          <w:sz w:val="22"/>
          <w:szCs w:val="22"/>
        </w:rPr>
        <w:t>Secretary</w:t>
      </w:r>
      <w:r w:rsidR="00963100">
        <w:rPr>
          <w:rFonts w:ascii="Arial" w:hAnsi="Arial" w:cs="Arial"/>
          <w:sz w:val="22"/>
          <w:szCs w:val="22"/>
        </w:rPr>
        <w:t xml:space="preserve"> shall prepare a consultation document ("Consultation Document") setting out:</w:t>
      </w:r>
    </w:p>
    <w:p w14:paraId="7D82AFA3" w14:textId="77777777" w:rsidR="00963100" w:rsidRDefault="00963100" w:rsidP="00963100">
      <w:pPr>
        <w:numPr>
          <w:ilvl w:val="0"/>
          <w:numId w:val="84"/>
        </w:numPr>
        <w:kinsoku w:val="0"/>
        <w:overflowPunct w:val="0"/>
        <w:autoSpaceDE/>
        <w:autoSpaceDN/>
        <w:adjustRightInd/>
        <w:spacing w:before="243" w:line="252" w:lineRule="exact"/>
        <w:textAlignment w:val="baseline"/>
        <w:rPr>
          <w:rFonts w:ascii="Arial" w:hAnsi="Arial" w:cs="Arial"/>
          <w:sz w:val="22"/>
          <w:szCs w:val="22"/>
        </w:rPr>
      </w:pPr>
      <w:r>
        <w:rPr>
          <w:rFonts w:ascii="Arial" w:hAnsi="Arial" w:cs="Arial"/>
          <w:sz w:val="22"/>
          <w:szCs w:val="22"/>
        </w:rPr>
        <w:t>the Modification Proposal;</w:t>
      </w:r>
    </w:p>
    <w:p w14:paraId="19990152" w14:textId="7BA48882" w:rsidR="00963100" w:rsidRDefault="00963100" w:rsidP="00963100">
      <w:pPr>
        <w:numPr>
          <w:ilvl w:val="0"/>
          <w:numId w:val="84"/>
        </w:numPr>
        <w:kinsoku w:val="0"/>
        <w:overflowPunct w:val="0"/>
        <w:autoSpaceDE/>
        <w:autoSpaceDN/>
        <w:adjustRightInd/>
        <w:spacing w:before="245" w:line="252" w:lineRule="exact"/>
        <w:jc w:val="both"/>
        <w:textAlignment w:val="baseline"/>
        <w:rPr>
          <w:rFonts w:ascii="Arial" w:hAnsi="Arial" w:cs="Arial"/>
          <w:spacing w:val="-1"/>
          <w:sz w:val="22"/>
          <w:szCs w:val="22"/>
        </w:rPr>
      </w:pPr>
      <w:r>
        <w:rPr>
          <w:rFonts w:ascii="Arial" w:hAnsi="Arial" w:cs="Arial"/>
          <w:spacing w:val="-1"/>
          <w:sz w:val="22"/>
          <w:szCs w:val="22"/>
        </w:rPr>
        <w:t xml:space="preserve">the views and recommendations of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r w:rsidR="00CD302F" w:rsidRPr="00CD302F">
        <w:rPr>
          <w:rFonts w:ascii="Arial" w:hAnsi="Arial" w:cs="Arial"/>
          <w:i/>
          <w:iCs/>
          <w:spacing w:val="-1"/>
          <w:sz w:val="22"/>
          <w:szCs w:val="22"/>
        </w:rPr>
        <w:t>SQSS</w:t>
      </w:r>
      <w:r>
        <w:rPr>
          <w:rFonts w:ascii="Arial" w:hAnsi="Arial" w:cs="Arial"/>
          <w:spacing w:val="-1"/>
          <w:sz w:val="22"/>
          <w:szCs w:val="22"/>
        </w:rPr>
        <w:t xml:space="preserve"> Objectives and the views and rationale in respect thereof;</w:t>
      </w:r>
    </w:p>
    <w:p w14:paraId="1DD45912" w14:textId="27063AFB" w:rsidR="00963100" w:rsidRDefault="00963100" w:rsidP="00963100">
      <w:pPr>
        <w:numPr>
          <w:ilvl w:val="0"/>
          <w:numId w:val="84"/>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an analysis and impact assessment (“Assessment”) which shall identify the likely effect of the Modification Proposal(s) on the assets and systems of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including a description of any works necessary to implement the change and an</w:t>
      </w:r>
    </w:p>
    <w:p w14:paraId="7669B671" w14:textId="77777777" w:rsidR="00963100" w:rsidRDefault="00963100" w:rsidP="00963100">
      <w:pPr>
        <w:widowControl/>
        <w:rPr>
          <w:sz w:val="24"/>
          <w:szCs w:val="24"/>
        </w:rPr>
        <w:sectPr w:rsidR="00963100">
          <w:pgSz w:w="12240" w:h="15840"/>
          <w:pgMar w:top="1140" w:right="1383" w:bottom="691" w:left="2137" w:header="720" w:footer="720" w:gutter="0"/>
          <w:cols w:space="720"/>
          <w:noEndnote/>
        </w:sectPr>
      </w:pPr>
    </w:p>
    <w:p w14:paraId="50890203" w14:textId="35117671" w:rsidR="00963100" w:rsidRDefault="00963100" w:rsidP="00963100">
      <w:pPr>
        <w:kinsoku w:val="0"/>
        <w:overflowPunct w:val="0"/>
        <w:autoSpaceDE/>
        <w:autoSpaceDN/>
        <w:adjustRightInd/>
        <w:spacing w:line="254" w:lineRule="exact"/>
        <w:ind w:left="1656"/>
        <w:jc w:val="both"/>
        <w:textAlignment w:val="baseline"/>
        <w:rPr>
          <w:rFonts w:ascii="Arial" w:hAnsi="Arial" w:cs="Arial"/>
          <w:sz w:val="22"/>
          <w:szCs w:val="22"/>
        </w:rPr>
      </w:pPr>
      <w:r>
        <w:rPr>
          <w:rFonts w:ascii="Arial" w:hAnsi="Arial" w:cs="Arial"/>
          <w:sz w:val="22"/>
          <w:szCs w:val="22"/>
        </w:rPr>
        <w:lastRenderedPageBreak/>
        <w:t xml:space="preserve">estimate of the development, capital and operating costs associated with implementing the changes to the </w:t>
      </w:r>
      <w:r w:rsidR="00CD302F" w:rsidRPr="00CD302F">
        <w:rPr>
          <w:rFonts w:ascii="Arial" w:hAnsi="Arial" w:cs="Arial"/>
          <w:i/>
          <w:iCs/>
          <w:sz w:val="22"/>
          <w:szCs w:val="22"/>
        </w:rPr>
        <w:t>SQSS</w:t>
      </w:r>
      <w:r>
        <w:rPr>
          <w:rFonts w:ascii="Arial" w:hAnsi="Arial" w:cs="Arial"/>
          <w:sz w:val="22"/>
          <w:szCs w:val="22"/>
        </w:rPr>
        <w:t>;</w:t>
      </w:r>
    </w:p>
    <w:p w14:paraId="331F1BC3" w14:textId="49B8D308" w:rsidR="00963100" w:rsidRDefault="00963100" w:rsidP="00963100">
      <w:pPr>
        <w:numPr>
          <w:ilvl w:val="0"/>
          <w:numId w:val="85"/>
        </w:numPr>
        <w:kinsoku w:val="0"/>
        <w:overflowPunct w:val="0"/>
        <w:autoSpaceDE/>
        <w:autoSpaceDN/>
        <w:adjustRightInd/>
        <w:spacing w:before="242" w:line="253" w:lineRule="exact"/>
        <w:jc w:val="both"/>
        <w:textAlignment w:val="baseline"/>
        <w:rPr>
          <w:rFonts w:ascii="Arial" w:hAnsi="Arial" w:cs="Arial"/>
          <w:spacing w:val="-1"/>
          <w:sz w:val="22"/>
          <w:szCs w:val="22"/>
        </w:rPr>
      </w:pPr>
      <w:r>
        <w:rPr>
          <w:rFonts w:ascii="Arial" w:hAnsi="Arial" w:cs="Arial"/>
          <w:spacing w:val="-1"/>
          <w:sz w:val="22"/>
          <w:szCs w:val="22"/>
        </w:rPr>
        <w:t xml:space="preserve">the proposed implementation date of the Modification Proposal(s) as agreed by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failing which, as shall be proposed by the Proposer and, in the later case, accompanied by the written representations of the other </w:t>
      </w:r>
      <w:r w:rsidR="006E7289">
        <w:rPr>
          <w:rFonts w:ascii="Arial" w:hAnsi="Arial" w:cs="Arial"/>
          <w:i/>
          <w:iCs/>
          <w:spacing w:val="-1"/>
          <w:sz w:val="22"/>
          <w:szCs w:val="22"/>
        </w:rPr>
        <w:t>m</w:t>
      </w:r>
      <w:r w:rsidR="00AB5FE3" w:rsidRPr="00AB5FE3">
        <w:rPr>
          <w:rFonts w:ascii="Arial" w:hAnsi="Arial" w:cs="Arial"/>
          <w:i/>
          <w:iCs/>
          <w:spacing w:val="-1"/>
          <w:sz w:val="22"/>
          <w:szCs w:val="22"/>
        </w:rPr>
        <w:t>embers</w:t>
      </w:r>
      <w:r w:rsidRPr="00207ADC">
        <w:rPr>
          <w:rFonts w:ascii="Arial" w:hAnsi="Arial" w:cs="Arial"/>
          <w:b/>
          <w:bCs/>
          <w:spacing w:val="-1"/>
          <w:sz w:val="22"/>
          <w:szCs w:val="22"/>
        </w:rPr>
        <w:t xml:space="preserve"> </w:t>
      </w:r>
      <w:r>
        <w:rPr>
          <w:rFonts w:ascii="Arial" w:hAnsi="Arial" w:cs="Arial"/>
          <w:spacing w:val="-1"/>
          <w:sz w:val="22"/>
          <w:szCs w:val="22"/>
        </w:rPr>
        <w:t>giving their own opinion as to what the implementation date should be; and</w:t>
      </w:r>
    </w:p>
    <w:p w14:paraId="4B78C62E" w14:textId="5284B086" w:rsidR="00963100" w:rsidRDefault="00963100" w:rsidP="00963100">
      <w:pPr>
        <w:numPr>
          <w:ilvl w:val="0"/>
          <w:numId w:val="85"/>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 xml:space="preserve">any proposed text to modify the </w:t>
      </w:r>
      <w:r w:rsidR="00CD302F" w:rsidRPr="00CD302F">
        <w:rPr>
          <w:rFonts w:ascii="Arial" w:hAnsi="Arial" w:cs="Arial"/>
          <w:i/>
          <w:iCs/>
          <w:sz w:val="22"/>
          <w:szCs w:val="22"/>
        </w:rPr>
        <w:t>SQSS</w:t>
      </w:r>
      <w:r>
        <w:rPr>
          <w:rFonts w:ascii="Arial" w:hAnsi="Arial" w:cs="Arial"/>
          <w:b/>
          <w:bCs/>
          <w:sz w:val="22"/>
          <w:szCs w:val="22"/>
        </w:rPr>
        <w:t>;</w:t>
      </w:r>
    </w:p>
    <w:p w14:paraId="7357B158" w14:textId="77777777" w:rsidR="00963100" w:rsidRDefault="00963100" w:rsidP="00963100">
      <w:pPr>
        <w:numPr>
          <w:ilvl w:val="0"/>
          <w:numId w:val="85"/>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(to the extent that such matters are not included pursuant to sub</w:t>
      </w:r>
      <w:r>
        <w:rPr>
          <w:rFonts w:ascii="Arial" w:hAnsi="Arial" w:cs="Arial"/>
          <w:sz w:val="22"/>
          <w:szCs w:val="22"/>
        </w:rPr>
        <w:softHyphen/>
        <w:t>paragraph (c)), an analysis of:</w:t>
      </w:r>
    </w:p>
    <w:p w14:paraId="063B669F" w14:textId="3BDAA2A6" w:rsidR="00963100" w:rsidRDefault="00963100" w:rsidP="00963100">
      <w:pPr>
        <w:numPr>
          <w:ilvl w:val="0"/>
          <w:numId w:val="86"/>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impact of the Modification Proposal(s) on the </w:t>
      </w:r>
      <w:r w:rsidR="00B16DC8">
        <w:rPr>
          <w:rFonts w:ascii="Arial" w:hAnsi="Arial" w:cs="Arial"/>
          <w:i/>
          <w:iCs/>
          <w:sz w:val="22"/>
          <w:szCs w:val="22"/>
        </w:rPr>
        <w:t>c</w:t>
      </w:r>
      <w:r w:rsidRPr="007772EC">
        <w:rPr>
          <w:rFonts w:ascii="Arial" w:hAnsi="Arial" w:cs="Arial"/>
          <w:i/>
          <w:iCs/>
          <w:sz w:val="22"/>
          <w:szCs w:val="22"/>
        </w:rPr>
        <w:t xml:space="preserve">ore </w:t>
      </w:r>
      <w:r w:rsidR="00B16DC8">
        <w:rPr>
          <w:rFonts w:ascii="Arial" w:hAnsi="Arial" w:cs="Arial"/>
          <w:i/>
          <w:iCs/>
          <w:sz w:val="22"/>
          <w:szCs w:val="22"/>
        </w:rPr>
        <w:t>i</w:t>
      </w:r>
      <w:r w:rsidRPr="007772EC">
        <w:rPr>
          <w:rFonts w:ascii="Arial" w:hAnsi="Arial" w:cs="Arial"/>
          <w:i/>
          <w:iCs/>
          <w:sz w:val="22"/>
          <w:szCs w:val="22"/>
        </w:rPr>
        <w:t xml:space="preserve">ndustry </w:t>
      </w:r>
      <w:r w:rsidR="00B16DC8">
        <w:rPr>
          <w:rFonts w:ascii="Arial" w:hAnsi="Arial" w:cs="Arial"/>
          <w:i/>
          <w:iCs/>
          <w:sz w:val="22"/>
          <w:szCs w:val="22"/>
        </w:rPr>
        <w:t>d</w:t>
      </w:r>
      <w:r w:rsidRPr="007772EC">
        <w:rPr>
          <w:rFonts w:ascii="Arial" w:hAnsi="Arial" w:cs="Arial"/>
          <w:i/>
          <w:iCs/>
          <w:sz w:val="22"/>
          <w:szCs w:val="22"/>
        </w:rPr>
        <w:t>ocuments</w:t>
      </w:r>
      <w:r>
        <w:rPr>
          <w:rFonts w:ascii="Arial" w:hAnsi="Arial" w:cs="Arial"/>
          <w:sz w:val="22"/>
          <w:szCs w:val="22"/>
        </w:rPr>
        <w:t>;</w:t>
      </w:r>
    </w:p>
    <w:p w14:paraId="2FDC99BC" w14:textId="275266A1" w:rsidR="00963100" w:rsidRDefault="00963100" w:rsidP="00963100">
      <w:pPr>
        <w:numPr>
          <w:ilvl w:val="0"/>
          <w:numId w:val="86"/>
        </w:numPr>
        <w:kinsoku w:val="0"/>
        <w:overflowPunct w:val="0"/>
        <w:autoSpaceDE/>
        <w:autoSpaceDN/>
        <w:adjustRightInd/>
        <w:spacing w:before="243" w:line="252" w:lineRule="exact"/>
        <w:jc w:val="both"/>
        <w:textAlignment w:val="baseline"/>
        <w:rPr>
          <w:rFonts w:ascii="Arial" w:hAnsi="Arial" w:cs="Arial"/>
          <w:sz w:val="22"/>
          <w:szCs w:val="22"/>
        </w:rPr>
      </w:pPr>
      <w:r>
        <w:rPr>
          <w:rFonts w:ascii="Arial" w:hAnsi="Arial" w:cs="Arial"/>
          <w:sz w:val="22"/>
          <w:szCs w:val="22"/>
        </w:rPr>
        <w:t xml:space="preserve">the changes which would be required to give effect to the Modification Proposal(s) in relation to the </w:t>
      </w:r>
      <w:r w:rsidR="00B16DC8" w:rsidRPr="00B16DC8">
        <w:rPr>
          <w:rFonts w:ascii="Arial" w:hAnsi="Arial" w:cs="Arial"/>
          <w:i/>
          <w:iCs/>
          <w:sz w:val="22"/>
          <w:szCs w:val="22"/>
        </w:rPr>
        <w:t>core industry documents</w:t>
      </w:r>
      <w:r>
        <w:rPr>
          <w:rFonts w:ascii="Arial" w:hAnsi="Arial" w:cs="Arial"/>
          <w:sz w:val="22"/>
          <w:szCs w:val="22"/>
        </w:rPr>
        <w:t>;</w:t>
      </w:r>
    </w:p>
    <w:p w14:paraId="3D028F13" w14:textId="77777777" w:rsidR="00963100" w:rsidRDefault="00963100" w:rsidP="00963100">
      <w:pPr>
        <w:numPr>
          <w:ilvl w:val="0"/>
          <w:numId w:val="86"/>
        </w:numPr>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(ii);</w:t>
      </w:r>
    </w:p>
    <w:p w14:paraId="26379436" w14:textId="1FE1F497" w:rsidR="00963100" w:rsidRDefault="00963100" w:rsidP="00963100">
      <w:pPr>
        <w:numPr>
          <w:ilvl w:val="0"/>
          <w:numId w:val="86"/>
        </w:numPr>
        <w:kinsoku w:val="0"/>
        <w:overflowPunct w:val="0"/>
        <w:autoSpaceDE/>
        <w:autoSpaceDN/>
        <w:adjustRightInd/>
        <w:spacing w:before="237" w:line="254" w:lineRule="exact"/>
        <w:jc w:val="both"/>
        <w:textAlignment w:val="baseline"/>
        <w:rPr>
          <w:rFonts w:ascii="Arial" w:hAnsi="Arial" w:cs="Arial"/>
          <w:sz w:val="22"/>
          <w:szCs w:val="22"/>
        </w:rPr>
      </w:pPr>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00B16DC8" w:rsidRPr="00B16DC8">
        <w:rPr>
          <w:rFonts w:ascii="Arial" w:hAnsi="Arial" w:cs="Arial"/>
          <w:i/>
          <w:iCs/>
          <w:sz w:val="22"/>
          <w:szCs w:val="22"/>
        </w:rPr>
        <w:t>core industry documents</w:t>
      </w:r>
      <w:r>
        <w:rPr>
          <w:rFonts w:ascii="Arial" w:hAnsi="Arial" w:cs="Arial"/>
          <w:sz w:val="22"/>
          <w:szCs w:val="22"/>
        </w:rPr>
        <w:t>;</w:t>
      </w:r>
    </w:p>
    <w:p w14:paraId="3D3D99F5" w14:textId="77777777" w:rsidR="00963100" w:rsidRDefault="00963100" w:rsidP="00963100">
      <w:pPr>
        <w:numPr>
          <w:ilvl w:val="0"/>
          <w:numId w:val="87"/>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(iv); or</w:t>
      </w:r>
    </w:p>
    <w:p w14:paraId="7F482AA3" w14:textId="110DD561" w:rsidR="00963100" w:rsidRDefault="00963100" w:rsidP="00963100">
      <w:pPr>
        <w:numPr>
          <w:ilvl w:val="0"/>
          <w:numId w:val="86"/>
        </w:numPr>
        <w:kinsoku w:val="0"/>
        <w:overflowPunct w:val="0"/>
        <w:autoSpaceDE/>
        <w:autoSpaceDN/>
        <w:adjustRightInd/>
        <w:spacing w:before="247" w:line="252" w:lineRule="exact"/>
        <w:jc w:val="both"/>
        <w:textAlignment w:val="baseline"/>
        <w:rPr>
          <w:rFonts w:ascii="Arial" w:hAnsi="Arial" w:cs="Arial"/>
          <w:spacing w:val="-2"/>
          <w:sz w:val="22"/>
          <w:szCs w:val="22"/>
        </w:rPr>
      </w:pPr>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005A1F19" w:rsidRPr="005A1F19">
        <w:rPr>
          <w:rFonts w:ascii="Arial" w:hAnsi="Arial" w:cs="Arial"/>
          <w:i/>
          <w:iCs/>
          <w:spacing w:val="-2"/>
          <w:sz w:val="22"/>
          <w:szCs w:val="22"/>
        </w:rPr>
        <w:t>core industry documents</w:t>
      </w:r>
      <w:r>
        <w:rPr>
          <w:rFonts w:ascii="Arial" w:hAnsi="Arial" w:cs="Arial"/>
          <w:spacing w:val="-2"/>
          <w:sz w:val="22"/>
          <w:szCs w:val="22"/>
        </w:rPr>
        <w:t>,</w:t>
      </w:r>
    </w:p>
    <w:p w14:paraId="0E9898DE" w14:textId="6966E78A" w:rsidR="00963100" w:rsidRDefault="00963100" w:rsidP="00963100">
      <w:pPr>
        <w:kinsoku w:val="0"/>
        <w:overflowPunct w:val="0"/>
        <w:autoSpaceDE/>
        <w:autoSpaceDN/>
        <w:adjustRightInd/>
        <w:spacing w:before="246" w:line="249" w:lineRule="exact"/>
        <w:ind w:left="1656"/>
        <w:jc w:val="both"/>
        <w:textAlignment w:val="baseline"/>
        <w:rPr>
          <w:rFonts w:ascii="Arial" w:hAnsi="Arial" w:cs="Arial"/>
          <w:sz w:val="22"/>
          <w:szCs w:val="22"/>
        </w:rPr>
      </w:pPr>
      <w:r>
        <w:rPr>
          <w:rFonts w:ascii="Arial" w:hAnsi="Arial" w:cs="Arial"/>
          <w:sz w:val="22"/>
          <w:szCs w:val="22"/>
        </w:rPr>
        <w:t xml:space="preserve">together with a summary of representations of the </w:t>
      </w:r>
      <w:r w:rsidR="005A1F1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relation to such matters,</w:t>
      </w:r>
    </w:p>
    <w:p w14:paraId="0F2D34A0" w14:textId="2BCD7D9D" w:rsidR="00963100" w:rsidRDefault="00224D42" w:rsidP="00963100">
      <w:pPr>
        <w:tabs>
          <w:tab w:val="left" w:pos="1008"/>
        </w:tabs>
        <w:kinsoku w:val="0"/>
        <w:overflowPunct w:val="0"/>
        <w:autoSpaceDE/>
        <w:autoSpaceDN/>
        <w:adjustRightInd/>
        <w:spacing w:before="243" w:line="252"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5.2.4.2</w:t>
      </w:r>
      <w:r w:rsidR="00963100">
        <w:rPr>
          <w:rFonts w:ascii="Arial" w:hAnsi="Arial" w:cs="Arial"/>
          <w:spacing w:val="2"/>
          <w:sz w:val="22"/>
          <w:szCs w:val="22"/>
        </w:rPr>
        <w:tab/>
        <w:t xml:space="preserve">Pursuant to sub-paragraph </w:t>
      </w:r>
      <w:r w:rsidR="005A1F19">
        <w:rPr>
          <w:rFonts w:ascii="Arial" w:hAnsi="Arial" w:cs="Arial"/>
          <w:spacing w:val="2"/>
          <w:sz w:val="22"/>
          <w:szCs w:val="22"/>
        </w:rPr>
        <w:t>J.</w:t>
      </w:r>
      <w:r w:rsidR="00963100">
        <w:rPr>
          <w:rFonts w:ascii="Arial" w:hAnsi="Arial" w:cs="Arial"/>
          <w:spacing w:val="2"/>
          <w:sz w:val="22"/>
          <w:szCs w:val="22"/>
        </w:rPr>
        <w:t xml:space="preserve">5.2.4.1,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w:t>
      </w:r>
    </w:p>
    <w:p w14:paraId="54488589" w14:textId="37DB63DA" w:rsidR="00963100" w:rsidRDefault="00963100" w:rsidP="00963100">
      <w:pPr>
        <w:tabs>
          <w:tab w:val="left" w:pos="1656"/>
        </w:tabs>
        <w:kinsoku w:val="0"/>
        <w:overflowPunct w:val="0"/>
        <w:autoSpaceDE/>
        <w:autoSpaceDN/>
        <w:adjustRightInd/>
        <w:spacing w:before="242" w:line="252" w:lineRule="exact"/>
        <w:ind w:left="1008"/>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circulate the Consultation Document to each of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p>
    <w:p w14:paraId="7D37C76F" w14:textId="51F55E50" w:rsidR="00963100" w:rsidRDefault="00963100" w:rsidP="00963100">
      <w:pPr>
        <w:kinsoku w:val="0"/>
        <w:overflowPunct w:val="0"/>
        <w:autoSpaceDE/>
        <w:autoSpaceDN/>
        <w:adjustRightInd/>
        <w:spacing w:before="4" w:line="253" w:lineRule="exact"/>
        <w:ind w:left="1656"/>
        <w:jc w:val="both"/>
        <w:textAlignment w:val="baseline"/>
        <w:rPr>
          <w:rFonts w:ascii="Arial" w:hAnsi="Arial" w:cs="Arial"/>
          <w:spacing w:val="-2"/>
          <w:sz w:val="22"/>
          <w:szCs w:val="22"/>
        </w:rPr>
      </w:pPr>
      <w:r>
        <w:rPr>
          <w:rFonts w:ascii="Arial" w:hAnsi="Arial" w:cs="Arial"/>
          <w:spacing w:val="-2"/>
          <w:sz w:val="22"/>
          <w:szCs w:val="22"/>
        </w:rPr>
        <w:t xml:space="preserve">and such persons or bodies as have responsibility for progressing changes to the </w:t>
      </w:r>
      <w:r w:rsidR="005A1F19" w:rsidRPr="005A1F19">
        <w:rPr>
          <w:rFonts w:ascii="Arial" w:hAnsi="Arial" w:cs="Arial"/>
          <w:i/>
          <w:iCs/>
          <w:spacing w:val="-2"/>
          <w:sz w:val="22"/>
          <w:szCs w:val="22"/>
        </w:rPr>
        <w:t>core industry documents</w:t>
      </w:r>
      <w:r w:rsidR="005A1F19" w:rsidRPr="005A1F19">
        <w:rPr>
          <w:rFonts w:ascii="Arial" w:hAnsi="Arial" w:cs="Arial"/>
          <w:i/>
          <w:spacing w:val="-2"/>
          <w:sz w:val="22"/>
          <w:szCs w:val="22"/>
        </w:rPr>
        <w:t xml:space="preserve"> </w:t>
      </w:r>
      <w:r>
        <w:rPr>
          <w:rFonts w:ascii="Arial" w:hAnsi="Arial" w:cs="Arial"/>
          <w:spacing w:val="-2"/>
          <w:sz w:val="22"/>
          <w:szCs w:val="22"/>
        </w:rPr>
        <w:t xml:space="preserve">and publish it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or otherwise in such manner as may be deemed appropriate by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to bring it to the attention of other persons who may have a relevant interest in the Modification Proposal;</w:t>
      </w:r>
    </w:p>
    <w:p w14:paraId="5FEAF864" w14:textId="77777777" w:rsidR="00963100" w:rsidRDefault="00963100" w:rsidP="00963100">
      <w:pPr>
        <w:widowControl/>
        <w:rPr>
          <w:sz w:val="24"/>
          <w:szCs w:val="24"/>
        </w:rPr>
        <w:sectPr w:rsidR="00963100">
          <w:pgSz w:w="12240" w:h="15840"/>
          <w:pgMar w:top="1140" w:right="1388" w:bottom="686" w:left="2852" w:header="720" w:footer="720" w:gutter="0"/>
          <w:cols w:space="720"/>
          <w:noEndnote/>
        </w:sectPr>
      </w:pPr>
    </w:p>
    <w:p w14:paraId="5447F2F6" w14:textId="2864471D" w:rsidR="00963100" w:rsidRDefault="00963100" w:rsidP="00963100">
      <w:pPr>
        <w:numPr>
          <w:ilvl w:val="0"/>
          <w:numId w:val="88"/>
        </w:numPr>
        <w:kinsoku w:val="0"/>
        <w:overflowPunct w:val="0"/>
        <w:autoSpaceDE/>
        <w:autoSpaceDN/>
        <w:adjustRightInd/>
        <w:spacing w:before="7" w:line="254" w:lineRule="exact"/>
        <w:jc w:val="both"/>
        <w:textAlignment w:val="baseline"/>
        <w:rPr>
          <w:rFonts w:ascii="Arial" w:hAnsi="Arial" w:cs="Arial"/>
          <w:sz w:val="22"/>
          <w:szCs w:val="22"/>
        </w:rPr>
      </w:pPr>
      <w:r>
        <w:rPr>
          <w:rFonts w:ascii="Arial" w:hAnsi="Arial" w:cs="Arial"/>
          <w:sz w:val="22"/>
          <w:szCs w:val="22"/>
        </w:rPr>
        <w:lastRenderedPageBreak/>
        <w:t xml:space="preserve">invite representations in relation to the Consultation Document within 20 </w:t>
      </w:r>
      <w:r w:rsidR="005A1F19">
        <w:rPr>
          <w:rFonts w:ascii="Arial" w:hAnsi="Arial" w:cs="Arial"/>
          <w:i/>
          <w:iCs/>
          <w:sz w:val="22"/>
          <w:szCs w:val="22"/>
        </w:rPr>
        <w:t>b</w:t>
      </w:r>
      <w:r w:rsidR="00213E20" w:rsidRPr="007772EC">
        <w:rPr>
          <w:rFonts w:ascii="Arial" w:hAnsi="Arial" w:cs="Arial"/>
          <w:i/>
          <w:iCs/>
          <w:sz w:val="22"/>
          <w:szCs w:val="22"/>
        </w:rPr>
        <w:t xml:space="preserve">usiness </w:t>
      </w:r>
      <w:r w:rsidR="005A1F19">
        <w:rPr>
          <w:rFonts w:ascii="Arial" w:hAnsi="Arial" w:cs="Arial"/>
          <w:i/>
          <w:iCs/>
          <w:sz w:val="22"/>
          <w:szCs w:val="22"/>
        </w:rPr>
        <w:t>d</w:t>
      </w:r>
      <w:r w:rsidR="00213E20" w:rsidRPr="007772EC">
        <w:rPr>
          <w:rFonts w:ascii="Arial" w:hAnsi="Arial" w:cs="Arial"/>
          <w:i/>
          <w:iCs/>
          <w:sz w:val="22"/>
          <w:szCs w:val="22"/>
        </w:rPr>
        <w:t>ays</w:t>
      </w:r>
      <w:r>
        <w:rPr>
          <w:rFonts w:ascii="Arial" w:hAnsi="Arial" w:cs="Arial"/>
          <w:sz w:val="22"/>
          <w:szCs w:val="22"/>
        </w:rPr>
        <w:t xml:space="preserve"> or such other period as the </w:t>
      </w:r>
      <w:r w:rsidR="003A1975">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shall determine; and</w:t>
      </w:r>
    </w:p>
    <w:p w14:paraId="6740B104" w14:textId="77777777" w:rsidR="00963100" w:rsidRDefault="00963100" w:rsidP="00963100">
      <w:pPr>
        <w:numPr>
          <w:ilvl w:val="0"/>
          <w:numId w:val="88"/>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on receipt of representations pursuant to sub-paragraph (b), prepare a summary of such representations.</w:t>
      </w:r>
    </w:p>
    <w:p w14:paraId="37D3C4A4" w14:textId="09FBF801" w:rsidR="00963100" w:rsidRDefault="00224D42" w:rsidP="00963100">
      <w:pPr>
        <w:kinsoku w:val="0"/>
        <w:overflowPunct w:val="0"/>
        <w:autoSpaceDE/>
        <w:autoSpaceDN/>
        <w:adjustRightInd/>
        <w:spacing w:before="236"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5.2.5 The Modification Report</w:t>
      </w:r>
    </w:p>
    <w:p w14:paraId="522B876B" w14:textId="357D0297" w:rsidR="00963100" w:rsidRDefault="00CF0301" w:rsidP="007772EC">
      <w:pPr>
        <w:tabs>
          <w:tab w:val="left" w:pos="1728"/>
        </w:tabs>
        <w:kinsoku w:val="0"/>
        <w:overflowPunct w:val="0"/>
        <w:autoSpaceDE/>
        <w:autoSpaceDN/>
        <w:adjustRightInd/>
        <w:spacing w:before="237"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5.2.5.1</w:t>
      </w:r>
      <w:r w:rsidR="00963100">
        <w:rPr>
          <w:rFonts w:ascii="Arial" w:hAnsi="Arial" w:cs="Arial"/>
          <w:sz w:val="22"/>
          <w:szCs w:val="22"/>
        </w:rPr>
        <w:tab/>
        <w:t xml:space="preserve">Pursuant to sub-paragraph </w:t>
      </w:r>
      <w:r w:rsidR="003A1975">
        <w:rPr>
          <w:rFonts w:ascii="Arial" w:hAnsi="Arial" w:cs="Arial"/>
          <w:sz w:val="22"/>
          <w:szCs w:val="22"/>
        </w:rPr>
        <w:t>J.</w:t>
      </w:r>
      <w:r w:rsidR="00963100">
        <w:rPr>
          <w:rFonts w:ascii="Arial" w:hAnsi="Arial" w:cs="Arial"/>
          <w:sz w:val="22"/>
          <w:szCs w:val="22"/>
        </w:rPr>
        <w:t xml:space="preserve">5.2.4.2,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the</w:t>
      </w:r>
    </w:p>
    <w:p w14:paraId="6AF6E46B" w14:textId="17D93B84" w:rsidR="00963100" w:rsidRDefault="00963100">
      <w:pPr>
        <w:kinsoku w:val="0"/>
        <w:overflowPunct w:val="0"/>
        <w:autoSpaceDE/>
        <w:autoSpaceDN/>
        <w:adjustRightInd/>
        <w:spacing w:before="1" w:line="253" w:lineRule="exact"/>
        <w:ind w:left="1728"/>
        <w:jc w:val="both"/>
        <w:textAlignment w:val="baseline"/>
        <w:rPr>
          <w:rFonts w:ascii="Arial" w:hAnsi="Arial" w:cs="Arial"/>
          <w:sz w:val="22"/>
          <w:szCs w:val="22"/>
        </w:rPr>
      </w:pPr>
      <w:r>
        <w:rPr>
          <w:rFonts w:ascii="Arial" w:hAnsi="Arial" w:cs="Arial"/>
          <w:sz w:val="22"/>
          <w:szCs w:val="22"/>
        </w:rPr>
        <w:t xml:space="preserve">representations made in response to the Consultation Document and shall instruct the </w:t>
      </w:r>
      <w:r w:rsidR="00AB5FE3" w:rsidRPr="00AB5FE3">
        <w:rPr>
          <w:rFonts w:ascii="Arial" w:hAnsi="Arial" w:cs="Arial"/>
          <w:i/>
          <w:iCs/>
          <w:sz w:val="22"/>
          <w:szCs w:val="22"/>
        </w:rPr>
        <w:t>Secretary</w:t>
      </w:r>
      <w:r>
        <w:rPr>
          <w:rFonts w:ascii="Arial" w:hAnsi="Arial" w:cs="Arial"/>
          <w:sz w:val="22"/>
          <w:szCs w:val="22"/>
        </w:rPr>
        <w:t xml:space="preserve"> to prepare a report as in sub-paragraph </w:t>
      </w:r>
      <w:r w:rsidR="003A1975">
        <w:rPr>
          <w:rFonts w:ascii="Arial" w:hAnsi="Arial" w:cs="Arial"/>
          <w:sz w:val="22"/>
          <w:szCs w:val="22"/>
        </w:rPr>
        <w:t>J.</w:t>
      </w:r>
      <w:r>
        <w:rPr>
          <w:rFonts w:ascii="Arial" w:hAnsi="Arial" w:cs="Arial"/>
          <w:sz w:val="22"/>
          <w:szCs w:val="22"/>
        </w:rPr>
        <w:t>5.2.4.1 incorporating comments from the Consultation Document respondents and recommendations in light of those comments. This report shall form the “Modification Report”</w:t>
      </w:r>
    </w:p>
    <w:p w14:paraId="1DE3447B" w14:textId="3CA9B25E" w:rsidR="00963100" w:rsidRDefault="00224D42" w:rsidP="007772EC">
      <w:pPr>
        <w:tabs>
          <w:tab w:val="decimal" w:pos="1080"/>
          <w:tab w:val="left" w:pos="1728"/>
        </w:tabs>
        <w:kinsoku w:val="0"/>
        <w:overflowPunct w:val="0"/>
        <w:autoSpaceDE/>
        <w:autoSpaceDN/>
        <w:adjustRightInd/>
        <w:spacing w:before="243" w:line="253" w:lineRule="exact"/>
        <w:ind w:left="1656" w:hanging="1080"/>
        <w:jc w:val="both"/>
        <w:textAlignment w:val="baseline"/>
        <w:rPr>
          <w:rFonts w:ascii="Arial" w:hAnsi="Arial" w:cs="Arial"/>
          <w:spacing w:val="2"/>
          <w:sz w:val="22"/>
          <w:szCs w:val="22"/>
        </w:rPr>
      </w:pPr>
      <w:r w:rsidRPr="00224D42">
        <w:rPr>
          <w:rFonts w:ascii="Arial" w:hAnsi="Arial" w:cs="Arial"/>
          <w:sz w:val="22"/>
          <w:szCs w:val="22"/>
        </w:rPr>
        <w:t>J.</w:t>
      </w:r>
      <w:r w:rsidR="00963100">
        <w:rPr>
          <w:rFonts w:ascii="Arial" w:hAnsi="Arial" w:cs="Arial"/>
          <w:sz w:val="22"/>
          <w:szCs w:val="22"/>
        </w:rPr>
        <w:t>5.2.5.2</w:t>
      </w:r>
      <w:r w:rsidR="00963100">
        <w:rPr>
          <w:rFonts w:ascii="Arial" w:hAnsi="Arial" w:cs="Arial"/>
          <w:sz w:val="22"/>
          <w:szCs w:val="22"/>
        </w:rPr>
        <w:tab/>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not required, the</w:t>
      </w:r>
      <w:r w:rsidR="00CF0301">
        <w:rPr>
          <w:rFonts w:ascii="Arial" w:hAnsi="Arial" w:cs="Arial"/>
          <w:sz w:val="22"/>
          <w:szCs w:val="22"/>
        </w:rPr>
        <w:t xml:space="preserve"> </w:t>
      </w:r>
      <w:r w:rsidR="003A1975">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instruct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to prepare the Modification Report and send it to the </w:t>
      </w:r>
      <w:r w:rsidR="003A1975">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also update the Modification Register and publish the Modification Report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70A5E6B3" w14:textId="77777777" w:rsidR="00CF0301" w:rsidRDefault="00CF0301" w:rsidP="007772EC">
      <w:pPr>
        <w:tabs>
          <w:tab w:val="decimal" w:pos="1080"/>
          <w:tab w:val="left" w:pos="1728"/>
        </w:tabs>
        <w:kinsoku w:val="0"/>
        <w:overflowPunct w:val="0"/>
        <w:autoSpaceDE/>
        <w:autoSpaceDN/>
        <w:adjustRightInd/>
        <w:spacing w:before="243" w:line="253" w:lineRule="exact"/>
        <w:jc w:val="both"/>
        <w:textAlignment w:val="baseline"/>
        <w:rPr>
          <w:rFonts w:ascii="Arial" w:hAnsi="Arial" w:cs="Arial"/>
          <w:spacing w:val="2"/>
          <w:sz w:val="22"/>
          <w:szCs w:val="22"/>
        </w:rPr>
      </w:pPr>
    </w:p>
    <w:p w14:paraId="32C6F6C1" w14:textId="19C423D5" w:rsidR="00963100" w:rsidRDefault="00CF0301" w:rsidP="007772EC">
      <w:pPr>
        <w:kinsoku w:val="0"/>
        <w:overflowPunct w:val="0"/>
        <w:autoSpaceDE/>
        <w:autoSpaceDN/>
        <w:adjustRightInd/>
        <w:spacing w:before="2" w:line="253" w:lineRule="exact"/>
        <w:ind w:left="1656" w:hanging="108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5.2.5.3</w:t>
      </w:r>
      <w:r>
        <w:rPr>
          <w:rFonts w:ascii="Arial" w:hAnsi="Arial" w:cs="Arial"/>
          <w:sz w:val="22"/>
          <w:szCs w:val="22"/>
        </w:rPr>
        <w:tab/>
      </w:r>
      <w:r w:rsidR="00963100">
        <w:rPr>
          <w:rFonts w:ascii="Arial" w:hAnsi="Arial" w:cs="Arial"/>
          <w:sz w:val="22"/>
          <w:szCs w:val="22"/>
        </w:rPr>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required, the </w:t>
      </w:r>
      <w:r w:rsidR="00AB5FE3" w:rsidRPr="00AB5FE3">
        <w:rPr>
          <w:rFonts w:ascii="Arial" w:hAnsi="Arial" w:cs="Arial"/>
          <w:i/>
          <w:iCs/>
          <w:sz w:val="22"/>
          <w:szCs w:val="22"/>
        </w:rPr>
        <w:t>Panel</w:t>
      </w:r>
      <w:r w:rsidR="00963100">
        <w:rPr>
          <w:rFonts w:ascii="Arial" w:hAnsi="Arial" w:cs="Arial"/>
          <w:sz w:val="22"/>
          <w:szCs w:val="22"/>
        </w:rPr>
        <w:t xml:space="preserve"> </w:t>
      </w:r>
      <w:r w:rsidR="00963100" w:rsidRPr="00450894">
        <w:rPr>
          <w:rFonts w:ascii="Arial" w:hAnsi="Arial" w:cs="Arial"/>
          <w:sz w:val="22"/>
          <w:szCs w:val="22"/>
        </w:rPr>
        <w:t xml:space="preserve">shall instruct the </w:t>
      </w:r>
      <w:r w:rsidR="00AB5FE3" w:rsidRPr="00AB5FE3">
        <w:rPr>
          <w:rFonts w:ascii="Arial" w:hAnsi="Arial" w:cs="Arial"/>
          <w:i/>
          <w:iCs/>
          <w:sz w:val="22"/>
          <w:szCs w:val="22"/>
        </w:rPr>
        <w:t>Secretary</w:t>
      </w:r>
      <w:r w:rsidR="00963100" w:rsidRPr="00450894">
        <w:rPr>
          <w:rFonts w:ascii="Arial" w:hAnsi="Arial" w:cs="Arial"/>
          <w:sz w:val="22"/>
          <w:szCs w:val="22"/>
        </w:rPr>
        <w:t xml:space="preserve"> to prepare the Modification Report and send it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Each </w:t>
      </w:r>
      <w:r w:rsidR="003A1975">
        <w:rPr>
          <w:rFonts w:ascii="Arial" w:hAnsi="Arial" w:cs="Arial"/>
          <w:i/>
          <w:sz w:val="22"/>
          <w:szCs w:val="22"/>
        </w:rPr>
        <w:t>l</w:t>
      </w:r>
      <w:r w:rsidR="00963100" w:rsidRPr="007772EC">
        <w:rPr>
          <w:rFonts w:ascii="Arial" w:hAnsi="Arial" w:cs="Arial"/>
          <w:i/>
          <w:sz w:val="22"/>
          <w:szCs w:val="22"/>
        </w:rPr>
        <w:t xml:space="preserve">icensee </w:t>
      </w:r>
      <w:r w:rsidR="003A1975">
        <w:rPr>
          <w:rFonts w:ascii="Arial" w:hAnsi="Arial" w:cs="Arial"/>
          <w:i/>
          <w:iCs/>
          <w:sz w:val="22"/>
          <w:szCs w:val="22"/>
        </w:rPr>
        <w:t>m</w:t>
      </w:r>
      <w:r w:rsidR="001769E4" w:rsidRPr="001769E4">
        <w:rPr>
          <w:rFonts w:ascii="Arial" w:hAnsi="Arial" w:cs="Arial"/>
          <w:i/>
          <w:iCs/>
          <w:sz w:val="22"/>
          <w:szCs w:val="22"/>
        </w:rPr>
        <w:t>ember</w:t>
      </w:r>
      <w:r w:rsidR="00963100" w:rsidRPr="00450894">
        <w:rPr>
          <w:rFonts w:ascii="Arial" w:hAnsi="Arial" w:cs="Arial"/>
          <w:sz w:val="22"/>
          <w:szCs w:val="22"/>
        </w:rPr>
        <w:t xml:space="preserve"> will individually send a licence change request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based on the Modification Report. The </w:t>
      </w:r>
      <w:r w:rsidR="00AB5FE3" w:rsidRPr="00AB5FE3">
        <w:rPr>
          <w:rFonts w:ascii="Arial" w:hAnsi="Arial" w:cs="Arial"/>
          <w:i/>
          <w:iCs/>
          <w:sz w:val="22"/>
          <w:szCs w:val="22"/>
        </w:rPr>
        <w:t>Secretary</w:t>
      </w:r>
      <w:r w:rsidR="00963100" w:rsidRPr="00450894">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sidRPr="00450894">
        <w:rPr>
          <w:rFonts w:ascii="Arial" w:hAnsi="Arial" w:cs="Arial"/>
          <w:sz w:val="22"/>
          <w:szCs w:val="22"/>
        </w:rPr>
        <w:t xml:space="preserve"> website.</w:t>
      </w:r>
    </w:p>
    <w:p w14:paraId="15F51C50" w14:textId="014EC84C" w:rsidR="00963100" w:rsidRDefault="00CF0301"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5.2.5.4 </w:t>
      </w:r>
      <w:r>
        <w:rPr>
          <w:rFonts w:ascii="Arial" w:hAnsi="Arial" w:cs="Arial"/>
          <w:sz w:val="22"/>
          <w:szCs w:val="22"/>
        </w:rPr>
        <w:tab/>
      </w:r>
      <w:r w:rsidR="00963100">
        <w:rPr>
          <w:rFonts w:ascii="Arial" w:hAnsi="Arial" w:cs="Arial"/>
          <w:sz w:val="22"/>
          <w:szCs w:val="22"/>
        </w:rPr>
        <w:t xml:space="preserve">If not all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needed, the </w:t>
      </w:r>
      <w:r w:rsidR="00AB5FE3" w:rsidRPr="00AB5FE3">
        <w:rPr>
          <w:rFonts w:ascii="Arial" w:hAnsi="Arial" w:cs="Arial"/>
          <w:i/>
          <w:iCs/>
          <w:sz w:val="22"/>
          <w:szCs w:val="22"/>
        </w:rPr>
        <w:t>Secretary</w:t>
      </w:r>
      <w:r w:rsidR="00963100">
        <w:rPr>
          <w:rFonts w:ascii="Arial" w:hAnsi="Arial" w:cs="Arial"/>
          <w:sz w:val="22"/>
          <w:szCs w:val="22"/>
        </w:rPr>
        <w:t xml:space="preserve"> shall record the range of recommendations which shall be incorporated into the Modification Report.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instruct the </w:t>
      </w:r>
      <w:r w:rsidR="00AB5FE3" w:rsidRPr="00AB5FE3">
        <w:rPr>
          <w:rFonts w:ascii="Arial" w:hAnsi="Arial" w:cs="Arial"/>
          <w:i/>
          <w:iCs/>
          <w:sz w:val="22"/>
          <w:szCs w:val="22"/>
        </w:rPr>
        <w:t>Secretary</w:t>
      </w:r>
      <w:r w:rsidR="00963100">
        <w:rPr>
          <w:rFonts w:ascii="Arial" w:hAnsi="Arial" w:cs="Arial"/>
          <w:sz w:val="22"/>
          <w:szCs w:val="22"/>
        </w:rPr>
        <w:t xml:space="preserve"> or Workgroup </w:t>
      </w:r>
      <w:r w:rsidR="0027358C" w:rsidRPr="0027358C">
        <w:rPr>
          <w:rFonts w:ascii="Arial" w:hAnsi="Arial" w:cs="Arial"/>
          <w:i/>
          <w:iCs/>
          <w:sz w:val="22"/>
          <w:szCs w:val="22"/>
        </w:rPr>
        <w:t>Chairperson</w:t>
      </w:r>
      <w:r w:rsidR="00963100">
        <w:rPr>
          <w:rFonts w:ascii="Arial" w:hAnsi="Arial" w:cs="Arial"/>
          <w:sz w:val="22"/>
          <w:szCs w:val="22"/>
        </w:rPr>
        <w:t xml:space="preserve"> to prepare the Modification Report for subsequent submission to the </w:t>
      </w:r>
      <w:r w:rsidR="003A1975">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Those </w:t>
      </w:r>
      <w:r w:rsidR="003A1975"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w:t>
      </w:r>
      <w:r w:rsidR="001B5E86">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that recommend Modification to the </w:t>
      </w:r>
      <w:r w:rsidR="00CD302F" w:rsidRPr="00CD302F">
        <w:rPr>
          <w:rFonts w:ascii="Arial" w:hAnsi="Arial" w:cs="Arial"/>
          <w:i/>
          <w:iCs/>
          <w:sz w:val="22"/>
          <w:szCs w:val="22"/>
        </w:rPr>
        <w:t>SQSS</w:t>
      </w:r>
      <w:r w:rsidR="00963100">
        <w:rPr>
          <w:rFonts w:ascii="Arial" w:hAnsi="Arial" w:cs="Arial"/>
          <w:sz w:val="22"/>
          <w:szCs w:val="22"/>
        </w:rPr>
        <w:t xml:space="preserve"> may send licence change requests to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The </w:t>
      </w:r>
      <w:r w:rsidR="00AB5FE3" w:rsidRPr="00AB5FE3">
        <w:rPr>
          <w:rFonts w:ascii="Arial" w:hAnsi="Arial" w:cs="Arial"/>
          <w:i/>
          <w:iCs/>
          <w:sz w:val="22"/>
          <w:szCs w:val="22"/>
        </w:rPr>
        <w:t>Secretary</w:t>
      </w:r>
      <w:r w:rsidR="00963100">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774BE680" w14:textId="66550156"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5.2.5.5 None of the facts, opinions or statements contained in the Modification Report may be relied upon by any other person.</w:t>
      </w:r>
    </w:p>
    <w:p w14:paraId="35D6BA9B" w14:textId="16F8E6A3" w:rsidR="00963100" w:rsidRDefault="00CF0301" w:rsidP="00963100">
      <w:pPr>
        <w:kinsoku w:val="0"/>
        <w:overflowPunct w:val="0"/>
        <w:autoSpaceDE/>
        <w:autoSpaceDN/>
        <w:adjustRightInd/>
        <w:spacing w:before="237"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5.2.6 Further versions of SQSS</w:t>
      </w:r>
    </w:p>
    <w:p w14:paraId="09C19AC3" w14:textId="27FF817E" w:rsidR="00963100" w:rsidRDefault="00CF0301" w:rsidP="00963100">
      <w:pPr>
        <w:kinsoku w:val="0"/>
        <w:overflowPunct w:val="0"/>
        <w:autoSpaceDE/>
        <w:autoSpaceDN/>
        <w:adjustRightInd/>
        <w:spacing w:before="236"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5.2.6.1 If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directs a change to the </w:t>
      </w:r>
      <w:r w:rsidR="00CD302F" w:rsidRPr="00CD302F">
        <w:rPr>
          <w:rFonts w:ascii="Arial" w:hAnsi="Arial" w:cs="Arial"/>
          <w:i/>
          <w:iCs/>
          <w:sz w:val="22"/>
          <w:szCs w:val="22"/>
        </w:rPr>
        <w:t>SQSS</w:t>
      </w:r>
      <w:r w:rsidR="00963100">
        <w:rPr>
          <w:rFonts w:ascii="Arial" w:hAnsi="Arial" w:cs="Arial"/>
          <w:sz w:val="22"/>
          <w:szCs w:val="22"/>
        </w:rPr>
        <w:t xml:space="preserve"> the </w:t>
      </w:r>
      <w:r w:rsidR="001B5E86"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shall</w:t>
      </w:r>
    </w:p>
    <w:p w14:paraId="635AE522" w14:textId="3ADB23F3"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provide a revised version of the </w:t>
      </w:r>
      <w:r w:rsidR="00CD302F" w:rsidRPr="00CD302F">
        <w:rPr>
          <w:rFonts w:ascii="Arial" w:hAnsi="Arial" w:cs="Arial"/>
          <w:i/>
          <w:iCs/>
          <w:spacing w:val="-2"/>
          <w:sz w:val="22"/>
          <w:szCs w:val="22"/>
        </w:rPr>
        <w:t>SQSS</w:t>
      </w:r>
      <w:r>
        <w:rPr>
          <w:rFonts w:ascii="Arial" w:hAnsi="Arial" w:cs="Arial"/>
          <w:spacing w:val="-2"/>
          <w:sz w:val="22"/>
          <w:szCs w:val="22"/>
        </w:rPr>
        <w:t xml:space="preserve"> in accordance with the terms of such notice, update the Modification Register and publish the revised </w:t>
      </w:r>
      <w:r w:rsidR="00CD302F" w:rsidRPr="00CD302F">
        <w:rPr>
          <w:rFonts w:ascii="Arial" w:hAnsi="Arial" w:cs="Arial"/>
          <w:i/>
          <w:iCs/>
          <w:spacing w:val="-2"/>
          <w:sz w:val="22"/>
          <w:szCs w:val="22"/>
        </w:rPr>
        <w:t>SQSS</w:t>
      </w:r>
      <w:r>
        <w:rPr>
          <w:rFonts w:ascii="Arial" w:hAnsi="Arial" w:cs="Arial"/>
          <w:spacing w:val="-2"/>
          <w:sz w:val="22"/>
          <w:szCs w:val="22"/>
        </w:rPr>
        <w:t xml:space="preserve">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w:t>
      </w:r>
    </w:p>
    <w:p w14:paraId="31152F55" w14:textId="788F0055"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No change shall be made to the </w:t>
      </w:r>
      <w:r w:rsidR="00CD302F" w:rsidRPr="00CD302F">
        <w:rPr>
          <w:rFonts w:ascii="Arial" w:hAnsi="Arial" w:cs="Arial"/>
          <w:i/>
          <w:iCs/>
          <w:spacing w:val="-2"/>
          <w:sz w:val="22"/>
          <w:szCs w:val="22"/>
        </w:rPr>
        <w:t>SQSS</w:t>
      </w:r>
      <w:r>
        <w:rPr>
          <w:rFonts w:ascii="Arial" w:hAnsi="Arial" w:cs="Arial"/>
          <w:spacing w:val="-2"/>
          <w:sz w:val="22"/>
          <w:szCs w:val="22"/>
        </w:rPr>
        <w:t xml:space="preserve"> without prior consent of the </w:t>
      </w:r>
      <w:r w:rsidR="001B5E86">
        <w:rPr>
          <w:rFonts w:ascii="Arial" w:hAnsi="Arial" w:cs="Arial"/>
          <w:i/>
          <w:iCs/>
          <w:spacing w:val="-2"/>
          <w:sz w:val="22"/>
          <w:szCs w:val="22"/>
        </w:rPr>
        <w:lastRenderedPageBreak/>
        <w:t>a</w:t>
      </w:r>
      <w:r w:rsidR="00AB5FE3" w:rsidRPr="00AB5FE3">
        <w:rPr>
          <w:rFonts w:ascii="Arial" w:hAnsi="Arial" w:cs="Arial"/>
          <w:i/>
          <w:iCs/>
          <w:spacing w:val="-2"/>
          <w:sz w:val="22"/>
          <w:szCs w:val="22"/>
        </w:rPr>
        <w:t>uthority</w:t>
      </w:r>
      <w:r>
        <w:rPr>
          <w:rFonts w:ascii="Arial" w:hAnsi="Arial" w:cs="Arial"/>
          <w:spacing w:val="-2"/>
          <w:sz w:val="22"/>
          <w:szCs w:val="22"/>
        </w:rPr>
        <w:t>.</w:t>
      </w:r>
    </w:p>
    <w:p w14:paraId="14C58B86" w14:textId="210CB537"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5.2.6.2 A Modification to the </w:t>
      </w:r>
      <w:r w:rsidR="00CD302F" w:rsidRPr="00CD302F">
        <w:rPr>
          <w:rFonts w:ascii="Arial" w:hAnsi="Arial" w:cs="Arial"/>
          <w:i/>
          <w:iCs/>
          <w:sz w:val="22"/>
          <w:szCs w:val="22"/>
        </w:rPr>
        <w:t>SQSS</w:t>
      </w:r>
      <w:r w:rsidR="00963100">
        <w:rPr>
          <w:rFonts w:ascii="Arial" w:hAnsi="Arial" w:cs="Arial"/>
          <w:sz w:val="22"/>
          <w:szCs w:val="22"/>
        </w:rPr>
        <w:t xml:space="preserve"> shall take effect from the date and time as specified in the direction referred to in sub-paragraph </w:t>
      </w:r>
      <w:r w:rsidR="001B5E86">
        <w:rPr>
          <w:rFonts w:ascii="Arial" w:hAnsi="Arial" w:cs="Arial"/>
          <w:sz w:val="22"/>
          <w:szCs w:val="22"/>
        </w:rPr>
        <w:t>J.</w:t>
      </w:r>
      <w:r w:rsidR="00963100">
        <w:rPr>
          <w:rFonts w:ascii="Arial" w:hAnsi="Arial" w:cs="Arial"/>
          <w:sz w:val="22"/>
          <w:szCs w:val="22"/>
        </w:rPr>
        <w:t>5.2.6.1.</w:t>
      </w:r>
    </w:p>
    <w:p w14:paraId="79865DA1" w14:textId="713CD495"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pacing w:val="2"/>
          <w:sz w:val="22"/>
          <w:szCs w:val="22"/>
        </w:rPr>
      </w:pPr>
      <w:r w:rsidRPr="00CF0301">
        <w:rPr>
          <w:rFonts w:ascii="Arial" w:hAnsi="Arial" w:cs="Arial"/>
          <w:spacing w:val="2"/>
          <w:sz w:val="22"/>
          <w:szCs w:val="22"/>
        </w:rPr>
        <w:t>J.</w:t>
      </w:r>
      <w:r w:rsidR="00963100">
        <w:rPr>
          <w:rFonts w:ascii="Arial" w:hAnsi="Arial" w:cs="Arial"/>
          <w:spacing w:val="2"/>
          <w:sz w:val="22"/>
          <w:szCs w:val="22"/>
        </w:rPr>
        <w:t xml:space="preserve">5.2.6.3 The relevant </w:t>
      </w:r>
      <w:r w:rsidR="001B5E86">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shall be responsible for implementing any changes to their relevant computer systems and processes as necessary to effect the Approved Modification in accordance with this sub-paragraph </w:t>
      </w:r>
      <w:r w:rsidR="001B5E86">
        <w:rPr>
          <w:rFonts w:ascii="Arial" w:hAnsi="Arial" w:cs="Arial"/>
          <w:spacing w:val="2"/>
          <w:sz w:val="22"/>
          <w:szCs w:val="22"/>
        </w:rPr>
        <w:t>J.</w:t>
      </w:r>
      <w:r w:rsidR="00963100">
        <w:rPr>
          <w:rFonts w:ascii="Arial" w:hAnsi="Arial" w:cs="Arial"/>
          <w:spacing w:val="2"/>
          <w:sz w:val="22"/>
          <w:szCs w:val="22"/>
        </w:rPr>
        <w:t>5.2.6.</w:t>
      </w:r>
    </w:p>
    <w:p w14:paraId="7C270AA0" w14:textId="3864D0D3" w:rsidR="00963100" w:rsidRDefault="00CF0301" w:rsidP="007772EC">
      <w:pPr>
        <w:kinsoku w:val="0"/>
        <w:overflowPunct w:val="0"/>
        <w:autoSpaceDE/>
        <w:autoSpaceDN/>
        <w:adjustRightInd/>
        <w:spacing w:before="232" w:line="253" w:lineRule="exact"/>
        <w:ind w:left="1560" w:hanging="851"/>
        <w:jc w:val="both"/>
        <w:textAlignment w:val="baseline"/>
        <w:rPr>
          <w:rFonts w:ascii="Arial" w:hAnsi="Arial" w:cs="Arial"/>
          <w:sz w:val="22"/>
          <w:szCs w:val="22"/>
        </w:rPr>
      </w:pPr>
      <w:r w:rsidRPr="00CF0301">
        <w:rPr>
          <w:rFonts w:ascii="Arial" w:hAnsi="Arial" w:cs="Arial"/>
          <w:spacing w:val="1"/>
          <w:sz w:val="22"/>
          <w:szCs w:val="22"/>
        </w:rPr>
        <w:t>J.</w:t>
      </w:r>
      <w:r w:rsidR="00963100">
        <w:rPr>
          <w:rFonts w:ascii="Arial" w:hAnsi="Arial" w:cs="Arial"/>
          <w:spacing w:val="1"/>
          <w:sz w:val="22"/>
          <w:szCs w:val="22"/>
        </w:rPr>
        <w:t xml:space="preserve">5.2.6.4 Following implementation of licence changes by the </w:t>
      </w:r>
      <w:r w:rsidR="00B56F8D">
        <w:rPr>
          <w:rFonts w:ascii="Arial" w:hAnsi="Arial" w:cs="Arial"/>
          <w:i/>
          <w:iCs/>
          <w:spacing w:val="1"/>
          <w:sz w:val="22"/>
          <w:szCs w:val="22"/>
        </w:rPr>
        <w:t>a</w:t>
      </w:r>
      <w:r w:rsidR="00AB5FE3" w:rsidRPr="00AB5FE3">
        <w:rPr>
          <w:rFonts w:ascii="Arial" w:hAnsi="Arial" w:cs="Arial"/>
          <w:i/>
          <w:iCs/>
          <w:spacing w:val="1"/>
          <w:sz w:val="22"/>
          <w:szCs w:val="22"/>
        </w:rPr>
        <w:t>uthority</w:t>
      </w:r>
      <w:r w:rsidR="00963100">
        <w:rPr>
          <w:rFonts w:ascii="Arial" w:hAnsi="Arial" w:cs="Arial"/>
          <w:spacing w:val="1"/>
          <w:sz w:val="22"/>
          <w:szCs w:val="22"/>
        </w:rPr>
        <w:t xml:space="preserve"> in relation</w:t>
      </w:r>
      <w:r w:rsidR="002E6243">
        <w:rPr>
          <w:rFonts w:ascii="Arial" w:hAnsi="Arial" w:cs="Arial"/>
          <w:spacing w:val="1"/>
          <w:sz w:val="22"/>
          <w:szCs w:val="22"/>
        </w:rPr>
        <w:t xml:space="preserve"> </w:t>
      </w:r>
      <w:r w:rsidR="00963100">
        <w:rPr>
          <w:rFonts w:ascii="Arial" w:hAnsi="Arial" w:cs="Arial"/>
          <w:sz w:val="22"/>
          <w:szCs w:val="22"/>
        </w:rPr>
        <w:t xml:space="preserve">to Approved Modifications, each relevant </w:t>
      </w:r>
      <w:r w:rsidR="00B56F8D">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w:t>
      </w:r>
    </w:p>
    <w:p w14:paraId="00CF9BF5" w14:textId="0EABF8E9" w:rsidR="00963100" w:rsidRDefault="00963100" w:rsidP="00963100">
      <w:pPr>
        <w:numPr>
          <w:ilvl w:val="0"/>
          <w:numId w:val="89"/>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use its reasonable endeavours to progress changes made to the </w:t>
      </w:r>
      <w:r w:rsidR="00B56F8D" w:rsidRPr="00B56F8D">
        <w:rPr>
          <w:rFonts w:ascii="Arial" w:hAnsi="Arial" w:cs="Arial"/>
          <w:i/>
          <w:iCs/>
          <w:sz w:val="22"/>
          <w:szCs w:val="22"/>
        </w:rPr>
        <w:t>core industry documents</w:t>
      </w:r>
      <w:r w:rsidR="00B56F8D" w:rsidRPr="00B56F8D">
        <w:rPr>
          <w:rFonts w:ascii="Arial" w:hAnsi="Arial" w:cs="Arial"/>
          <w:sz w:val="22"/>
          <w:szCs w:val="22"/>
        </w:rPr>
        <w:t xml:space="preserve"> </w:t>
      </w:r>
      <w:r>
        <w:rPr>
          <w:rFonts w:ascii="Arial" w:hAnsi="Arial" w:cs="Arial"/>
          <w:sz w:val="22"/>
          <w:szCs w:val="22"/>
        </w:rPr>
        <w:t xml:space="preserve">(to the extent that it is a party to them)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date;</w:t>
      </w:r>
    </w:p>
    <w:p w14:paraId="379EB4FC" w14:textId="0FF8348D" w:rsidR="00963100" w:rsidRDefault="00963100" w:rsidP="00963100">
      <w:pPr>
        <w:numPr>
          <w:ilvl w:val="0"/>
          <w:numId w:val="89"/>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 xml:space="preserve">do what is required to those of its systems and processes which support the operation of the </w:t>
      </w:r>
      <w:r w:rsidR="00CD302F" w:rsidRPr="00CD302F">
        <w:rPr>
          <w:rFonts w:ascii="Arial" w:hAnsi="Arial" w:cs="Arial"/>
          <w:i/>
          <w:iCs/>
          <w:sz w:val="22"/>
          <w:szCs w:val="22"/>
        </w:rPr>
        <w:t>SQSS</w:t>
      </w:r>
      <w:r>
        <w:rPr>
          <w:rFonts w:ascii="Arial" w:hAnsi="Arial" w:cs="Arial"/>
          <w:sz w:val="22"/>
          <w:szCs w:val="22"/>
        </w:rPr>
        <w:t xml:space="preserve"> as may be necessary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date; and</w:t>
      </w:r>
    </w:p>
    <w:p w14:paraId="5E91FD1D" w14:textId="4004ABF6" w:rsidR="00963100" w:rsidRDefault="00963100" w:rsidP="00963100">
      <w:pPr>
        <w:numPr>
          <w:ilvl w:val="0"/>
          <w:numId w:val="89"/>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keep the </w:t>
      </w:r>
      <w:r w:rsidR="00AB5FE3" w:rsidRPr="00AB5FE3">
        <w:rPr>
          <w:rFonts w:ascii="Arial" w:hAnsi="Arial" w:cs="Arial"/>
          <w:i/>
          <w:iCs/>
          <w:sz w:val="22"/>
          <w:szCs w:val="22"/>
        </w:rPr>
        <w:t>Panel</w:t>
      </w:r>
      <w:r>
        <w:rPr>
          <w:rFonts w:ascii="Arial" w:hAnsi="Arial" w:cs="Arial"/>
          <w:sz w:val="22"/>
          <w:szCs w:val="22"/>
        </w:rPr>
        <w:t xml:space="preserve"> informed of any matter that may affect the ability for the implementation date to be met.</w:t>
      </w:r>
    </w:p>
    <w:p w14:paraId="21A83779" w14:textId="1B90191C"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5.2.6.5 </w:t>
      </w:r>
      <w:r w:rsidR="00B56F8D">
        <w:rPr>
          <w:rFonts w:ascii="Arial" w:hAnsi="Arial" w:cs="Arial"/>
          <w:sz w:val="22"/>
          <w:szCs w:val="22"/>
        </w:rPr>
        <w:tab/>
      </w:r>
      <w:r w:rsidR="00963100">
        <w:rPr>
          <w:rFonts w:ascii="Arial" w:hAnsi="Arial" w:cs="Arial"/>
          <w:sz w:val="22"/>
          <w:szCs w:val="22"/>
        </w:rPr>
        <w:t xml:space="preserve">Without prejudice to the obligations of the </w:t>
      </w:r>
      <w:r w:rsidR="00B56F8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under this sub</w:t>
      </w:r>
      <w:r w:rsidR="00963100">
        <w:rPr>
          <w:rFonts w:ascii="Arial" w:hAnsi="Arial" w:cs="Arial"/>
          <w:sz w:val="22"/>
          <w:szCs w:val="22"/>
        </w:rPr>
        <w:softHyphen/>
        <w:t xml:space="preserve">paragraph </w:t>
      </w:r>
      <w:r w:rsidR="00B56F8D">
        <w:rPr>
          <w:rFonts w:ascii="Arial" w:hAnsi="Arial" w:cs="Arial"/>
          <w:sz w:val="22"/>
          <w:szCs w:val="22"/>
        </w:rPr>
        <w:t>J.</w:t>
      </w:r>
      <w:r w:rsidR="00963100">
        <w:rPr>
          <w:rFonts w:ascii="Arial" w:hAnsi="Arial" w:cs="Arial"/>
          <w:sz w:val="22"/>
          <w:szCs w:val="22"/>
        </w:rPr>
        <w:t xml:space="preserve">5.2.6, the implementation date may be extended or shortened with the prior approval of, or at the direction of, the </w:t>
      </w:r>
      <w:r w:rsidR="00B56F8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4D64F30D" w14:textId="6264725E" w:rsidR="00963100" w:rsidRDefault="00CF0301" w:rsidP="00963100">
      <w:pPr>
        <w:kinsoku w:val="0"/>
        <w:overflowPunct w:val="0"/>
        <w:autoSpaceDE/>
        <w:autoSpaceDN/>
        <w:adjustRightInd/>
        <w:spacing w:before="243" w:line="252" w:lineRule="exact"/>
        <w:ind w:left="1656" w:hanging="936"/>
        <w:jc w:val="both"/>
        <w:textAlignment w:val="baseline"/>
        <w:rPr>
          <w:rFonts w:ascii="Arial" w:hAnsi="Arial" w:cs="Arial"/>
          <w:spacing w:val="-3"/>
          <w:sz w:val="22"/>
          <w:szCs w:val="22"/>
        </w:rPr>
      </w:pPr>
      <w:r w:rsidRPr="00CF0301">
        <w:rPr>
          <w:rFonts w:ascii="Arial" w:hAnsi="Arial" w:cs="Arial"/>
          <w:spacing w:val="-3"/>
          <w:sz w:val="22"/>
          <w:szCs w:val="22"/>
        </w:rPr>
        <w:t>J.</w:t>
      </w:r>
      <w:r w:rsidR="00963100">
        <w:rPr>
          <w:rFonts w:ascii="Arial" w:hAnsi="Arial" w:cs="Arial"/>
          <w:spacing w:val="-3"/>
          <w:sz w:val="22"/>
          <w:szCs w:val="22"/>
        </w:rPr>
        <w:t xml:space="preserve">5.2.6.6  Any relevant </w:t>
      </w:r>
      <w:r w:rsidR="00B56F8D">
        <w:rPr>
          <w:rFonts w:ascii="Arial" w:hAnsi="Arial" w:cs="Arial"/>
          <w:i/>
          <w:iCs/>
          <w:spacing w:val="-3"/>
          <w:sz w:val="22"/>
          <w:szCs w:val="22"/>
        </w:rPr>
        <w:t>m</w:t>
      </w:r>
      <w:r w:rsidR="001769E4" w:rsidRPr="001769E4">
        <w:rPr>
          <w:rFonts w:ascii="Arial" w:hAnsi="Arial" w:cs="Arial"/>
          <w:i/>
          <w:iCs/>
          <w:spacing w:val="-3"/>
          <w:sz w:val="22"/>
          <w:szCs w:val="22"/>
        </w:rPr>
        <w:t>ember</w:t>
      </w:r>
      <w:r w:rsidR="00963100" w:rsidRPr="00207ADC">
        <w:rPr>
          <w:rFonts w:ascii="Arial" w:hAnsi="Arial" w:cs="Arial"/>
          <w:b/>
          <w:bCs/>
          <w:spacing w:val="-3"/>
          <w:sz w:val="22"/>
          <w:szCs w:val="22"/>
        </w:rPr>
        <w:t xml:space="preserve"> </w:t>
      </w:r>
      <w:r w:rsidR="00963100">
        <w:rPr>
          <w:rFonts w:ascii="Arial" w:hAnsi="Arial" w:cs="Arial"/>
          <w:spacing w:val="-3"/>
          <w:sz w:val="22"/>
          <w:szCs w:val="22"/>
        </w:rPr>
        <w:t xml:space="preserve">shall apply to the </w:t>
      </w:r>
      <w:r w:rsidR="00B56F8D">
        <w:rPr>
          <w:rFonts w:ascii="Arial" w:hAnsi="Arial" w:cs="Arial"/>
          <w:i/>
          <w:iCs/>
          <w:spacing w:val="-3"/>
          <w:sz w:val="22"/>
          <w:szCs w:val="22"/>
        </w:rPr>
        <w:t>a</w:t>
      </w:r>
      <w:r w:rsidR="00AB5FE3" w:rsidRPr="00AB5FE3">
        <w:rPr>
          <w:rFonts w:ascii="Arial" w:hAnsi="Arial" w:cs="Arial"/>
          <w:i/>
          <w:iCs/>
          <w:spacing w:val="-3"/>
          <w:sz w:val="22"/>
          <w:szCs w:val="22"/>
        </w:rPr>
        <w:t>uthority</w:t>
      </w:r>
      <w:r w:rsidR="00963100">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p>
    <w:p w14:paraId="34CD0840" w14:textId="19CB99A0"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5.2.6.7 A Modification made pursuant to and in accordance with this Paragraph </w:t>
      </w:r>
      <w:r w:rsidR="00B56F8D">
        <w:rPr>
          <w:rFonts w:ascii="Arial" w:hAnsi="Arial" w:cs="Arial"/>
          <w:sz w:val="22"/>
          <w:szCs w:val="22"/>
        </w:rPr>
        <w:t>J.</w:t>
      </w:r>
      <w:r w:rsidR="00963100">
        <w:rPr>
          <w:rFonts w:ascii="Arial" w:hAnsi="Arial" w:cs="Arial"/>
          <w:sz w:val="22"/>
          <w:szCs w:val="22"/>
        </w:rPr>
        <w:t xml:space="preserve">5.2 shall not be impaired or invalidated in any way by any inadvertent failure to comply with or give effect to this sub-paragraph </w:t>
      </w:r>
      <w:r w:rsidR="00B56F8D">
        <w:rPr>
          <w:rFonts w:ascii="Arial" w:hAnsi="Arial" w:cs="Arial"/>
          <w:sz w:val="22"/>
          <w:szCs w:val="22"/>
        </w:rPr>
        <w:t>J.</w:t>
      </w:r>
      <w:r w:rsidR="00963100">
        <w:rPr>
          <w:rFonts w:ascii="Arial" w:hAnsi="Arial" w:cs="Arial"/>
          <w:sz w:val="22"/>
          <w:szCs w:val="22"/>
        </w:rPr>
        <w:t>5.2.6.</w:t>
      </w:r>
    </w:p>
    <w:p w14:paraId="38C24083" w14:textId="6A124F54" w:rsidR="00963100" w:rsidRDefault="00CF0301" w:rsidP="00963100">
      <w:pPr>
        <w:kinsoku w:val="0"/>
        <w:overflowPunct w:val="0"/>
        <w:autoSpaceDE/>
        <w:autoSpaceDN/>
        <w:adjustRightInd/>
        <w:spacing w:before="236"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 The Modification Register</w:t>
      </w:r>
    </w:p>
    <w:p w14:paraId="0F31C373" w14:textId="562B4C89" w:rsidR="00963100" w:rsidRDefault="00CF0301" w:rsidP="00963100">
      <w:pPr>
        <w:kinsoku w:val="0"/>
        <w:overflowPunct w:val="0"/>
        <w:autoSpaceDE/>
        <w:autoSpaceDN/>
        <w:adjustRightInd/>
        <w:spacing w:before="237" w:line="254" w:lineRule="exact"/>
        <w:ind w:left="1656" w:hanging="936"/>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5.2.7.1  The </w:t>
      </w:r>
      <w:r w:rsidR="00AB5FE3" w:rsidRPr="00AB5FE3">
        <w:rPr>
          <w:rFonts w:ascii="Arial" w:hAnsi="Arial" w:cs="Arial"/>
          <w:i/>
          <w:iCs/>
          <w:sz w:val="22"/>
          <w:szCs w:val="22"/>
        </w:rPr>
        <w:t>Secretary</w:t>
      </w:r>
      <w:r w:rsidR="00963100">
        <w:rPr>
          <w:rFonts w:ascii="Arial" w:hAnsi="Arial" w:cs="Arial"/>
          <w:sz w:val="22"/>
          <w:szCs w:val="22"/>
        </w:rPr>
        <w:t xml:space="preserve"> shall establish and maintain a register (the "Modification Register") which shall record, in such form as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determine, the matters set out in sub-paragraph </w:t>
      </w:r>
      <w:r w:rsidR="00B56F8D">
        <w:rPr>
          <w:rFonts w:ascii="Arial" w:hAnsi="Arial" w:cs="Arial"/>
          <w:sz w:val="22"/>
          <w:szCs w:val="22"/>
        </w:rPr>
        <w:t>J.</w:t>
      </w:r>
      <w:r w:rsidR="00963100">
        <w:rPr>
          <w:rFonts w:ascii="Arial" w:hAnsi="Arial" w:cs="Arial"/>
          <w:sz w:val="22"/>
          <w:szCs w:val="22"/>
        </w:rPr>
        <w:t>5.2.8.3.</w:t>
      </w:r>
    </w:p>
    <w:p w14:paraId="0323CECD" w14:textId="0C201715"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5.2.7.2 The purpose of the Modification Register shall be to assist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in the operation of the Modification process under this </w:t>
      </w:r>
      <w:r w:rsidR="00CD302F" w:rsidRPr="00CD302F">
        <w:rPr>
          <w:rFonts w:ascii="Arial" w:hAnsi="Arial" w:cs="Arial"/>
          <w:i/>
          <w:iCs/>
          <w:sz w:val="22"/>
          <w:szCs w:val="22"/>
        </w:rPr>
        <w:t>Governance Framework</w:t>
      </w:r>
      <w:r w:rsidR="00963100">
        <w:rPr>
          <w:rFonts w:ascii="Arial" w:hAnsi="Arial" w:cs="Arial"/>
          <w:sz w:val="22"/>
          <w:szCs w:val="22"/>
        </w:rPr>
        <w:t xml:space="preserve"> and to enable the </w:t>
      </w:r>
      <w:r w:rsidR="00B56F8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other interested third parties to be reasonably informed of the progress </w:t>
      </w:r>
      <w:r w:rsidR="00963100">
        <w:rPr>
          <w:rFonts w:ascii="Arial" w:hAnsi="Arial" w:cs="Arial"/>
          <w:sz w:val="22"/>
          <w:szCs w:val="22"/>
        </w:rPr>
        <w:lastRenderedPageBreak/>
        <w:t>of Modification Proposals and Approved Modifications from time to time.</w:t>
      </w:r>
    </w:p>
    <w:p w14:paraId="0FC12E8C" w14:textId="5273DF22" w:rsidR="00963100" w:rsidRDefault="00CF0301" w:rsidP="00963100">
      <w:pPr>
        <w:kinsoku w:val="0"/>
        <w:overflowPunct w:val="0"/>
        <w:autoSpaceDE/>
        <w:autoSpaceDN/>
        <w:adjustRightInd/>
        <w:spacing w:before="242" w:line="253" w:lineRule="exact"/>
        <w:ind w:left="720"/>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5.2.7.3 The Modification Register shall record:</w:t>
      </w:r>
    </w:p>
    <w:p w14:paraId="01235A73" w14:textId="77777777" w:rsidR="00963100" w:rsidRPr="00A905A1" w:rsidRDefault="00963100" w:rsidP="007772EC">
      <w:pPr>
        <w:pStyle w:val="ListParagraph"/>
        <w:numPr>
          <w:ilvl w:val="0"/>
          <w:numId w:val="100"/>
        </w:numPr>
        <w:tabs>
          <w:tab w:val="left" w:pos="2376"/>
        </w:tabs>
        <w:kinsoku w:val="0"/>
        <w:overflowPunct w:val="0"/>
        <w:autoSpaceDE/>
        <w:autoSpaceDN/>
        <w:adjustRightInd/>
        <w:spacing w:before="246" w:line="253" w:lineRule="exact"/>
        <w:jc w:val="both"/>
        <w:textAlignment w:val="baseline"/>
        <w:rPr>
          <w:rFonts w:ascii="Arial" w:hAnsi="Arial" w:cs="Arial"/>
          <w:sz w:val="22"/>
          <w:szCs w:val="22"/>
        </w:rPr>
      </w:pPr>
      <w:r w:rsidRPr="00A905A1">
        <w:rPr>
          <w:rFonts w:ascii="Arial" w:hAnsi="Arial" w:cs="Arial"/>
          <w:sz w:val="22"/>
          <w:szCs w:val="22"/>
        </w:rPr>
        <w:t>details of each Modification Proposal (including the name of the Proposer, the date raised and a brief description of the Modification Proposal);</w:t>
      </w:r>
    </w:p>
    <w:p w14:paraId="4451B0FD" w14:textId="46223CF2" w:rsidR="00963100" w:rsidRDefault="00963100">
      <w:pPr>
        <w:numPr>
          <w:ilvl w:val="0"/>
          <w:numId w:val="100"/>
        </w:numPr>
        <w:kinsoku w:val="0"/>
        <w:overflowPunct w:val="0"/>
        <w:autoSpaceDE/>
        <w:autoSpaceDN/>
        <w:adjustRightInd/>
        <w:spacing w:line="254" w:lineRule="exact"/>
        <w:jc w:val="both"/>
        <w:textAlignment w:val="baseline"/>
        <w:rPr>
          <w:rFonts w:ascii="Arial" w:hAnsi="Arial" w:cs="Arial"/>
          <w:sz w:val="22"/>
          <w:szCs w:val="22"/>
        </w:rPr>
      </w:pPr>
      <w:r>
        <w:rPr>
          <w:rFonts w:ascii="Arial" w:hAnsi="Arial" w:cs="Arial"/>
          <w:sz w:val="22"/>
          <w:szCs w:val="22"/>
        </w:rPr>
        <w:t xml:space="preserve">the current status and progress of each Modification Proposal and the anticipated date for reporting to the </w:t>
      </w:r>
      <w:r w:rsidR="00AB5FE3" w:rsidRPr="00AB5FE3">
        <w:rPr>
          <w:rFonts w:ascii="Arial" w:hAnsi="Arial" w:cs="Arial"/>
          <w:i/>
          <w:iCs/>
          <w:sz w:val="22"/>
          <w:szCs w:val="22"/>
        </w:rPr>
        <w:t>Authority</w:t>
      </w:r>
      <w:r>
        <w:rPr>
          <w:rFonts w:ascii="Arial" w:hAnsi="Arial" w:cs="Arial"/>
          <w:sz w:val="22"/>
          <w:szCs w:val="22"/>
        </w:rPr>
        <w:t xml:space="preserve"> in respect thereof;</w:t>
      </w:r>
    </w:p>
    <w:p w14:paraId="0CFFB122" w14:textId="2A88F239" w:rsidR="00963100" w:rsidRDefault="00963100">
      <w:pPr>
        <w:numPr>
          <w:ilvl w:val="0"/>
          <w:numId w:val="100"/>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current status and progress of each Approved Modification to the </w:t>
      </w:r>
      <w:r w:rsidR="00CD302F" w:rsidRPr="00CD302F">
        <w:rPr>
          <w:rFonts w:ascii="Arial" w:hAnsi="Arial" w:cs="Arial"/>
          <w:i/>
          <w:iCs/>
          <w:sz w:val="22"/>
          <w:szCs w:val="22"/>
        </w:rPr>
        <w:t>SQSS</w:t>
      </w:r>
      <w:r>
        <w:rPr>
          <w:rFonts w:ascii="Arial" w:hAnsi="Arial" w:cs="Arial"/>
          <w:sz w:val="22"/>
          <w:szCs w:val="22"/>
        </w:rPr>
        <w:t>; and</w:t>
      </w:r>
    </w:p>
    <w:p w14:paraId="483B0E69" w14:textId="62C1342B" w:rsidR="00963100" w:rsidRDefault="00963100">
      <w:pPr>
        <w:numPr>
          <w:ilvl w:val="0"/>
          <w:numId w:val="100"/>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such other matters as the </w:t>
      </w:r>
      <w:r w:rsidR="00AB5FE3" w:rsidRPr="00AB5FE3">
        <w:rPr>
          <w:rFonts w:ascii="Arial" w:hAnsi="Arial" w:cs="Arial"/>
          <w:i/>
          <w:iCs/>
          <w:sz w:val="22"/>
          <w:szCs w:val="22"/>
        </w:rPr>
        <w:t>Panel</w:t>
      </w:r>
      <w:r>
        <w:rPr>
          <w:rFonts w:ascii="Arial" w:hAnsi="Arial" w:cs="Arial"/>
          <w:sz w:val="22"/>
          <w:szCs w:val="22"/>
        </w:rPr>
        <w:t xml:space="preserve"> may consider appropriate from time to time in order to achieve the purposes set out in sub</w:t>
      </w:r>
      <w:r>
        <w:rPr>
          <w:rFonts w:ascii="Arial" w:hAnsi="Arial" w:cs="Arial"/>
          <w:sz w:val="22"/>
          <w:szCs w:val="22"/>
        </w:rPr>
        <w:softHyphen/>
        <w:t xml:space="preserve">paragraph </w:t>
      </w:r>
      <w:r w:rsidR="00B56F8D">
        <w:rPr>
          <w:rFonts w:ascii="Arial" w:hAnsi="Arial" w:cs="Arial"/>
          <w:sz w:val="22"/>
          <w:szCs w:val="22"/>
        </w:rPr>
        <w:t>J.</w:t>
      </w:r>
      <w:r>
        <w:rPr>
          <w:rFonts w:ascii="Arial" w:hAnsi="Arial" w:cs="Arial"/>
          <w:sz w:val="22"/>
          <w:szCs w:val="22"/>
        </w:rPr>
        <w:t>5.2.7.2.</w:t>
      </w:r>
    </w:p>
    <w:p w14:paraId="1CA4C0AB" w14:textId="47B14DA8" w:rsidR="00963100" w:rsidRDefault="00CF0301" w:rsidP="007772EC">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5.2.7.4 The Modification Register shall, in addition to those matters set out in sub</w:t>
      </w:r>
      <w:r w:rsidR="00963100">
        <w:rPr>
          <w:rFonts w:ascii="Arial" w:hAnsi="Arial" w:cs="Arial"/>
          <w:sz w:val="22"/>
          <w:szCs w:val="22"/>
        </w:rPr>
        <w:softHyphen/>
        <w:t xml:space="preserve">paragraphs </w:t>
      </w:r>
      <w:r w:rsidR="00B56F8D">
        <w:rPr>
          <w:rFonts w:ascii="Arial" w:hAnsi="Arial" w:cs="Arial"/>
          <w:sz w:val="22"/>
          <w:szCs w:val="22"/>
        </w:rPr>
        <w:t>J.</w:t>
      </w:r>
      <w:r w:rsidR="00963100">
        <w:rPr>
          <w:rFonts w:ascii="Arial" w:hAnsi="Arial" w:cs="Arial"/>
          <w:sz w:val="22"/>
          <w:szCs w:val="22"/>
        </w:rPr>
        <w:t>5.2.7.3, also include details of:</w:t>
      </w:r>
    </w:p>
    <w:p w14:paraId="77801086" w14:textId="4C3AFB48" w:rsidR="00963100" w:rsidRDefault="00963100" w:rsidP="007772EC">
      <w:pPr>
        <w:numPr>
          <w:ilvl w:val="0"/>
          <w:numId w:val="91"/>
        </w:numPr>
        <w:tabs>
          <w:tab w:val="clear" w:pos="1656"/>
          <w:tab w:val="num" w:pos="2160"/>
        </w:tabs>
        <w:kinsoku w:val="0"/>
        <w:overflowPunct w:val="0"/>
        <w:autoSpaceDE/>
        <w:autoSpaceDN/>
        <w:adjustRightInd/>
        <w:spacing w:before="254" w:line="245" w:lineRule="exact"/>
        <w:ind w:left="2160"/>
        <w:jc w:val="both"/>
        <w:textAlignment w:val="baseline"/>
        <w:rPr>
          <w:rFonts w:ascii="Arial" w:hAnsi="Arial" w:cs="Arial"/>
          <w:sz w:val="22"/>
          <w:szCs w:val="22"/>
        </w:rPr>
      </w:pPr>
      <w:r>
        <w:rPr>
          <w:rFonts w:ascii="Arial" w:hAnsi="Arial" w:cs="Arial"/>
          <w:sz w:val="22"/>
          <w:szCs w:val="22"/>
        </w:rPr>
        <w:t xml:space="preserve">each Modification Proposal which has been withdrawn pursuant to sub-paragraph </w:t>
      </w:r>
      <w:r w:rsidR="00B56F8D">
        <w:rPr>
          <w:rFonts w:ascii="Arial" w:hAnsi="Arial" w:cs="Arial"/>
          <w:sz w:val="22"/>
          <w:szCs w:val="22"/>
        </w:rPr>
        <w:t>J.</w:t>
      </w:r>
      <w:r>
        <w:rPr>
          <w:rFonts w:ascii="Arial" w:hAnsi="Arial" w:cs="Arial"/>
          <w:sz w:val="22"/>
          <w:szCs w:val="22"/>
        </w:rPr>
        <w:t xml:space="preserve">5.2.1.6 or rejected by the </w:t>
      </w:r>
      <w:r w:rsidR="00B56F8D">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and</w:t>
      </w:r>
    </w:p>
    <w:p w14:paraId="0706CB8F" w14:textId="0DC6DCF7" w:rsidR="00963100" w:rsidRDefault="00963100" w:rsidP="007772EC">
      <w:pPr>
        <w:numPr>
          <w:ilvl w:val="0"/>
          <w:numId w:val="91"/>
        </w:numPr>
        <w:tabs>
          <w:tab w:val="clear" w:pos="1656"/>
          <w:tab w:val="num" w:pos="2160"/>
        </w:tabs>
        <w:kinsoku w:val="0"/>
        <w:overflowPunct w:val="0"/>
        <w:autoSpaceDE/>
        <w:autoSpaceDN/>
        <w:adjustRightInd/>
        <w:spacing w:before="241" w:line="254" w:lineRule="exact"/>
        <w:ind w:left="2160"/>
        <w:jc w:val="both"/>
        <w:textAlignment w:val="baseline"/>
        <w:rPr>
          <w:rFonts w:ascii="Arial" w:hAnsi="Arial" w:cs="Arial"/>
          <w:sz w:val="22"/>
          <w:szCs w:val="22"/>
        </w:rPr>
      </w:pPr>
      <w:r>
        <w:rPr>
          <w:rFonts w:ascii="Arial" w:hAnsi="Arial" w:cs="Arial"/>
          <w:sz w:val="22"/>
          <w:szCs w:val="22"/>
        </w:rPr>
        <w:t xml:space="preserve">each Modification to the </w:t>
      </w:r>
      <w:r w:rsidR="00CD302F" w:rsidRPr="00CD302F">
        <w:rPr>
          <w:rFonts w:ascii="Arial" w:hAnsi="Arial" w:cs="Arial"/>
          <w:i/>
          <w:iCs/>
          <w:sz w:val="22"/>
          <w:szCs w:val="22"/>
        </w:rPr>
        <w:t>SQSS</w:t>
      </w:r>
      <w:r>
        <w:rPr>
          <w:rFonts w:ascii="Arial" w:hAnsi="Arial" w:cs="Arial"/>
          <w:sz w:val="22"/>
          <w:szCs w:val="22"/>
        </w:rPr>
        <w:t xml:space="preserve"> which has been implemented pursuant to sub-paragraph </w:t>
      </w:r>
      <w:r w:rsidR="00B56F8D">
        <w:rPr>
          <w:rFonts w:ascii="Arial" w:hAnsi="Arial" w:cs="Arial"/>
          <w:sz w:val="22"/>
          <w:szCs w:val="22"/>
        </w:rPr>
        <w:t>J.</w:t>
      </w:r>
      <w:r>
        <w:rPr>
          <w:rFonts w:ascii="Arial" w:hAnsi="Arial" w:cs="Arial"/>
          <w:sz w:val="22"/>
          <w:szCs w:val="22"/>
        </w:rPr>
        <w:t>5.2.7,</w:t>
      </w:r>
    </w:p>
    <w:p w14:paraId="2ABBEF90" w14:textId="228C7D8D" w:rsidR="00963100" w:rsidRDefault="00963100" w:rsidP="00963100">
      <w:pPr>
        <w:kinsoku w:val="0"/>
        <w:overflowPunct w:val="0"/>
        <w:autoSpaceDE/>
        <w:autoSpaceDN/>
        <w:adjustRightInd/>
        <w:spacing w:before="236" w:line="254" w:lineRule="exact"/>
        <w:ind w:left="936"/>
        <w:jc w:val="both"/>
        <w:textAlignment w:val="baseline"/>
        <w:rPr>
          <w:rFonts w:ascii="Arial" w:hAnsi="Arial" w:cs="Arial"/>
          <w:sz w:val="22"/>
          <w:szCs w:val="22"/>
        </w:rPr>
      </w:pPr>
      <w:r>
        <w:rPr>
          <w:rFonts w:ascii="Arial" w:hAnsi="Arial" w:cs="Arial"/>
          <w:sz w:val="22"/>
          <w:szCs w:val="22"/>
        </w:rPr>
        <w:t xml:space="preserve">for a period of 6 months after such withdrawal, rejection or implementation, or such longer period as the </w:t>
      </w:r>
      <w:r w:rsidR="00916F7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may determine.</w:t>
      </w:r>
    </w:p>
    <w:p w14:paraId="06E22D26" w14:textId="53EFBEB1" w:rsidR="00963100" w:rsidRDefault="00CF0301" w:rsidP="00963100">
      <w:pPr>
        <w:kinsoku w:val="0"/>
        <w:overflowPunct w:val="0"/>
        <w:autoSpaceDE/>
        <w:autoSpaceDN/>
        <w:adjustRightInd/>
        <w:spacing w:before="249" w:line="251" w:lineRule="exact"/>
        <w:ind w:left="93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5.2.7.5 The </w:t>
      </w:r>
      <w:r w:rsidR="00AB5FE3" w:rsidRPr="00AB5FE3">
        <w:rPr>
          <w:rFonts w:ascii="Arial" w:hAnsi="Arial" w:cs="Arial"/>
          <w:i/>
          <w:iCs/>
          <w:sz w:val="22"/>
          <w:szCs w:val="22"/>
        </w:rPr>
        <w:t>Secretary</w:t>
      </w:r>
      <w:r w:rsidR="00963100">
        <w:rPr>
          <w:rFonts w:ascii="Arial" w:hAnsi="Arial" w:cs="Arial"/>
          <w:sz w:val="22"/>
          <w:szCs w:val="22"/>
        </w:rPr>
        <w:t xml:space="preserve"> shall publish the Modification Register (as updated from time to time and indicating the revisions since the previous issue) on the </w:t>
      </w:r>
      <w:r w:rsidR="00AB5FE3" w:rsidRPr="00AB5FE3">
        <w:rPr>
          <w:rFonts w:ascii="Arial" w:hAnsi="Arial" w:cs="Arial"/>
          <w:i/>
          <w:iCs/>
          <w:sz w:val="22"/>
          <w:szCs w:val="22"/>
        </w:rPr>
        <w:t>ISOP</w:t>
      </w:r>
      <w:r w:rsidR="00963100">
        <w:rPr>
          <w:rFonts w:ascii="Arial" w:hAnsi="Arial" w:cs="Arial"/>
          <w:sz w:val="22"/>
          <w:szCs w:val="22"/>
        </w:rPr>
        <w:t xml:space="preserve"> website with such frequency as the </w:t>
      </w:r>
      <w:r w:rsidR="00916F7C">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agree, in order to bring it to the attention of interested third parties.</w:t>
      </w:r>
    </w:p>
    <w:p w14:paraId="2DEAC95F" w14:textId="77777777" w:rsidR="00963100" w:rsidRDefault="00963100" w:rsidP="00963100">
      <w:pPr>
        <w:kinsoku w:val="0"/>
        <w:overflowPunct w:val="0"/>
        <w:autoSpaceDE/>
        <w:autoSpaceDN/>
        <w:adjustRightInd/>
        <w:spacing w:before="249" w:line="251" w:lineRule="exact"/>
        <w:ind w:left="936" w:hanging="936"/>
        <w:jc w:val="both"/>
        <w:textAlignment w:val="baseline"/>
        <w:rPr>
          <w:sz w:val="24"/>
          <w:szCs w:val="24"/>
        </w:rPr>
        <w:sectPr w:rsidR="00963100">
          <w:pgSz w:w="12240" w:h="15840"/>
          <w:pgMar w:top="1140" w:right="1374" w:bottom="686" w:left="2866" w:header="720" w:footer="720" w:gutter="0"/>
          <w:cols w:space="720"/>
          <w:noEndnote/>
        </w:sectPr>
      </w:pPr>
    </w:p>
    <w:p w14:paraId="233C0EB1" w14:textId="22652CAB" w:rsidR="00963100" w:rsidRDefault="00CC7137" w:rsidP="00963100">
      <w:pPr>
        <w:kinsoku w:val="0"/>
        <w:overflowPunct w:val="0"/>
        <w:autoSpaceDE/>
        <w:autoSpaceDN/>
        <w:adjustRightInd/>
        <w:spacing w:before="10" w:line="261" w:lineRule="exact"/>
        <w:textAlignment w:val="baseline"/>
        <w:rPr>
          <w:rFonts w:ascii="Arial" w:hAnsi="Arial" w:cs="Arial"/>
          <w:b/>
          <w:bCs/>
          <w:spacing w:val="-3"/>
          <w:sz w:val="23"/>
          <w:szCs w:val="23"/>
        </w:rPr>
      </w:pPr>
      <w:r>
        <w:rPr>
          <w:rFonts w:ascii="Arial" w:hAnsi="Arial" w:cs="Arial"/>
          <w:b/>
          <w:bCs/>
          <w:spacing w:val="-3"/>
          <w:sz w:val="23"/>
          <w:szCs w:val="23"/>
        </w:rPr>
        <w:lastRenderedPageBreak/>
        <w:t xml:space="preserve">Appendix </w:t>
      </w:r>
      <w:r w:rsidR="00CF0301" w:rsidRPr="00CF0301">
        <w:rPr>
          <w:rFonts w:ascii="Arial" w:hAnsi="Arial" w:cs="Arial"/>
          <w:b/>
          <w:bCs/>
          <w:spacing w:val="-3"/>
          <w:sz w:val="23"/>
          <w:szCs w:val="23"/>
        </w:rPr>
        <w:t>J</w:t>
      </w:r>
      <w:r>
        <w:rPr>
          <w:rFonts w:ascii="Arial" w:hAnsi="Arial" w:cs="Arial"/>
          <w:b/>
          <w:bCs/>
          <w:spacing w:val="-3"/>
          <w:sz w:val="23"/>
          <w:szCs w:val="23"/>
        </w:rPr>
        <w:t xml:space="preserve">, </w:t>
      </w:r>
      <w:r w:rsidR="00963100">
        <w:rPr>
          <w:rFonts w:ascii="Arial" w:hAnsi="Arial" w:cs="Arial"/>
          <w:b/>
          <w:bCs/>
          <w:spacing w:val="-3"/>
          <w:sz w:val="23"/>
          <w:szCs w:val="23"/>
        </w:rPr>
        <w:t>Annex 1 - Offshore Transmission Owner Election Process</w:t>
      </w:r>
    </w:p>
    <w:p w14:paraId="520C5339" w14:textId="2FCC4FDA" w:rsidR="00963100" w:rsidRDefault="00CF0301" w:rsidP="00963100">
      <w:pPr>
        <w:kinsoku w:val="0"/>
        <w:overflowPunct w:val="0"/>
        <w:autoSpaceDE/>
        <w:autoSpaceDN/>
        <w:adjustRightInd/>
        <w:spacing w:before="354" w:line="261" w:lineRule="exact"/>
        <w:textAlignment w:val="baseline"/>
        <w:rPr>
          <w:rFonts w:ascii="Arial" w:hAnsi="Arial" w:cs="Arial"/>
          <w:b/>
          <w:bCs/>
          <w:sz w:val="23"/>
          <w:szCs w:val="23"/>
        </w:rPr>
      </w:pPr>
      <w:r w:rsidRPr="00CF0301">
        <w:rPr>
          <w:rFonts w:ascii="Arial" w:hAnsi="Arial" w:cs="Arial"/>
          <w:sz w:val="22"/>
          <w:szCs w:val="22"/>
        </w:rPr>
        <w:t>J.</w:t>
      </w:r>
      <w:r w:rsidR="00963100">
        <w:rPr>
          <w:rFonts w:ascii="Arial" w:hAnsi="Arial" w:cs="Arial"/>
          <w:sz w:val="22"/>
          <w:szCs w:val="22"/>
        </w:rPr>
        <w:t xml:space="preserve">A1.1 </w:t>
      </w:r>
      <w:r w:rsidR="00963100">
        <w:rPr>
          <w:rFonts w:ascii="Arial" w:hAnsi="Arial" w:cs="Arial"/>
          <w:b/>
          <w:bCs/>
          <w:sz w:val="23"/>
          <w:szCs w:val="23"/>
        </w:rPr>
        <w:t>General</w:t>
      </w:r>
    </w:p>
    <w:p w14:paraId="3DE19104" w14:textId="291860D2" w:rsidR="00963100" w:rsidRDefault="00820A4E" w:rsidP="00963100">
      <w:pPr>
        <w:kinsoku w:val="0"/>
        <w:overflowPunct w:val="0"/>
        <w:autoSpaceDE/>
        <w:autoSpaceDN/>
        <w:adjustRightInd/>
        <w:spacing w:before="281" w:line="261" w:lineRule="exact"/>
        <w:ind w:left="576"/>
        <w:textAlignment w:val="baseline"/>
        <w:rPr>
          <w:rFonts w:ascii="Arial" w:hAnsi="Arial" w:cs="Arial"/>
          <w:b/>
          <w:bCs/>
          <w:spacing w:val="3"/>
          <w:sz w:val="23"/>
          <w:szCs w:val="23"/>
        </w:rPr>
      </w:pPr>
      <w:r w:rsidRPr="00820A4E">
        <w:rPr>
          <w:rFonts w:ascii="Arial" w:hAnsi="Arial" w:cs="Arial"/>
          <w:spacing w:val="3"/>
          <w:sz w:val="22"/>
          <w:szCs w:val="22"/>
        </w:rPr>
        <w:t>J.</w:t>
      </w:r>
      <w:r w:rsidR="00963100">
        <w:rPr>
          <w:rFonts w:ascii="Arial" w:hAnsi="Arial" w:cs="Arial"/>
          <w:spacing w:val="3"/>
          <w:sz w:val="22"/>
          <w:szCs w:val="22"/>
        </w:rPr>
        <w:t xml:space="preserve">A1.1.1 </w:t>
      </w:r>
      <w:r w:rsidR="00963100">
        <w:rPr>
          <w:rFonts w:ascii="Arial" w:hAnsi="Arial" w:cs="Arial"/>
          <w:b/>
          <w:bCs/>
          <w:spacing w:val="3"/>
          <w:sz w:val="23"/>
          <w:szCs w:val="23"/>
        </w:rPr>
        <w:t>Introduction</w:t>
      </w:r>
    </w:p>
    <w:p w14:paraId="3B79ABD1" w14:textId="5412547D" w:rsidR="00963100" w:rsidRDefault="00CF0301" w:rsidP="007772EC">
      <w:pPr>
        <w:kinsoku w:val="0"/>
        <w:overflowPunct w:val="0"/>
        <w:autoSpaceDE/>
        <w:autoSpaceDN/>
        <w:adjustRightInd/>
        <w:spacing w:before="289" w:line="253" w:lineRule="exact"/>
        <w:ind w:left="1701" w:hanging="1134"/>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A1.1.1.1 This Annex 1 sets out the basis for election of </w:t>
      </w:r>
      <w:r w:rsidR="00122AD8" w:rsidRPr="007772EC">
        <w:rPr>
          <w:rFonts w:ascii="Arial" w:hAnsi="Arial" w:cs="Arial"/>
          <w:i/>
          <w:iCs/>
          <w:sz w:val="22"/>
          <w:szCs w:val="22"/>
        </w:rPr>
        <w:t>o</w:t>
      </w:r>
      <w:r w:rsidR="00963100" w:rsidRPr="007772EC">
        <w:rPr>
          <w:rFonts w:ascii="Arial" w:hAnsi="Arial" w:cs="Arial"/>
          <w:i/>
          <w:iCs/>
          <w:sz w:val="22"/>
          <w:szCs w:val="22"/>
        </w:rPr>
        <w:t>ffshore</w:t>
      </w:r>
      <w:r w:rsidR="00CD77CA" w:rsidRPr="007772EC">
        <w:rPr>
          <w:rFonts w:ascii="Arial" w:hAnsi="Arial" w:cs="Arial"/>
          <w:i/>
          <w:iCs/>
          <w:sz w:val="22"/>
          <w:szCs w:val="22"/>
        </w:rPr>
        <w:t xml:space="preserve"> </w:t>
      </w:r>
      <w:r w:rsidR="00122AD8" w:rsidRPr="007772EC">
        <w:rPr>
          <w:rFonts w:ascii="Arial" w:hAnsi="Arial" w:cs="Arial"/>
          <w:i/>
          <w:iCs/>
          <w:sz w:val="22"/>
          <w:szCs w:val="22"/>
        </w:rPr>
        <w:t>t</w:t>
      </w:r>
      <w:r w:rsidR="00963100" w:rsidRPr="007772EC">
        <w:rPr>
          <w:rFonts w:ascii="Arial" w:hAnsi="Arial" w:cs="Arial"/>
          <w:i/>
          <w:iCs/>
          <w:sz w:val="22"/>
          <w:szCs w:val="22"/>
        </w:rPr>
        <w:t xml:space="preserve">ransmission </w:t>
      </w:r>
      <w:r w:rsidR="00122AD8" w:rsidRPr="007772EC">
        <w:rPr>
          <w:rFonts w:ascii="Arial" w:hAnsi="Arial" w:cs="Arial"/>
          <w:i/>
          <w:iCs/>
          <w:sz w:val="22"/>
          <w:szCs w:val="22"/>
        </w:rPr>
        <w:t>o</w:t>
      </w:r>
      <w:r w:rsidR="00963100" w:rsidRPr="007772EC">
        <w:rPr>
          <w:rFonts w:ascii="Arial" w:hAnsi="Arial" w:cs="Arial"/>
          <w:i/>
          <w:iCs/>
          <w:sz w:val="22"/>
          <w:szCs w:val="22"/>
        </w:rPr>
        <w:t>wner</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t>
      </w:r>
      <w:r w:rsidR="00122AD8">
        <w:rPr>
          <w:rFonts w:ascii="Arial" w:hAnsi="Arial" w:cs="Arial"/>
          <w:i/>
          <w:iCs/>
          <w:sz w:val="22"/>
          <w:szCs w:val="22"/>
        </w:rPr>
        <w:t>o</w:t>
      </w:r>
      <w:r w:rsidR="002B6C45" w:rsidRPr="002B6C45">
        <w:rPr>
          <w:rFonts w:ascii="Arial" w:hAnsi="Arial" w:cs="Arial"/>
          <w:i/>
          <w:iCs/>
          <w:sz w:val="22"/>
          <w:szCs w:val="22"/>
        </w:rPr>
        <w:t xml:space="preserve">ffshore </w:t>
      </w:r>
      <w:r w:rsidR="00122AD8">
        <w:rPr>
          <w:rFonts w:ascii="Arial" w:hAnsi="Arial" w:cs="Arial"/>
          <w:i/>
          <w:iCs/>
          <w:sz w:val="22"/>
          <w:szCs w:val="22"/>
        </w:rPr>
        <w:t>t</w:t>
      </w:r>
      <w:r w:rsidR="002B6C45" w:rsidRPr="002B6C45">
        <w:rPr>
          <w:rFonts w:ascii="Arial" w:hAnsi="Arial" w:cs="Arial"/>
          <w:i/>
          <w:iCs/>
          <w:sz w:val="22"/>
          <w:szCs w:val="22"/>
        </w:rPr>
        <w:t xml:space="preserve">ransmission </w:t>
      </w:r>
      <w:r w:rsidR="00122AD8">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which will apply except to the extent that the conditions in </w:t>
      </w:r>
      <w:r w:rsidR="00904D37">
        <w:rPr>
          <w:rFonts w:ascii="Arial" w:hAnsi="Arial" w:cs="Arial"/>
          <w:sz w:val="22"/>
          <w:szCs w:val="22"/>
        </w:rPr>
        <w:t>J.</w:t>
      </w:r>
      <w:r w:rsidR="00963100">
        <w:rPr>
          <w:rFonts w:ascii="Arial" w:hAnsi="Arial" w:cs="Arial"/>
          <w:sz w:val="22"/>
          <w:szCs w:val="22"/>
        </w:rPr>
        <w:t>A1.1.1.5 are met.</w:t>
      </w:r>
    </w:p>
    <w:p w14:paraId="45C13423" w14:textId="6853C24C" w:rsidR="00963100" w:rsidRDefault="00820A4E" w:rsidP="00963100">
      <w:pPr>
        <w:kinsoku w:val="0"/>
        <w:overflowPunct w:val="0"/>
        <w:autoSpaceDE/>
        <w:autoSpaceDN/>
        <w:adjustRightInd/>
        <w:spacing w:before="294" w:line="253" w:lineRule="exact"/>
        <w:ind w:left="567"/>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A1.1.1.2 This Annex 1 shall apply:</w:t>
      </w:r>
    </w:p>
    <w:p w14:paraId="1FF9F9EF" w14:textId="5750A2AD" w:rsidR="00963100" w:rsidRDefault="00963100" w:rsidP="00963100">
      <w:pPr>
        <w:numPr>
          <w:ilvl w:val="0"/>
          <w:numId w:val="92"/>
        </w:numPr>
        <w:kinsoku w:val="0"/>
        <w:overflowPunct w:val="0"/>
        <w:autoSpaceDE/>
        <w:autoSpaceDN/>
        <w:adjustRightInd/>
        <w:spacing w:before="231" w:line="300" w:lineRule="exact"/>
        <w:ind w:hanging="321"/>
        <w:jc w:val="both"/>
        <w:textAlignment w:val="baseline"/>
        <w:rPr>
          <w:rFonts w:ascii="Arial" w:hAnsi="Arial" w:cs="Arial"/>
          <w:spacing w:val="1"/>
          <w:sz w:val="22"/>
          <w:szCs w:val="22"/>
        </w:rPr>
      </w:pPr>
      <w:r>
        <w:rPr>
          <w:rFonts w:ascii="Arial" w:hAnsi="Arial" w:cs="Arial"/>
          <w:spacing w:val="1"/>
          <w:sz w:val="22"/>
          <w:szCs w:val="22"/>
        </w:rPr>
        <w:t xml:space="preserve">in relation to each year (the “Election Year”) in which the term of office of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expires, for the purposes of electing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A15884">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to hold office with effect from 01 April in that year;</w:t>
      </w:r>
    </w:p>
    <w:p w14:paraId="53F609C9" w14:textId="5DE497CB" w:rsidR="00963100" w:rsidRDefault="00963100" w:rsidP="00963100">
      <w:pPr>
        <w:numPr>
          <w:ilvl w:val="0"/>
          <w:numId w:val="92"/>
        </w:numPr>
        <w:kinsoku w:val="0"/>
        <w:overflowPunct w:val="0"/>
        <w:autoSpaceDE/>
        <w:autoSpaceDN/>
        <w:adjustRightInd/>
        <w:spacing w:before="232" w:line="302" w:lineRule="exact"/>
        <w:ind w:hanging="321"/>
        <w:jc w:val="both"/>
        <w:textAlignment w:val="baseline"/>
        <w:rPr>
          <w:rFonts w:ascii="Arial" w:hAnsi="Arial" w:cs="Arial"/>
          <w:sz w:val="22"/>
          <w:szCs w:val="22"/>
        </w:rPr>
      </w:pPr>
      <w:r>
        <w:rPr>
          <w:rFonts w:ascii="Arial" w:hAnsi="Arial" w:cs="Arial"/>
          <w:sz w:val="22"/>
          <w:szCs w:val="22"/>
        </w:rPr>
        <w:t xml:space="preserve">subject to and in accordance with Paragraph </w:t>
      </w:r>
      <w:r w:rsidR="00A15884">
        <w:rPr>
          <w:rFonts w:ascii="Arial" w:hAnsi="Arial" w:cs="Arial"/>
          <w:sz w:val="22"/>
          <w:szCs w:val="22"/>
        </w:rPr>
        <w:t>J.</w:t>
      </w:r>
      <w:r>
        <w:rPr>
          <w:rFonts w:ascii="Arial" w:hAnsi="Arial" w:cs="Arial"/>
          <w:sz w:val="22"/>
          <w:szCs w:val="22"/>
        </w:rPr>
        <w:t xml:space="preserve">A1.4, upon a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and/or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ceasing to hold office before the expiry of their term of office.</w:t>
      </w:r>
    </w:p>
    <w:p w14:paraId="20F92347" w14:textId="4572FD13" w:rsidR="00963100" w:rsidRDefault="00820A4E" w:rsidP="007772EC">
      <w:pPr>
        <w:tabs>
          <w:tab w:val="left" w:pos="1560"/>
        </w:tabs>
        <w:kinsoku w:val="0"/>
        <w:overflowPunct w:val="0"/>
        <w:autoSpaceDE/>
        <w:autoSpaceDN/>
        <w:adjustRightInd/>
        <w:spacing w:before="279" w:after="240" w:line="253" w:lineRule="exact"/>
        <w:ind w:left="1701" w:hanging="1134"/>
        <w:jc w:val="both"/>
        <w:textAlignment w:val="baseline"/>
        <w:rPr>
          <w:rFonts w:ascii="Arial" w:hAnsi="Arial" w:cs="Arial"/>
          <w:spacing w:val="25"/>
          <w:sz w:val="22"/>
          <w:szCs w:val="22"/>
        </w:rPr>
      </w:pPr>
      <w:r w:rsidRPr="00820A4E">
        <w:rPr>
          <w:rFonts w:ascii="Arial" w:hAnsi="Arial" w:cs="Arial"/>
          <w:spacing w:val="11"/>
          <w:sz w:val="22"/>
          <w:szCs w:val="22"/>
        </w:rPr>
        <w:t>J.</w:t>
      </w:r>
      <w:r w:rsidR="00963100">
        <w:rPr>
          <w:rFonts w:ascii="Arial" w:hAnsi="Arial" w:cs="Arial"/>
          <w:spacing w:val="11"/>
          <w:sz w:val="22"/>
          <w:szCs w:val="22"/>
        </w:rPr>
        <w:t>A1.1.1.3</w:t>
      </w:r>
      <w:r w:rsidR="002B41A0">
        <w:rPr>
          <w:rFonts w:ascii="Arial" w:hAnsi="Arial" w:cs="Arial"/>
          <w:spacing w:val="11"/>
          <w:sz w:val="22"/>
          <w:szCs w:val="22"/>
        </w:rPr>
        <w:tab/>
      </w:r>
      <w:r w:rsidR="00963100">
        <w:rPr>
          <w:rFonts w:ascii="Arial" w:hAnsi="Arial" w:cs="Arial"/>
          <w:spacing w:val="11"/>
          <w:sz w:val="22"/>
          <w:szCs w:val="22"/>
        </w:rPr>
        <w:t xml:space="preserve">For the purposes of an election under Paragraph </w:t>
      </w:r>
      <w:r w:rsidR="00A15884">
        <w:rPr>
          <w:rFonts w:ascii="Arial" w:hAnsi="Arial" w:cs="Arial"/>
          <w:spacing w:val="11"/>
          <w:sz w:val="22"/>
          <w:szCs w:val="22"/>
        </w:rPr>
        <w:t>J.</w:t>
      </w:r>
      <w:r w:rsidR="00963100">
        <w:rPr>
          <w:rFonts w:ascii="Arial" w:hAnsi="Arial" w:cs="Arial"/>
          <w:spacing w:val="11"/>
          <w:sz w:val="22"/>
          <w:szCs w:val="22"/>
        </w:rPr>
        <w:t>A1.1.1.2(a)</w:t>
      </w:r>
      <w:r w:rsidR="00717156">
        <w:rPr>
          <w:rFonts w:ascii="Arial" w:hAnsi="Arial" w:cs="Arial"/>
          <w:spacing w:val="11"/>
          <w:sz w:val="22"/>
          <w:szCs w:val="22"/>
        </w:rPr>
        <w:t xml:space="preserve"> </w:t>
      </w:r>
      <w:r w:rsidR="00963100">
        <w:rPr>
          <w:rFonts w:ascii="Arial" w:hAnsi="Arial" w:cs="Arial"/>
          <w:spacing w:val="3"/>
          <w:sz w:val="22"/>
          <w:szCs w:val="22"/>
        </w:rPr>
        <w:t xml:space="preserve">references to </w:t>
      </w:r>
      <w:r w:rsidR="002B41A0">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2B41A0">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2B41A0">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are to persons who are an </w:t>
      </w:r>
      <w:r w:rsidR="00027A2C">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027A2C">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027A2C">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as at 01 January in the Election Year.</w:t>
      </w:r>
      <w:r w:rsidR="00963100">
        <w:rPr>
          <w:rFonts w:ascii="Arial" w:hAnsi="Arial" w:cs="Arial"/>
          <w:spacing w:val="25"/>
          <w:sz w:val="22"/>
          <w:szCs w:val="22"/>
        </w:rPr>
        <w:t xml:space="preserve"> </w:t>
      </w:r>
    </w:p>
    <w:p w14:paraId="5DCBE6BD" w14:textId="665A58C9" w:rsidR="00963100" w:rsidRDefault="00820A4E" w:rsidP="007772EC">
      <w:pPr>
        <w:tabs>
          <w:tab w:val="left" w:pos="1560"/>
        </w:tabs>
        <w:kinsoku w:val="0"/>
        <w:overflowPunct w:val="0"/>
        <w:autoSpaceDE/>
        <w:autoSpaceDN/>
        <w:adjustRightInd/>
        <w:spacing w:before="2" w:line="302" w:lineRule="exact"/>
        <w:ind w:left="1701" w:hanging="1134"/>
        <w:jc w:val="both"/>
        <w:textAlignment w:val="baseline"/>
        <w:rPr>
          <w:rFonts w:ascii="Arial" w:hAnsi="Arial" w:cs="Arial"/>
          <w:sz w:val="22"/>
          <w:szCs w:val="22"/>
        </w:rPr>
      </w:pPr>
      <w:r w:rsidRPr="00820A4E">
        <w:rPr>
          <w:rFonts w:ascii="Arial" w:hAnsi="Arial" w:cs="Arial"/>
          <w:spacing w:val="25"/>
          <w:sz w:val="22"/>
          <w:szCs w:val="22"/>
        </w:rPr>
        <w:t>J.</w:t>
      </w:r>
      <w:r w:rsidR="00963100">
        <w:rPr>
          <w:rFonts w:ascii="Arial" w:hAnsi="Arial" w:cs="Arial"/>
          <w:spacing w:val="25"/>
          <w:sz w:val="22"/>
          <w:szCs w:val="22"/>
        </w:rPr>
        <w:t>A1.1.1.4</w:t>
      </w:r>
      <w:r w:rsidR="00027A2C">
        <w:rPr>
          <w:rFonts w:ascii="Arial" w:hAnsi="Arial" w:cs="Arial"/>
          <w:spacing w:val="25"/>
          <w:sz w:val="22"/>
          <w:szCs w:val="22"/>
        </w:rPr>
        <w:t xml:space="preserve"> </w:t>
      </w:r>
      <w:r w:rsidR="00963100" w:rsidRPr="00207ADC">
        <w:rPr>
          <w:rFonts w:ascii="Arial" w:hAnsi="Arial" w:cs="Arial"/>
          <w:spacing w:val="3"/>
          <w:sz w:val="22"/>
          <w:szCs w:val="22"/>
        </w:rPr>
        <w:t xml:space="preserve">The </w:t>
      </w:r>
      <w:r w:rsidR="00AB5FE3" w:rsidRPr="00AB5FE3">
        <w:rPr>
          <w:rFonts w:ascii="Arial" w:hAnsi="Arial" w:cs="Arial"/>
          <w:i/>
          <w:iCs/>
          <w:spacing w:val="3"/>
          <w:sz w:val="22"/>
          <w:szCs w:val="22"/>
        </w:rPr>
        <w:t>Secretary</w:t>
      </w:r>
      <w:r w:rsidR="00963100">
        <w:rPr>
          <w:rFonts w:ascii="Arial" w:hAnsi="Arial" w:cs="Arial"/>
          <w:spacing w:val="25"/>
          <w:sz w:val="22"/>
          <w:szCs w:val="22"/>
        </w:rPr>
        <w:t xml:space="preserve"> </w:t>
      </w:r>
      <w:r w:rsidR="00963100" w:rsidRPr="00207ADC">
        <w:rPr>
          <w:rFonts w:ascii="Arial" w:hAnsi="Arial" w:cs="Arial"/>
          <w:spacing w:val="3"/>
          <w:sz w:val="22"/>
          <w:szCs w:val="22"/>
        </w:rPr>
        <w:t xml:space="preserve">shall administer each election of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ffshore</w:t>
      </w:r>
      <w:r w:rsidR="00C336B5" w:rsidRPr="007772EC">
        <w:rPr>
          <w:rFonts w:ascii="Arial" w:hAnsi="Arial" w:cs="Arial"/>
          <w:i/>
          <w:iCs/>
          <w:spacing w:val="3"/>
          <w:sz w:val="22"/>
          <w:szCs w:val="22"/>
        </w:rPr>
        <w:t xml:space="preserve"> </w:t>
      </w:r>
      <w:r w:rsidR="00027A2C" w:rsidRPr="007772EC">
        <w:rPr>
          <w:rFonts w:ascii="Arial" w:hAnsi="Arial" w:cs="Arial"/>
          <w:i/>
          <w:iCs/>
          <w:spacing w:val="3"/>
          <w:sz w:val="22"/>
          <w:szCs w:val="22"/>
        </w:rPr>
        <w:t>t</w:t>
      </w:r>
      <w:r w:rsidR="00963100" w:rsidRPr="007772EC">
        <w:rPr>
          <w:rFonts w:ascii="Arial" w:hAnsi="Arial" w:cs="Arial"/>
          <w:i/>
          <w:iCs/>
          <w:spacing w:val="3"/>
          <w:sz w:val="22"/>
          <w:szCs w:val="22"/>
        </w:rPr>
        <w:t xml:space="preserve">ransmission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wner</w:t>
      </w:r>
      <w:r w:rsidR="00963100" w:rsidRPr="007772EC">
        <w:rPr>
          <w:rFonts w:ascii="Arial" w:hAnsi="Arial" w:cs="Arial"/>
          <w:i/>
          <w:iCs/>
          <w:sz w:val="22"/>
          <w:szCs w:val="22"/>
        </w:rPr>
        <w:t xml:space="preserve"> </w:t>
      </w:r>
      <w:r w:rsidR="00027A2C" w:rsidRPr="00027A2C">
        <w:rPr>
          <w:rFonts w:ascii="Arial" w:hAnsi="Arial" w:cs="Arial"/>
          <w:i/>
          <w:iCs/>
          <w:sz w:val="22"/>
          <w:szCs w:val="22"/>
        </w:rPr>
        <w:t>m</w:t>
      </w:r>
      <w:r w:rsidR="00AB5FE3" w:rsidRPr="00027A2C">
        <w:rPr>
          <w:rFonts w:ascii="Arial" w:hAnsi="Arial" w:cs="Arial"/>
          <w:i/>
          <w:iCs/>
          <w:sz w:val="22"/>
          <w:szCs w:val="22"/>
        </w:rPr>
        <w:t>embers</w:t>
      </w:r>
      <w:r w:rsidR="00963100">
        <w:rPr>
          <w:rFonts w:ascii="Arial" w:hAnsi="Arial" w:cs="Arial"/>
          <w:sz w:val="22"/>
          <w:szCs w:val="22"/>
        </w:rPr>
        <w:t xml:space="preserve"> and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pursuant to this Anne</w:t>
      </w:r>
      <w:r w:rsidR="00027A2C">
        <w:rPr>
          <w:rFonts w:ascii="Arial" w:hAnsi="Arial" w:cs="Arial"/>
          <w:sz w:val="22"/>
          <w:szCs w:val="22"/>
        </w:rPr>
        <w:t>x</w:t>
      </w:r>
    </w:p>
    <w:p w14:paraId="725FCCB4" w14:textId="28A28E57" w:rsidR="00963100" w:rsidRDefault="00820A4E" w:rsidP="00963100">
      <w:pPr>
        <w:kinsoku w:val="0"/>
        <w:overflowPunct w:val="0"/>
        <w:autoSpaceDE/>
        <w:autoSpaceDN/>
        <w:adjustRightInd/>
        <w:spacing w:before="286" w:line="261" w:lineRule="exact"/>
        <w:ind w:left="2448" w:right="72" w:hanging="1008"/>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A1.1.1.5 Where the following conditions (a) and (b) in this Paragraph </w:t>
      </w:r>
      <w:r w:rsidR="00027A2C">
        <w:rPr>
          <w:rFonts w:ascii="Arial" w:hAnsi="Arial" w:cs="Arial"/>
          <w:sz w:val="22"/>
          <w:szCs w:val="22"/>
        </w:rPr>
        <w:t>J.</w:t>
      </w:r>
      <w:r w:rsidR="00963100">
        <w:rPr>
          <w:rFonts w:ascii="Arial" w:hAnsi="Arial" w:cs="Arial"/>
          <w:sz w:val="22"/>
          <w:szCs w:val="22"/>
        </w:rPr>
        <w:t xml:space="preserve">A1.1.1.5 are met,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027A2C">
        <w:rPr>
          <w:rFonts w:ascii="Arial" w:hAnsi="Arial" w:cs="Arial"/>
          <w:i/>
          <w:sz w:val="22"/>
          <w:szCs w:val="22"/>
        </w:rPr>
        <w:t>m</w:t>
      </w:r>
      <w:r w:rsidR="001769E4" w:rsidRPr="001769E4">
        <w:rPr>
          <w:rFonts w:ascii="Arial" w:hAnsi="Arial" w:cs="Arial"/>
          <w:i/>
          <w:sz w:val="22"/>
          <w:szCs w:val="22"/>
        </w:rPr>
        <w:t>ember</w:t>
      </w:r>
      <w:r w:rsidR="00963100" w:rsidRPr="007772EC">
        <w:rPr>
          <w:rFonts w:ascii="Arial" w:hAnsi="Arial" w:cs="Arial"/>
          <w:i/>
          <w:iCs/>
          <w:sz w:val="22"/>
          <w:szCs w:val="22"/>
        </w:rPr>
        <w:t>(s)</w:t>
      </w:r>
      <w:r w:rsidR="00963100">
        <w:rPr>
          <w:rFonts w:ascii="Arial" w:hAnsi="Arial" w:cs="Arial"/>
          <w:sz w:val="22"/>
          <w:szCs w:val="22"/>
        </w:rPr>
        <w:t xml:space="preserve"> and/or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will be those notified to the </w:t>
      </w:r>
      <w:r w:rsidR="00AB5FE3" w:rsidRPr="00AB5FE3">
        <w:rPr>
          <w:rFonts w:ascii="Arial" w:hAnsi="Arial" w:cs="Arial"/>
          <w:i/>
          <w:iCs/>
          <w:sz w:val="22"/>
          <w:szCs w:val="22"/>
        </w:rPr>
        <w:t>Secretary</w:t>
      </w:r>
      <w:r w:rsidR="00963100">
        <w:rPr>
          <w:rFonts w:ascii="Arial" w:hAnsi="Arial" w:cs="Arial"/>
          <w:sz w:val="22"/>
          <w:szCs w:val="22"/>
        </w:rPr>
        <w:t xml:space="preserve"> as set out below:</w:t>
      </w:r>
    </w:p>
    <w:p w14:paraId="603D12BE" w14:textId="245FFAD7" w:rsidR="00963100" w:rsidRDefault="00963100" w:rsidP="00963100">
      <w:pPr>
        <w:tabs>
          <w:tab w:val="left" w:pos="3240"/>
        </w:tabs>
        <w:kinsoku w:val="0"/>
        <w:overflowPunct w:val="0"/>
        <w:autoSpaceDE/>
        <w:autoSpaceDN/>
        <w:adjustRightInd/>
        <w:spacing w:before="289" w:line="253" w:lineRule="exact"/>
        <w:ind w:left="2448"/>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 xml:space="preserve">each </w:t>
      </w:r>
      <w:r w:rsidR="002B6C45" w:rsidRPr="002B6C45">
        <w:rPr>
          <w:rFonts w:ascii="Arial" w:hAnsi="Arial" w:cs="Arial"/>
          <w:i/>
          <w:iCs/>
          <w:sz w:val="22"/>
          <w:szCs w:val="22"/>
        </w:rPr>
        <w:t>Offshore Transmission Owner</w:t>
      </w:r>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at 01 January in the relevant Election Year, has confirmed in writing to the </w:t>
      </w:r>
      <w:r w:rsidR="00AB5FE3" w:rsidRPr="00AB5FE3">
        <w:rPr>
          <w:rFonts w:ascii="Arial" w:hAnsi="Arial" w:cs="Arial"/>
          <w:i/>
          <w:iCs/>
          <w:sz w:val="22"/>
          <w:szCs w:val="22"/>
        </w:rPr>
        <w:t>Secretary</w:t>
      </w:r>
      <w:r>
        <w:rPr>
          <w:rFonts w:ascii="Arial" w:hAnsi="Arial" w:cs="Arial"/>
          <w:sz w:val="22"/>
          <w:szCs w:val="22"/>
        </w:rPr>
        <w:t xml:space="preserve"> that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39065F" w:rsidRPr="002B6C45">
        <w:rPr>
          <w:rFonts w:ascii="Arial" w:hAnsi="Arial" w:cs="Arial"/>
          <w:i/>
          <w:iCs/>
          <w:sz w:val="22"/>
          <w:szCs w:val="22"/>
        </w:rPr>
        <w:t>transmission owner</w:t>
      </w:r>
      <w:r w:rsidR="0039065F">
        <w:rPr>
          <w:rFonts w:ascii="Arial" w:hAnsi="Arial" w:cs="Arial"/>
          <w:sz w:val="22"/>
          <w:szCs w:val="22"/>
        </w:rPr>
        <w:t xml:space="preserve"> </w:t>
      </w:r>
      <w:r w:rsidR="0039065F" w:rsidRPr="00AB5FE3">
        <w:rPr>
          <w:rFonts w:ascii="Arial" w:hAnsi="Arial" w:cs="Arial"/>
          <w:i/>
          <w:iCs/>
          <w:sz w:val="22"/>
          <w:szCs w:val="22"/>
        </w:rPr>
        <w:t>member</w:t>
      </w:r>
      <w:r w:rsidRPr="007772EC">
        <w:rPr>
          <w:rFonts w:ascii="Arial" w:hAnsi="Arial" w:cs="Arial"/>
          <w:i/>
          <w:iCs/>
          <w:sz w:val="22"/>
          <w:szCs w:val="22"/>
        </w:rPr>
        <w:t>(s</w:t>
      </w:r>
      <w:r w:rsidRPr="00207ADC">
        <w:rPr>
          <w:rFonts w:ascii="Arial" w:hAnsi="Arial" w:cs="Arial"/>
          <w:b/>
          <w:bCs/>
          <w:sz w:val="22"/>
          <w:szCs w:val="22"/>
        </w:rPr>
        <w:t>)</w:t>
      </w:r>
      <w:r>
        <w:rPr>
          <w:rFonts w:ascii="Arial" w:hAnsi="Arial" w:cs="Arial"/>
          <w:sz w:val="22"/>
          <w:szCs w:val="22"/>
        </w:rPr>
        <w:t xml:space="preserve"> and/or </w:t>
      </w:r>
      <w:r w:rsidR="0039065F" w:rsidRPr="002B6C45">
        <w:rPr>
          <w:rFonts w:ascii="Arial" w:hAnsi="Arial" w:cs="Arial"/>
          <w:i/>
          <w:iCs/>
          <w:sz w:val="22"/>
          <w:szCs w:val="22"/>
        </w:rPr>
        <w:t>offshore transmission owner</w:t>
      </w:r>
      <w:r w:rsidR="0039065F">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39065F" w:rsidRPr="00AB5FE3">
        <w:rPr>
          <w:rFonts w:ascii="Arial" w:hAnsi="Arial" w:cs="Arial"/>
          <w:i/>
          <w:iCs/>
          <w:sz w:val="22"/>
          <w:szCs w:val="22"/>
        </w:rPr>
        <w:t>m</w:t>
      </w:r>
      <w:r w:rsidRPr="007772EC">
        <w:rPr>
          <w:rFonts w:ascii="Arial" w:hAnsi="Arial" w:cs="Arial"/>
          <w:i/>
          <w:iCs/>
          <w:sz w:val="22"/>
          <w:szCs w:val="22"/>
        </w:rPr>
        <w:t>ember(s)</w:t>
      </w:r>
      <w:r>
        <w:rPr>
          <w:rFonts w:ascii="Arial" w:hAnsi="Arial" w:cs="Arial"/>
          <w:sz w:val="22"/>
          <w:szCs w:val="22"/>
        </w:rPr>
        <w:t xml:space="preserve"> will be elected in accordance with a process other than that set out in Annex 1 ("Alternative </w:t>
      </w:r>
      <w:r w:rsidRPr="007772EC">
        <w:rPr>
          <w:rFonts w:ascii="Arial" w:hAnsi="Arial" w:cs="Arial"/>
          <w:i/>
          <w:iCs/>
          <w:sz w:val="22"/>
          <w:szCs w:val="22"/>
        </w:rPr>
        <w:t>OFTO</w:t>
      </w:r>
      <w:r>
        <w:rPr>
          <w:rFonts w:ascii="Arial" w:hAnsi="Arial" w:cs="Arial"/>
          <w:sz w:val="22"/>
          <w:szCs w:val="22"/>
        </w:rPr>
        <w:t xml:space="preserve"> Election Process"); and</w:t>
      </w:r>
    </w:p>
    <w:p w14:paraId="2204FEE2" w14:textId="77777777" w:rsidR="00963100" w:rsidRDefault="00963100" w:rsidP="00963100">
      <w:pPr>
        <w:widowControl/>
        <w:rPr>
          <w:sz w:val="24"/>
          <w:szCs w:val="24"/>
        </w:rPr>
        <w:sectPr w:rsidR="00963100">
          <w:footerReference w:type="even" r:id="rId99"/>
          <w:footerReference w:type="default" r:id="rId100"/>
          <w:footerReference w:type="first" r:id="rId101"/>
          <w:pgSz w:w="12240" w:h="15840"/>
          <w:pgMar w:top="760" w:right="1389" w:bottom="691" w:left="1411" w:header="720" w:footer="720" w:gutter="0"/>
          <w:cols w:space="720"/>
          <w:noEndnote/>
        </w:sectPr>
      </w:pPr>
    </w:p>
    <w:p w14:paraId="34B2E13E" w14:textId="5A686AA4" w:rsidR="00963100" w:rsidRDefault="00963100" w:rsidP="007772EC">
      <w:pPr>
        <w:tabs>
          <w:tab w:val="left" w:pos="2808"/>
        </w:tabs>
        <w:kinsoku w:val="0"/>
        <w:overflowPunct w:val="0"/>
        <w:autoSpaceDE/>
        <w:autoSpaceDN/>
        <w:adjustRightInd/>
        <w:spacing w:before="10" w:line="252" w:lineRule="exact"/>
        <w:ind w:left="2016"/>
        <w:jc w:val="both"/>
        <w:textAlignment w:val="baseline"/>
        <w:rPr>
          <w:rFonts w:ascii="Arial" w:hAnsi="Arial" w:cs="Arial"/>
          <w:spacing w:val="-2"/>
          <w:sz w:val="22"/>
          <w:szCs w:val="22"/>
        </w:rPr>
      </w:pPr>
      <w:r>
        <w:rPr>
          <w:rFonts w:ascii="Arial" w:hAnsi="Arial" w:cs="Arial"/>
          <w:spacing w:val="-2"/>
          <w:sz w:val="22"/>
          <w:szCs w:val="22"/>
        </w:rPr>
        <w:lastRenderedPageBreak/>
        <w:t>(b)</w:t>
      </w:r>
      <w:r>
        <w:rPr>
          <w:rFonts w:ascii="Arial" w:hAnsi="Arial" w:cs="Arial"/>
          <w:spacing w:val="-2"/>
          <w:sz w:val="22"/>
          <w:szCs w:val="22"/>
        </w:rPr>
        <w:tab/>
        <w:t xml:space="preserve">each </w:t>
      </w:r>
      <w:r w:rsidR="0096735D" w:rsidRPr="002B6C45">
        <w:rPr>
          <w:rFonts w:ascii="Arial" w:hAnsi="Arial" w:cs="Arial"/>
          <w:i/>
          <w:iCs/>
          <w:spacing w:val="-2"/>
          <w:sz w:val="22"/>
          <w:szCs w:val="22"/>
        </w:rPr>
        <w:t>offshore transmission owner</w:t>
      </w:r>
      <w:r w:rsidR="0096735D">
        <w:rPr>
          <w:rFonts w:ascii="Arial" w:hAnsi="Arial" w:cs="Arial"/>
          <w:spacing w:val="-2"/>
          <w:sz w:val="22"/>
          <w:szCs w:val="22"/>
        </w:rPr>
        <w:t xml:space="preserve"> </w:t>
      </w:r>
      <w:r w:rsidR="0096735D" w:rsidRPr="007772EC">
        <w:rPr>
          <w:rFonts w:ascii="Arial" w:hAnsi="Arial" w:cs="Arial"/>
          <w:i/>
          <w:iCs/>
          <w:spacing w:val="-2"/>
          <w:sz w:val="22"/>
          <w:szCs w:val="22"/>
        </w:rPr>
        <w:t>member</w:t>
      </w:r>
      <w:r w:rsidR="0096735D">
        <w:rPr>
          <w:rFonts w:ascii="Arial" w:hAnsi="Arial" w:cs="Arial"/>
          <w:spacing w:val="-2"/>
          <w:sz w:val="22"/>
          <w:szCs w:val="22"/>
        </w:rPr>
        <w:t xml:space="preserve"> </w:t>
      </w:r>
      <w:r>
        <w:rPr>
          <w:rFonts w:ascii="Arial" w:hAnsi="Arial" w:cs="Arial"/>
          <w:spacing w:val="-2"/>
          <w:sz w:val="22"/>
          <w:szCs w:val="22"/>
        </w:rPr>
        <w:t>as at 01 January</w:t>
      </w:r>
    </w:p>
    <w:p w14:paraId="4D77E9C1" w14:textId="51F1FC89" w:rsidR="00963100" w:rsidRDefault="00963100">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in the relevant Election Year, has notified the </w:t>
      </w:r>
      <w:r w:rsidR="00AB5FE3" w:rsidRPr="00AB5FE3">
        <w:rPr>
          <w:rFonts w:ascii="Arial" w:hAnsi="Arial" w:cs="Arial"/>
          <w:i/>
          <w:iCs/>
          <w:sz w:val="22"/>
          <w:szCs w:val="22"/>
        </w:rPr>
        <w:t>Secretary</w:t>
      </w:r>
      <w:r>
        <w:rPr>
          <w:rFonts w:ascii="Arial" w:hAnsi="Arial" w:cs="Arial"/>
          <w:sz w:val="22"/>
          <w:szCs w:val="22"/>
        </w:rPr>
        <w:t xml:space="preserve"> in writing by 25 January of the relevant Election Year of the identity of the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96735D">
        <w:rPr>
          <w:rFonts w:ascii="Arial" w:hAnsi="Arial" w:cs="Arial"/>
          <w:i/>
          <w:iCs/>
          <w:sz w:val="22"/>
          <w:szCs w:val="22"/>
        </w:rPr>
        <w:t>member</w:t>
      </w:r>
      <w:r w:rsidR="0096735D" w:rsidRPr="0096735D">
        <w:rPr>
          <w:rFonts w:ascii="Arial" w:hAnsi="Arial" w:cs="Arial"/>
          <w:sz w:val="22"/>
          <w:szCs w:val="22"/>
        </w:rPr>
        <w:t>(s)</w:t>
      </w:r>
      <w:r>
        <w:rPr>
          <w:rFonts w:ascii="Arial" w:hAnsi="Arial" w:cs="Arial"/>
          <w:sz w:val="22"/>
          <w:szCs w:val="22"/>
        </w:rPr>
        <w:t xml:space="preserve"> and/or </w:t>
      </w:r>
      <w:r w:rsidR="0096735D" w:rsidRPr="002B6C45">
        <w:rPr>
          <w:rFonts w:ascii="Arial" w:hAnsi="Arial" w:cs="Arial"/>
          <w:i/>
          <w:iCs/>
          <w:sz w:val="22"/>
          <w:szCs w:val="22"/>
        </w:rPr>
        <w:t>offshore transmission owner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96735D" w:rsidRPr="0096735D">
        <w:rPr>
          <w:rFonts w:ascii="Arial" w:hAnsi="Arial" w:cs="Arial"/>
          <w:i/>
          <w:iCs/>
          <w:sz w:val="22"/>
          <w:szCs w:val="22"/>
        </w:rPr>
        <w:t>m</w:t>
      </w:r>
      <w:r w:rsidR="001769E4" w:rsidRPr="0096735D">
        <w:rPr>
          <w:rFonts w:ascii="Arial" w:hAnsi="Arial" w:cs="Arial"/>
          <w:i/>
          <w:iCs/>
          <w:sz w:val="22"/>
          <w:szCs w:val="22"/>
        </w:rPr>
        <w:t>ember</w:t>
      </w:r>
      <w:r w:rsidRPr="007772EC">
        <w:rPr>
          <w:rFonts w:ascii="Arial" w:hAnsi="Arial" w:cs="Arial"/>
          <w:sz w:val="22"/>
          <w:szCs w:val="22"/>
        </w:rPr>
        <w:t>(s)</w:t>
      </w:r>
      <w:r>
        <w:rPr>
          <w:rFonts w:ascii="Arial" w:hAnsi="Arial" w:cs="Arial"/>
          <w:sz w:val="22"/>
          <w:szCs w:val="22"/>
        </w:rPr>
        <w:t xml:space="preserve"> elected through the Alternative </w:t>
      </w:r>
      <w:r w:rsidRPr="007772EC">
        <w:rPr>
          <w:rFonts w:ascii="Arial" w:hAnsi="Arial" w:cs="Arial"/>
          <w:sz w:val="22"/>
          <w:szCs w:val="22"/>
        </w:rPr>
        <w:t>OFTO</w:t>
      </w:r>
      <w:r>
        <w:rPr>
          <w:rFonts w:ascii="Arial" w:hAnsi="Arial" w:cs="Arial"/>
          <w:sz w:val="22"/>
          <w:szCs w:val="22"/>
        </w:rPr>
        <w:t xml:space="preserve"> Election Process, and each notification identifies the same individual(s).</w:t>
      </w:r>
    </w:p>
    <w:p w14:paraId="0C4F6FFA" w14:textId="288982B3" w:rsidR="00963100" w:rsidRDefault="00963100" w:rsidP="00963100">
      <w:pPr>
        <w:kinsoku w:val="0"/>
        <w:overflowPunct w:val="0"/>
        <w:autoSpaceDE/>
        <w:autoSpaceDN/>
        <w:adjustRightInd/>
        <w:spacing w:before="237" w:line="300" w:lineRule="exact"/>
        <w:ind w:left="2016"/>
        <w:jc w:val="both"/>
        <w:textAlignment w:val="baseline"/>
        <w:rPr>
          <w:rFonts w:ascii="Arial" w:hAnsi="Arial" w:cs="Arial"/>
          <w:sz w:val="22"/>
          <w:szCs w:val="22"/>
        </w:rPr>
      </w:pPr>
      <w:r>
        <w:rPr>
          <w:rFonts w:ascii="Arial" w:hAnsi="Arial" w:cs="Arial"/>
          <w:sz w:val="22"/>
          <w:szCs w:val="22"/>
        </w:rPr>
        <w:t xml:space="preserve">Upon receipt of such notifications in accordance with the above, the provisions of this Annex 1, with exception of Paragraph </w:t>
      </w:r>
      <w:r w:rsidR="0096735D">
        <w:rPr>
          <w:rFonts w:ascii="Arial" w:hAnsi="Arial" w:cs="Arial"/>
          <w:sz w:val="22"/>
          <w:szCs w:val="22"/>
        </w:rPr>
        <w:t>J.</w:t>
      </w:r>
      <w:r>
        <w:rPr>
          <w:rFonts w:ascii="Arial" w:hAnsi="Arial" w:cs="Arial"/>
          <w:sz w:val="22"/>
          <w:szCs w:val="22"/>
        </w:rPr>
        <w:t>A1.1.1.4, shall not apply until the following Election Year.</w:t>
      </w:r>
    </w:p>
    <w:p w14:paraId="5E877BA5" w14:textId="2650A620" w:rsidR="00963100" w:rsidRDefault="00820A4E" w:rsidP="00963100">
      <w:pPr>
        <w:kinsoku w:val="0"/>
        <w:overflowPunct w:val="0"/>
        <w:autoSpaceDE/>
        <w:autoSpaceDN/>
        <w:adjustRightInd/>
        <w:spacing w:before="288" w:line="261"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 xml:space="preserve">A1.1.2 </w:t>
      </w:r>
      <w:r w:rsidR="00963100">
        <w:rPr>
          <w:rFonts w:ascii="Arial" w:hAnsi="Arial" w:cs="Arial"/>
          <w:b/>
          <w:bCs/>
          <w:spacing w:val="2"/>
          <w:sz w:val="23"/>
          <w:szCs w:val="23"/>
        </w:rPr>
        <w:t>Election timetable</w:t>
      </w:r>
    </w:p>
    <w:p w14:paraId="0E9F6121" w14:textId="4B71E6B7" w:rsidR="00963100" w:rsidRDefault="00820A4E" w:rsidP="007772EC">
      <w:pPr>
        <w:tabs>
          <w:tab w:val="left" w:pos="2016"/>
        </w:tabs>
        <w:kinsoku w:val="0"/>
        <w:overflowPunct w:val="0"/>
        <w:autoSpaceDE/>
        <w:autoSpaceDN/>
        <w:adjustRightInd/>
        <w:spacing w:before="289" w:line="252" w:lineRule="exact"/>
        <w:ind w:left="86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A1.1.2.1</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later than 01 February in the Election Year</w:t>
      </w:r>
    </w:p>
    <w:p w14:paraId="135DEFF4" w14:textId="099A81A6" w:rsidR="00963100" w:rsidRDefault="00963100">
      <w:pPr>
        <w:kinsoku w:val="0"/>
        <w:overflowPunct w:val="0"/>
        <w:autoSpaceDE/>
        <w:autoSpaceDN/>
        <w:adjustRightInd/>
        <w:spacing w:before="4" w:line="298" w:lineRule="exact"/>
        <w:ind w:left="2016"/>
        <w:jc w:val="both"/>
        <w:textAlignment w:val="baseline"/>
        <w:rPr>
          <w:rFonts w:ascii="Arial" w:hAnsi="Arial" w:cs="Arial"/>
          <w:sz w:val="22"/>
          <w:szCs w:val="22"/>
        </w:rPr>
      </w:pPr>
      <w:r>
        <w:rPr>
          <w:rFonts w:ascii="Arial" w:hAnsi="Arial" w:cs="Arial"/>
          <w:sz w:val="22"/>
          <w:szCs w:val="22"/>
        </w:rPr>
        <w:t xml:space="preserve">prepare and circulate to all </w:t>
      </w:r>
      <w:r w:rsidR="0096735D" w:rsidRPr="002B6C45">
        <w:rPr>
          <w:rFonts w:ascii="Arial" w:hAnsi="Arial" w:cs="Arial"/>
          <w:i/>
          <w:iCs/>
          <w:sz w:val="22"/>
          <w:szCs w:val="22"/>
        </w:rPr>
        <w:t>offshore transmission owner</w:t>
      </w:r>
      <w:r w:rsidR="0096735D">
        <w:rPr>
          <w:rFonts w:ascii="Arial" w:hAnsi="Arial" w:cs="Arial"/>
          <w:sz w:val="22"/>
          <w:szCs w:val="22"/>
        </w:rPr>
        <w:t>s</w:t>
      </w:r>
      <w:r>
        <w:rPr>
          <w:rFonts w:ascii="Arial" w:hAnsi="Arial" w:cs="Arial"/>
          <w:sz w:val="22"/>
          <w:szCs w:val="22"/>
        </w:rPr>
        <w:t xml:space="preserve"> (by publication on the </w:t>
      </w:r>
      <w:r w:rsidR="00AB5FE3" w:rsidRPr="00AB5FE3">
        <w:rPr>
          <w:rFonts w:ascii="Arial" w:hAnsi="Arial" w:cs="Arial"/>
          <w:i/>
          <w:iCs/>
          <w:sz w:val="22"/>
          <w:szCs w:val="22"/>
        </w:rPr>
        <w:t>ISOP</w:t>
      </w:r>
      <w:r>
        <w:rPr>
          <w:rFonts w:ascii="Arial" w:hAnsi="Arial" w:cs="Arial"/>
          <w:sz w:val="22"/>
          <w:szCs w:val="22"/>
        </w:rPr>
        <w:t xml:space="preserve"> Website and, where relevant details are supplied, by electronic mail), with a copy to the </w:t>
      </w:r>
      <w:r w:rsidR="0096735D" w:rsidRPr="00AB5FE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 invitation to nominate candidates who must be willing to be either a</w:t>
      </w:r>
      <w:r w:rsidR="0096735D">
        <w:rPr>
          <w:rFonts w:ascii="Arial" w:hAnsi="Arial" w:cs="Arial"/>
          <w:sz w:val="22"/>
          <w:szCs w:val="22"/>
        </w:rPr>
        <w:t>n</w:t>
      </w:r>
      <w:r>
        <w:rPr>
          <w:rFonts w:ascii="Arial" w:hAnsi="Arial" w:cs="Arial"/>
          <w:sz w:val="22"/>
          <w:szCs w:val="22"/>
        </w:rPr>
        <w:t xml:space="preserv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1769E4">
        <w:rPr>
          <w:rFonts w:ascii="Arial" w:hAnsi="Arial" w:cs="Arial"/>
          <w:i/>
          <w:iCs/>
          <w:sz w:val="22"/>
          <w:szCs w:val="22"/>
        </w:rPr>
        <w:t>member</w:t>
      </w:r>
      <w:r w:rsidRPr="00207ADC">
        <w:rPr>
          <w:rFonts w:ascii="Arial" w:hAnsi="Arial" w:cs="Arial"/>
          <w:b/>
          <w:bCs/>
          <w:sz w:val="22"/>
          <w:szCs w:val="22"/>
        </w:rPr>
        <w:t xml:space="preserve"> </w:t>
      </w:r>
      <w:r>
        <w:rPr>
          <w:rFonts w:ascii="Arial" w:hAnsi="Arial" w:cs="Arial"/>
          <w:sz w:val="22"/>
          <w:szCs w:val="22"/>
        </w:rPr>
        <w:t xml:space="preserve">or an </w:t>
      </w:r>
      <w:r w:rsidR="00D669F4" w:rsidRPr="00D669F4">
        <w:rPr>
          <w:rFonts w:ascii="Arial" w:hAnsi="Arial" w:cs="Arial"/>
          <w:sz w:val="22"/>
          <w:szCs w:val="22"/>
        </w:rPr>
        <w:t>Alternate</w:t>
      </w:r>
      <w:r>
        <w:rPr>
          <w:rFonts w:ascii="Arial" w:hAnsi="Arial" w:cs="Arial"/>
          <w:sz w:val="22"/>
          <w:szCs w:val="22"/>
        </w:rPr>
        <w:t xml:space="preserve"> </w:t>
      </w:r>
      <w:r w:rsidR="0096735D" w:rsidRPr="001769E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 a timetable for the election (the “Election Timetable”), setting out:</w:t>
      </w:r>
    </w:p>
    <w:p w14:paraId="15CB29A0" w14:textId="77777777" w:rsidR="00963100" w:rsidRDefault="00963100" w:rsidP="00963100">
      <w:pPr>
        <w:numPr>
          <w:ilvl w:val="0"/>
          <w:numId w:val="93"/>
        </w:numPr>
        <w:kinsoku w:val="0"/>
        <w:overflowPunct w:val="0"/>
        <w:autoSpaceDE/>
        <w:autoSpaceDN/>
        <w:adjustRightInd/>
        <w:spacing w:before="241" w:line="300" w:lineRule="exact"/>
        <w:jc w:val="both"/>
        <w:textAlignment w:val="baseline"/>
        <w:rPr>
          <w:rFonts w:ascii="Arial" w:hAnsi="Arial" w:cs="Arial"/>
          <w:sz w:val="22"/>
          <w:szCs w:val="22"/>
        </w:rPr>
      </w:pPr>
      <w:r>
        <w:rPr>
          <w:rFonts w:ascii="Arial" w:hAnsi="Arial" w:cs="Arial"/>
          <w:sz w:val="22"/>
          <w:szCs w:val="22"/>
        </w:rPr>
        <w:t>the date by which nominations of candidates are to be received, which shall not be less than three (3) weeks after the timetable is circulated;</w:t>
      </w:r>
    </w:p>
    <w:p w14:paraId="2E08ABA1" w14:textId="076C810B" w:rsidR="00963100" w:rsidRDefault="00963100" w:rsidP="00963100">
      <w:pPr>
        <w:numPr>
          <w:ilvl w:val="0"/>
          <w:numId w:val="93"/>
        </w:numPr>
        <w:kinsoku w:val="0"/>
        <w:overflowPunct w:val="0"/>
        <w:autoSpaceDE/>
        <w:autoSpaceDN/>
        <w:adjustRightInd/>
        <w:spacing w:before="234" w:line="303" w:lineRule="exact"/>
        <w:jc w:val="both"/>
        <w:textAlignment w:val="baseline"/>
        <w:rPr>
          <w:rFonts w:ascii="Arial" w:hAnsi="Arial" w:cs="Arial"/>
          <w:sz w:val="22"/>
          <w:szCs w:val="22"/>
        </w:rPr>
      </w:pPr>
      <w:r>
        <w:rPr>
          <w:rFonts w:ascii="Arial" w:hAnsi="Arial" w:cs="Arial"/>
          <w:sz w:val="22"/>
          <w:szCs w:val="22"/>
        </w:rPr>
        <w:t xml:space="preserve">the date by which the </w:t>
      </w:r>
      <w:r w:rsidR="00AB5FE3" w:rsidRPr="00AB5FE3">
        <w:rPr>
          <w:rFonts w:ascii="Arial" w:hAnsi="Arial" w:cs="Arial"/>
          <w:i/>
          <w:iCs/>
          <w:sz w:val="22"/>
          <w:szCs w:val="22"/>
        </w:rPr>
        <w:t>Secretary</w:t>
      </w:r>
      <w:r>
        <w:rPr>
          <w:rFonts w:ascii="Arial" w:hAnsi="Arial" w:cs="Arial"/>
          <w:sz w:val="22"/>
          <w:szCs w:val="22"/>
        </w:rPr>
        <w:t xml:space="preserve"> shall circulate a list of candidates and voting papers;</w:t>
      </w:r>
    </w:p>
    <w:p w14:paraId="1DAD046D" w14:textId="77777777" w:rsidR="00963100" w:rsidRDefault="00963100" w:rsidP="00963100">
      <w:pPr>
        <w:numPr>
          <w:ilvl w:val="0"/>
          <w:numId w:val="93"/>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the date by which voting papers are to be submitted, which shall not be less than three (3) weeks after the date for circulating voting papers;</w:t>
      </w:r>
    </w:p>
    <w:p w14:paraId="118F8146" w14:textId="77777777" w:rsidR="00963100" w:rsidRDefault="00963100" w:rsidP="00963100">
      <w:pPr>
        <w:numPr>
          <w:ilvl w:val="0"/>
          <w:numId w:val="93"/>
        </w:numPr>
        <w:kinsoku w:val="0"/>
        <w:overflowPunct w:val="0"/>
        <w:autoSpaceDE/>
        <w:autoSpaceDN/>
        <w:adjustRightInd/>
        <w:spacing w:before="241" w:line="302" w:lineRule="exact"/>
        <w:jc w:val="both"/>
        <w:textAlignment w:val="baseline"/>
        <w:rPr>
          <w:rFonts w:ascii="Arial" w:hAnsi="Arial" w:cs="Arial"/>
          <w:sz w:val="22"/>
          <w:szCs w:val="22"/>
        </w:rPr>
      </w:pPr>
      <w:r>
        <w:rPr>
          <w:rFonts w:ascii="Arial" w:hAnsi="Arial" w:cs="Arial"/>
          <w:sz w:val="22"/>
          <w:szCs w:val="22"/>
        </w:rPr>
        <w:t>the date by which the results of the election will be made known, which shall not be later than 18 March in the Election Year.</w:t>
      </w:r>
    </w:p>
    <w:p w14:paraId="495F0C55" w14:textId="2C93690D" w:rsidR="00963100" w:rsidRDefault="00820A4E" w:rsidP="007772EC">
      <w:pPr>
        <w:kinsoku w:val="0"/>
        <w:overflowPunct w:val="0"/>
        <w:autoSpaceDE/>
        <w:autoSpaceDN/>
        <w:adjustRightInd/>
        <w:spacing w:before="243" w:after="120"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A1.1.2.2 If for any reason it is not practicable to establish an Election Timetable in accordance with Paragraph </w:t>
      </w:r>
      <w:r w:rsidR="006C3416">
        <w:rPr>
          <w:rFonts w:ascii="Arial" w:hAnsi="Arial" w:cs="Arial"/>
          <w:sz w:val="22"/>
          <w:szCs w:val="22"/>
        </w:rPr>
        <w:t>J.</w:t>
      </w:r>
      <w:r w:rsidR="00963100">
        <w:rPr>
          <w:rFonts w:ascii="Arial" w:hAnsi="Arial" w:cs="Arial"/>
          <w:sz w:val="22"/>
          <w:szCs w:val="22"/>
        </w:rPr>
        <w:t xml:space="preserve">A1.2.1.1 or to proceed on the basis of an Election Timetable which has been established, the </w:t>
      </w:r>
      <w:r w:rsidR="00AB5FE3" w:rsidRPr="00AB5FE3">
        <w:rPr>
          <w:rFonts w:ascii="Arial" w:hAnsi="Arial" w:cs="Arial"/>
          <w:i/>
          <w:iCs/>
          <w:sz w:val="22"/>
          <w:szCs w:val="22"/>
        </w:rPr>
        <w:t>Secretary</w:t>
      </w:r>
      <w:r w:rsidR="00963100">
        <w:rPr>
          <w:rFonts w:ascii="Arial" w:hAnsi="Arial" w:cs="Arial"/>
          <w:sz w:val="22"/>
          <w:szCs w:val="22"/>
        </w:rPr>
        <w:t xml:space="preserve"> may establish a different timetable, or revise the Election Timetable, by notice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the </w:t>
      </w:r>
      <w:r w:rsidR="006C3416" w:rsidRPr="00AB5FE3">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and the </w:t>
      </w:r>
      <w:r w:rsidR="006C3416" w:rsidRPr="00AB5FE3">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provided that such timetable or revised timetable shall provide for the election to be completed before 01 April in the Election Year.</w:t>
      </w:r>
    </w:p>
    <w:p w14:paraId="18DB2CE0" w14:textId="2C9F2918" w:rsidR="00963100" w:rsidRDefault="00820A4E" w:rsidP="007772EC">
      <w:pPr>
        <w:kinsoku w:val="0"/>
        <w:overflowPunct w:val="0"/>
        <w:autoSpaceDE/>
        <w:autoSpaceDN/>
        <w:adjustRightInd/>
        <w:spacing w:line="268" w:lineRule="exact"/>
        <w:ind w:left="2285"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A1.1.2.3 A nomination or voting paper received by the </w:t>
      </w:r>
      <w:r w:rsidR="00AB5FE3" w:rsidRPr="00AB5FE3">
        <w:rPr>
          <w:rFonts w:ascii="Arial" w:hAnsi="Arial" w:cs="Arial"/>
          <w:i/>
          <w:iCs/>
          <w:sz w:val="22"/>
          <w:szCs w:val="22"/>
        </w:rPr>
        <w:t>Secretary</w:t>
      </w:r>
      <w:r w:rsidR="00963100">
        <w:rPr>
          <w:rFonts w:ascii="Arial" w:hAnsi="Arial" w:cs="Arial"/>
          <w:sz w:val="22"/>
          <w:szCs w:val="22"/>
        </w:rPr>
        <w:t xml:space="preserve"> later than the respective required date under the Election Timetable (subject</w:t>
      </w:r>
      <w:r w:rsidR="00323B2D">
        <w:rPr>
          <w:rFonts w:ascii="Arial" w:hAnsi="Arial" w:cs="Arial"/>
          <w:sz w:val="22"/>
          <w:szCs w:val="22"/>
        </w:rPr>
        <w:t xml:space="preserve"> </w:t>
      </w:r>
      <w:r w:rsidR="00963100">
        <w:rPr>
          <w:rFonts w:ascii="Arial" w:hAnsi="Arial" w:cs="Arial"/>
          <w:sz w:val="22"/>
          <w:szCs w:val="22"/>
        </w:rPr>
        <w:t>to any revision under Paragraph A1.1.2.2) shall be disregarded in the election.</w:t>
      </w:r>
    </w:p>
    <w:p w14:paraId="2B55566F" w14:textId="72CF51F3" w:rsidR="00963100" w:rsidRDefault="00820A4E" w:rsidP="00963100">
      <w:pPr>
        <w:tabs>
          <w:tab w:val="left" w:pos="1080"/>
        </w:tabs>
        <w:kinsoku w:val="0"/>
        <w:overflowPunct w:val="0"/>
        <w:autoSpaceDE/>
        <w:autoSpaceDN/>
        <w:adjustRightInd/>
        <w:spacing w:before="281" w:line="267"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A1.2.</w:t>
      </w:r>
      <w:r w:rsidR="00963100">
        <w:rPr>
          <w:rFonts w:ascii="Arial" w:hAnsi="Arial" w:cs="Arial"/>
          <w:spacing w:val="-2"/>
          <w:sz w:val="22"/>
          <w:szCs w:val="22"/>
        </w:rPr>
        <w:tab/>
      </w:r>
      <w:r w:rsidR="00963100">
        <w:rPr>
          <w:rFonts w:ascii="Arial" w:hAnsi="Arial" w:cs="Arial"/>
          <w:b/>
          <w:bCs/>
          <w:spacing w:val="-2"/>
          <w:sz w:val="23"/>
          <w:szCs w:val="23"/>
        </w:rPr>
        <w:t>CANDIDATES</w:t>
      </w:r>
    </w:p>
    <w:p w14:paraId="03E197A0" w14:textId="1174299E"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7"/>
          <w:sz w:val="23"/>
          <w:szCs w:val="23"/>
        </w:rPr>
      </w:pPr>
      <w:r w:rsidRPr="00820A4E">
        <w:rPr>
          <w:rFonts w:ascii="Arial" w:hAnsi="Arial" w:cs="Arial"/>
          <w:spacing w:val="7"/>
          <w:sz w:val="22"/>
          <w:szCs w:val="22"/>
        </w:rPr>
        <w:t>J.</w:t>
      </w:r>
      <w:r w:rsidR="00963100">
        <w:rPr>
          <w:rFonts w:ascii="Arial" w:hAnsi="Arial" w:cs="Arial"/>
          <w:spacing w:val="7"/>
          <w:sz w:val="22"/>
          <w:szCs w:val="22"/>
        </w:rPr>
        <w:t xml:space="preserve">A1.2.1 </w:t>
      </w:r>
      <w:r w:rsidR="00963100">
        <w:rPr>
          <w:rFonts w:ascii="Arial" w:hAnsi="Arial" w:cs="Arial"/>
          <w:b/>
          <w:bCs/>
          <w:spacing w:val="7"/>
          <w:sz w:val="23"/>
          <w:szCs w:val="23"/>
        </w:rPr>
        <w:t>Nominations</w:t>
      </w:r>
    </w:p>
    <w:p w14:paraId="00828A8E" w14:textId="3F068884" w:rsidR="00963100" w:rsidRDefault="00820A4E" w:rsidP="00963100">
      <w:pPr>
        <w:tabs>
          <w:tab w:val="left" w:pos="2808"/>
        </w:tabs>
        <w:kinsoku w:val="0"/>
        <w:overflowPunct w:val="0"/>
        <w:autoSpaceDE/>
        <w:autoSpaceDN/>
        <w:adjustRightInd/>
        <w:spacing w:before="277" w:line="254" w:lineRule="exact"/>
        <w:ind w:left="1656"/>
        <w:textAlignment w:val="baseline"/>
        <w:rPr>
          <w:rFonts w:ascii="Arial" w:hAnsi="Arial" w:cs="Arial"/>
          <w:sz w:val="22"/>
          <w:szCs w:val="22"/>
        </w:rPr>
      </w:pPr>
      <w:r w:rsidRPr="00820A4E">
        <w:rPr>
          <w:rFonts w:ascii="Arial" w:hAnsi="Arial" w:cs="Arial"/>
          <w:sz w:val="22"/>
          <w:szCs w:val="22"/>
        </w:rPr>
        <w:lastRenderedPageBreak/>
        <w:t>J.</w:t>
      </w:r>
      <w:r w:rsidR="00963100">
        <w:rPr>
          <w:rFonts w:ascii="Arial" w:hAnsi="Arial" w:cs="Arial"/>
          <w:sz w:val="22"/>
          <w:szCs w:val="22"/>
        </w:rPr>
        <w:t>A1.2.1.1</w:t>
      </w:r>
      <w:r w:rsidR="00963100">
        <w:rPr>
          <w:rFonts w:ascii="Arial" w:hAnsi="Arial" w:cs="Arial"/>
          <w:sz w:val="22"/>
          <w:szCs w:val="22"/>
        </w:rPr>
        <w:tab/>
        <w:t>Nominations for candidates shall be made in accordance with the</w:t>
      </w:r>
    </w:p>
    <w:p w14:paraId="2B0A0A42" w14:textId="77777777" w:rsidR="00963100" w:rsidRDefault="00963100" w:rsidP="00963100">
      <w:pPr>
        <w:kinsoku w:val="0"/>
        <w:overflowPunct w:val="0"/>
        <w:autoSpaceDE/>
        <w:autoSpaceDN/>
        <w:adjustRightInd/>
        <w:spacing w:before="44" w:line="254" w:lineRule="exact"/>
        <w:ind w:left="2808"/>
        <w:textAlignment w:val="baseline"/>
        <w:rPr>
          <w:rFonts w:ascii="Arial" w:hAnsi="Arial" w:cs="Arial"/>
          <w:spacing w:val="-1"/>
          <w:sz w:val="22"/>
          <w:szCs w:val="22"/>
        </w:rPr>
      </w:pPr>
      <w:r>
        <w:rPr>
          <w:rFonts w:ascii="Arial" w:hAnsi="Arial" w:cs="Arial"/>
          <w:spacing w:val="-1"/>
          <w:sz w:val="22"/>
          <w:szCs w:val="22"/>
        </w:rPr>
        <w:t>Election Timetable.</w:t>
      </w:r>
    </w:p>
    <w:p w14:paraId="3B3840F2" w14:textId="47EE72D1" w:rsidR="00963100" w:rsidRDefault="00820A4E" w:rsidP="00963100">
      <w:pPr>
        <w:kinsoku w:val="0"/>
        <w:overflowPunct w:val="0"/>
        <w:autoSpaceDE/>
        <w:autoSpaceDN/>
        <w:adjustRightInd/>
        <w:spacing w:before="236"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A1.2.1.2 Subject to Paragraph </w:t>
      </w:r>
      <w:r w:rsidR="006C3416">
        <w:rPr>
          <w:rFonts w:ascii="Arial" w:hAnsi="Arial" w:cs="Arial"/>
          <w:sz w:val="22"/>
          <w:szCs w:val="22"/>
        </w:rPr>
        <w:t>J.</w:t>
      </w:r>
      <w:r w:rsidR="00963100">
        <w:rPr>
          <w:rFonts w:ascii="Arial" w:hAnsi="Arial" w:cs="Arial"/>
          <w:sz w:val="22"/>
          <w:szCs w:val="22"/>
        </w:rPr>
        <w:t xml:space="preserve">A1.1.1.3, each </w:t>
      </w:r>
      <w:r w:rsidR="006C3416" w:rsidRPr="002B6C45">
        <w:rPr>
          <w:rFonts w:ascii="Arial" w:hAnsi="Arial" w:cs="Arial"/>
          <w:i/>
          <w:iCs/>
          <w:sz w:val="22"/>
          <w:szCs w:val="22"/>
        </w:rPr>
        <w:t>offshore transmission owner</w:t>
      </w:r>
      <w:r w:rsidR="00963100">
        <w:rPr>
          <w:rFonts w:ascii="Arial" w:hAnsi="Arial" w:cs="Arial"/>
          <w:sz w:val="22"/>
          <w:szCs w:val="22"/>
        </w:rPr>
        <w:t xml:space="preserve"> may nominate one candidate for election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206761" w14:textId="6C6A189F" w:rsidR="00963100" w:rsidRDefault="00820A4E" w:rsidP="00963100">
      <w:pPr>
        <w:kinsoku w:val="0"/>
        <w:overflowPunct w:val="0"/>
        <w:autoSpaceDE/>
        <w:autoSpaceDN/>
        <w:adjustRightInd/>
        <w:spacing w:before="282" w:line="267" w:lineRule="exact"/>
        <w:ind w:left="720"/>
        <w:textAlignment w:val="baseline"/>
        <w:rPr>
          <w:rFonts w:ascii="Arial" w:hAnsi="Arial" w:cs="Arial"/>
          <w:b/>
          <w:bCs/>
          <w:spacing w:val="4"/>
          <w:sz w:val="23"/>
          <w:szCs w:val="23"/>
        </w:rPr>
      </w:pPr>
      <w:r w:rsidRPr="00820A4E">
        <w:rPr>
          <w:rFonts w:ascii="Arial" w:hAnsi="Arial" w:cs="Arial"/>
          <w:spacing w:val="4"/>
          <w:sz w:val="22"/>
          <w:szCs w:val="22"/>
        </w:rPr>
        <w:t>J.</w:t>
      </w:r>
      <w:r w:rsidR="00963100">
        <w:rPr>
          <w:rFonts w:ascii="Arial" w:hAnsi="Arial" w:cs="Arial"/>
          <w:spacing w:val="4"/>
          <w:sz w:val="22"/>
          <w:szCs w:val="22"/>
        </w:rPr>
        <w:t xml:space="preserve">A1.2.2 </w:t>
      </w:r>
      <w:r w:rsidR="00963100">
        <w:rPr>
          <w:rFonts w:ascii="Arial" w:hAnsi="Arial" w:cs="Arial"/>
          <w:b/>
          <w:bCs/>
          <w:spacing w:val="4"/>
          <w:sz w:val="23"/>
          <w:szCs w:val="23"/>
        </w:rPr>
        <w:t>List of candidates</w:t>
      </w:r>
    </w:p>
    <w:p w14:paraId="0E2AE622" w14:textId="1B161096" w:rsidR="00963100" w:rsidRDefault="00820A4E" w:rsidP="00963100">
      <w:pPr>
        <w:kinsoku w:val="0"/>
        <w:overflowPunct w:val="0"/>
        <w:autoSpaceDE/>
        <w:autoSpaceDN/>
        <w:adjustRightInd/>
        <w:spacing w:before="225"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A1.2.2.1 The </w:t>
      </w:r>
      <w:r w:rsidR="00AB5FE3" w:rsidRPr="00AB5FE3">
        <w:rPr>
          <w:rFonts w:ascii="Arial" w:hAnsi="Arial" w:cs="Arial"/>
          <w:i/>
          <w:iCs/>
          <w:sz w:val="22"/>
          <w:szCs w:val="22"/>
        </w:rPr>
        <w:t>Secretary</w:t>
      </w:r>
      <w:r w:rsidR="00963100">
        <w:rPr>
          <w:rFonts w:ascii="Arial" w:hAnsi="Arial" w:cs="Arial"/>
          <w:sz w:val="22"/>
          <w:szCs w:val="22"/>
        </w:rPr>
        <w:t xml:space="preserve"> shall draw up a list of the nominated candidates and circulate the list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by the date specified in the Election Timetable.</w:t>
      </w:r>
    </w:p>
    <w:p w14:paraId="1ECB5D6D" w14:textId="2D4B6A75" w:rsidR="00963100" w:rsidRDefault="00820A4E" w:rsidP="00963100">
      <w:pPr>
        <w:kinsoku w:val="0"/>
        <w:overflowPunct w:val="0"/>
        <w:autoSpaceDE/>
        <w:autoSpaceDN/>
        <w:adjustRightInd/>
        <w:spacing w:before="240"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A1.2.2.2 The list shall specify the </w:t>
      </w:r>
      <w:r w:rsidR="006C3416" w:rsidRPr="002B6C45">
        <w:rPr>
          <w:rFonts w:ascii="Arial" w:hAnsi="Arial" w:cs="Arial"/>
          <w:i/>
          <w:iCs/>
          <w:sz w:val="22"/>
          <w:szCs w:val="22"/>
        </w:rPr>
        <w:t>offshore transmission owner</w:t>
      </w:r>
      <w:r w:rsidR="00963100">
        <w:rPr>
          <w:rFonts w:ascii="Arial" w:hAnsi="Arial" w:cs="Arial"/>
          <w:sz w:val="22"/>
          <w:szCs w:val="22"/>
        </w:rPr>
        <w:t xml:space="preserve"> by whom each candidate was nominated and any affiliations which the candidate may wish to have drawn to the attention of </w:t>
      </w:r>
      <w:r w:rsidR="006C3416" w:rsidRPr="002B6C45">
        <w:rPr>
          <w:rFonts w:ascii="Arial" w:hAnsi="Arial" w:cs="Arial"/>
          <w:i/>
          <w:iCs/>
          <w:sz w:val="22"/>
          <w:szCs w:val="22"/>
        </w:rPr>
        <w:t>offshore transmission owner</w:t>
      </w:r>
      <w:r w:rsidR="006C3416" w:rsidRPr="002B6C45">
        <w:rPr>
          <w:rFonts w:ascii="Arial" w:hAnsi="Arial" w:cs="Arial"/>
          <w:sz w:val="22"/>
          <w:szCs w:val="22"/>
        </w:rPr>
        <w:t>s</w:t>
      </w:r>
      <w:r w:rsidR="00963100" w:rsidRPr="002B6C45">
        <w:rPr>
          <w:rFonts w:ascii="Arial" w:hAnsi="Arial" w:cs="Arial"/>
          <w:sz w:val="22"/>
          <w:szCs w:val="22"/>
        </w:rPr>
        <w:t>.</w:t>
      </w:r>
    </w:p>
    <w:p w14:paraId="7ACBE57A" w14:textId="49842886"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A1.2.2.3 Except where Paragraphs </w:t>
      </w:r>
      <w:r w:rsidR="006C3416">
        <w:rPr>
          <w:rFonts w:ascii="Arial" w:hAnsi="Arial" w:cs="Arial"/>
          <w:sz w:val="22"/>
          <w:szCs w:val="22"/>
        </w:rPr>
        <w:t>J.</w:t>
      </w:r>
      <w:r w:rsidR="00963100">
        <w:rPr>
          <w:rFonts w:ascii="Arial" w:hAnsi="Arial" w:cs="Arial"/>
          <w:sz w:val="22"/>
          <w:szCs w:val="22"/>
        </w:rPr>
        <w:t xml:space="preserve">A1.4.3 or </w:t>
      </w:r>
      <w:r w:rsidR="006C3416">
        <w:rPr>
          <w:rFonts w:ascii="Arial" w:hAnsi="Arial" w:cs="Arial"/>
          <w:sz w:val="22"/>
          <w:szCs w:val="22"/>
        </w:rPr>
        <w:t>J.</w:t>
      </w:r>
      <w:r w:rsidR="00963100">
        <w:rPr>
          <w:rFonts w:ascii="Arial" w:hAnsi="Arial" w:cs="Arial"/>
          <w:sz w:val="22"/>
          <w:szCs w:val="22"/>
        </w:rPr>
        <w:t xml:space="preserve">A1.4.4 apply, if two (2) or fewer candidates are nominated no further steps in the election shall take place and such candidate(s) shall be treated as elected as </w:t>
      </w:r>
      <w:r w:rsidR="0069649F" w:rsidRPr="002B6C45">
        <w:rPr>
          <w:rFonts w:ascii="Arial" w:hAnsi="Arial" w:cs="Arial"/>
          <w:i/>
          <w:iCs/>
          <w:sz w:val="22"/>
          <w:szCs w:val="22"/>
        </w:rPr>
        <w:t>offshore transmission owner</w:t>
      </w:r>
      <w:r w:rsidR="0069649F">
        <w:rPr>
          <w:rFonts w:ascii="Arial" w:hAnsi="Arial" w:cs="Arial"/>
          <w:sz w:val="22"/>
          <w:szCs w:val="22"/>
        </w:rPr>
        <w:t xml:space="preserve"> </w:t>
      </w:r>
      <w:r w:rsidR="0069649F" w:rsidRPr="00AB5FE3">
        <w:rPr>
          <w:rFonts w:ascii="Arial" w:hAnsi="Arial" w:cs="Arial"/>
          <w:i/>
          <w:iCs/>
          <w:sz w:val="22"/>
          <w:szCs w:val="22"/>
        </w:rPr>
        <w:t>members</w:t>
      </w:r>
      <w:r w:rsidR="00963100" w:rsidRPr="00207ADC">
        <w:rPr>
          <w:rFonts w:ascii="Arial" w:hAnsi="Arial" w:cs="Arial"/>
          <w:b/>
          <w:bCs/>
          <w:sz w:val="22"/>
          <w:szCs w:val="22"/>
        </w:rPr>
        <w:t xml:space="preserve"> </w:t>
      </w:r>
      <w:r w:rsidR="00963100">
        <w:rPr>
          <w:rFonts w:ascii="Arial" w:hAnsi="Arial" w:cs="Arial"/>
          <w:sz w:val="22"/>
          <w:szCs w:val="22"/>
        </w:rPr>
        <w:t xml:space="preserve">and Paragraph </w:t>
      </w:r>
      <w:r w:rsidR="0069649F">
        <w:rPr>
          <w:rFonts w:ascii="Arial" w:hAnsi="Arial" w:cs="Arial"/>
          <w:sz w:val="22"/>
          <w:szCs w:val="22"/>
        </w:rPr>
        <w:t>J.</w:t>
      </w:r>
      <w:r w:rsidR="00963100">
        <w:rPr>
          <w:rFonts w:ascii="Arial" w:hAnsi="Arial" w:cs="Arial"/>
          <w:sz w:val="22"/>
          <w:szCs w:val="22"/>
        </w:rPr>
        <w:t>A1.3.2.4 shall apply in relation to such candidate(s).</w:t>
      </w:r>
    </w:p>
    <w:p w14:paraId="7B2F7313" w14:textId="79D3B3B6" w:rsidR="00963100" w:rsidRDefault="00820A4E" w:rsidP="00963100">
      <w:pPr>
        <w:kinsoku w:val="0"/>
        <w:overflowPunct w:val="0"/>
        <w:autoSpaceDE/>
        <w:autoSpaceDN/>
        <w:adjustRightInd/>
        <w:spacing w:before="247" w:line="297"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A1.2.2.4 Where Paragraph </w:t>
      </w:r>
      <w:r w:rsidR="0069649F">
        <w:rPr>
          <w:rFonts w:ascii="Arial" w:hAnsi="Arial" w:cs="Arial"/>
          <w:sz w:val="22"/>
          <w:szCs w:val="22"/>
        </w:rPr>
        <w:t>J.</w:t>
      </w:r>
      <w:r w:rsidR="00963100">
        <w:rPr>
          <w:rFonts w:ascii="Arial" w:hAnsi="Arial" w:cs="Arial"/>
          <w:sz w:val="22"/>
          <w:szCs w:val="22"/>
        </w:rPr>
        <w:t xml:space="preserve">A1.4.3 applies, if only one (1) candidate is nominated, no further steps in the election shall take place and such candidate shall be treated as elected as a </w:t>
      </w:r>
      <w:r w:rsidR="0069649F">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and Paragraph </w:t>
      </w:r>
      <w:r w:rsidR="0069649F">
        <w:rPr>
          <w:rFonts w:ascii="Arial" w:hAnsi="Arial" w:cs="Arial"/>
          <w:sz w:val="22"/>
          <w:szCs w:val="22"/>
        </w:rPr>
        <w:t>J.</w:t>
      </w:r>
      <w:r w:rsidR="00963100">
        <w:rPr>
          <w:rFonts w:ascii="Arial" w:hAnsi="Arial" w:cs="Arial"/>
          <w:sz w:val="22"/>
          <w:szCs w:val="22"/>
        </w:rPr>
        <w:t>A1.3.2.4 shall apply in relation to such candidate.</w:t>
      </w:r>
    </w:p>
    <w:p w14:paraId="665EA68C" w14:textId="72B691F2" w:rsidR="00963100" w:rsidRDefault="00820A4E" w:rsidP="00963100">
      <w:pPr>
        <w:kinsoku w:val="0"/>
        <w:overflowPunct w:val="0"/>
        <w:autoSpaceDE/>
        <w:autoSpaceDN/>
        <w:adjustRightInd/>
        <w:spacing w:before="252" w:line="297" w:lineRule="exact"/>
        <w:ind w:left="2808" w:hanging="1152"/>
        <w:jc w:val="both"/>
        <w:textAlignment w:val="baseline"/>
        <w:rPr>
          <w:rFonts w:ascii="Arial" w:hAnsi="Arial" w:cs="Arial"/>
          <w:spacing w:val="-1"/>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A1.2.2.5 Where Paragraph </w:t>
      </w:r>
      <w:r w:rsidR="0069649F">
        <w:rPr>
          <w:rFonts w:ascii="Arial" w:hAnsi="Arial" w:cs="Arial"/>
          <w:spacing w:val="-1"/>
          <w:sz w:val="22"/>
          <w:szCs w:val="22"/>
        </w:rPr>
        <w:t>J.</w:t>
      </w:r>
      <w:r w:rsidR="00963100">
        <w:rPr>
          <w:rFonts w:ascii="Arial" w:hAnsi="Arial" w:cs="Arial"/>
          <w:spacing w:val="-1"/>
          <w:sz w:val="22"/>
          <w:szCs w:val="22"/>
        </w:rPr>
        <w:t xml:space="preserve">A1.4.4 applies, if two (2) or fewer candidates are nominated, no further steps in the election shall take place and such candidate(s) shall be treated as elected as </w:t>
      </w:r>
      <w:r w:rsidR="00D669F4" w:rsidRPr="00D669F4">
        <w:rPr>
          <w:rFonts w:ascii="Arial" w:hAnsi="Arial" w:cs="Arial"/>
          <w:spacing w:val="-1"/>
          <w:sz w:val="22"/>
          <w:szCs w:val="22"/>
        </w:rPr>
        <w:t>Alternate</w:t>
      </w:r>
      <w:r w:rsidR="00963100">
        <w:rPr>
          <w:rFonts w:ascii="Arial" w:hAnsi="Arial" w:cs="Arial"/>
          <w:spacing w:val="-1"/>
          <w:sz w:val="22"/>
          <w:szCs w:val="22"/>
        </w:rPr>
        <w:t xml:space="preserve"> </w:t>
      </w:r>
      <w:r w:rsidR="00DB493B" w:rsidRPr="00AB5FE3">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and Paragraph </w:t>
      </w:r>
      <w:r w:rsidR="00DB493B">
        <w:rPr>
          <w:rFonts w:ascii="Arial" w:hAnsi="Arial" w:cs="Arial"/>
          <w:spacing w:val="-1"/>
          <w:sz w:val="22"/>
          <w:szCs w:val="22"/>
        </w:rPr>
        <w:t>J.</w:t>
      </w:r>
      <w:r w:rsidR="00963100">
        <w:rPr>
          <w:rFonts w:ascii="Arial" w:hAnsi="Arial" w:cs="Arial"/>
          <w:spacing w:val="-1"/>
          <w:sz w:val="22"/>
          <w:szCs w:val="22"/>
        </w:rPr>
        <w:t>A1.3.2.4 shall apply in relation to such candidate(s).</w:t>
      </w:r>
    </w:p>
    <w:p w14:paraId="5828326F" w14:textId="5F1AD2CA" w:rsidR="00963100" w:rsidRDefault="00820A4E" w:rsidP="00963100">
      <w:pPr>
        <w:tabs>
          <w:tab w:val="left" w:pos="1080"/>
        </w:tabs>
        <w:kinsoku w:val="0"/>
        <w:overflowPunct w:val="0"/>
        <w:autoSpaceDE/>
        <w:autoSpaceDN/>
        <w:adjustRightInd/>
        <w:spacing w:before="286" w:line="267" w:lineRule="exact"/>
        <w:textAlignment w:val="baseline"/>
        <w:rPr>
          <w:rFonts w:ascii="Arial" w:hAnsi="Arial" w:cs="Arial"/>
          <w:b/>
          <w:bCs/>
          <w:spacing w:val="-1"/>
          <w:sz w:val="23"/>
          <w:szCs w:val="23"/>
        </w:rPr>
      </w:pPr>
      <w:r w:rsidRPr="00820A4E">
        <w:rPr>
          <w:rFonts w:ascii="Arial" w:hAnsi="Arial" w:cs="Arial"/>
          <w:spacing w:val="-1"/>
          <w:sz w:val="22"/>
          <w:szCs w:val="22"/>
        </w:rPr>
        <w:t>J.</w:t>
      </w:r>
      <w:r w:rsidR="00963100">
        <w:rPr>
          <w:rFonts w:ascii="Arial" w:hAnsi="Arial" w:cs="Arial"/>
          <w:spacing w:val="-1"/>
          <w:sz w:val="22"/>
          <w:szCs w:val="22"/>
        </w:rPr>
        <w:t>A1.3</w:t>
      </w:r>
      <w:r w:rsidR="00963100">
        <w:rPr>
          <w:rFonts w:ascii="Arial" w:hAnsi="Arial" w:cs="Arial"/>
          <w:spacing w:val="-1"/>
          <w:sz w:val="22"/>
          <w:szCs w:val="22"/>
        </w:rPr>
        <w:tab/>
      </w:r>
      <w:r w:rsidR="00963100">
        <w:rPr>
          <w:rFonts w:ascii="Arial" w:hAnsi="Arial" w:cs="Arial"/>
          <w:b/>
          <w:bCs/>
          <w:spacing w:val="-1"/>
          <w:sz w:val="23"/>
          <w:szCs w:val="23"/>
        </w:rPr>
        <w:t>VOTING</w:t>
      </w:r>
    </w:p>
    <w:p w14:paraId="1923A38B" w14:textId="10435C93"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A1.3.1 </w:t>
      </w:r>
      <w:r w:rsidR="00963100">
        <w:rPr>
          <w:rFonts w:ascii="Arial" w:hAnsi="Arial" w:cs="Arial"/>
          <w:b/>
          <w:bCs/>
          <w:spacing w:val="6"/>
          <w:sz w:val="23"/>
          <w:szCs w:val="23"/>
        </w:rPr>
        <w:t>Voting papers</w:t>
      </w:r>
    </w:p>
    <w:p w14:paraId="0745CF76" w14:textId="15519AEF" w:rsidR="00963100" w:rsidRDefault="00820A4E" w:rsidP="00963100">
      <w:pPr>
        <w:kinsoku w:val="0"/>
        <w:overflowPunct w:val="0"/>
        <w:autoSpaceDE/>
        <w:autoSpaceDN/>
        <w:adjustRightInd/>
        <w:spacing w:before="228" w:line="303"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A1.3.1.1 Voting papers shall be submitted in accordance with the Election Timetable.</w:t>
      </w:r>
    </w:p>
    <w:p w14:paraId="1C348BAE" w14:textId="77777777" w:rsidR="00963100" w:rsidRDefault="00963100" w:rsidP="00963100">
      <w:pPr>
        <w:widowControl/>
        <w:rPr>
          <w:sz w:val="24"/>
          <w:szCs w:val="24"/>
        </w:rPr>
        <w:sectPr w:rsidR="00963100">
          <w:pgSz w:w="12240" w:h="15840"/>
          <w:pgMar w:top="720" w:right="1398" w:bottom="691" w:left="1402" w:header="720" w:footer="720" w:gutter="0"/>
          <w:cols w:space="720"/>
          <w:noEndnote/>
        </w:sectPr>
      </w:pPr>
    </w:p>
    <w:p w14:paraId="26DF5353" w14:textId="7047F1E9" w:rsidR="00963100" w:rsidRDefault="00820A4E" w:rsidP="00963100">
      <w:pPr>
        <w:kinsoku w:val="0"/>
        <w:overflowPunct w:val="0"/>
        <w:autoSpaceDE/>
        <w:autoSpaceDN/>
        <w:adjustRightInd/>
        <w:spacing w:line="406" w:lineRule="exact"/>
        <w:ind w:left="72" w:right="432" w:firstLine="936"/>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A1.3.1.2 Each </w:t>
      </w:r>
      <w:r w:rsidR="00DB493B" w:rsidRPr="002B6C45">
        <w:rPr>
          <w:rFonts w:ascii="Arial" w:hAnsi="Arial" w:cs="Arial"/>
          <w:i/>
          <w:iCs/>
          <w:sz w:val="22"/>
          <w:szCs w:val="22"/>
        </w:rPr>
        <w:t>offshore transmission owner</w:t>
      </w:r>
      <w:r w:rsidR="00963100">
        <w:rPr>
          <w:rFonts w:ascii="Arial" w:hAnsi="Arial" w:cs="Arial"/>
          <w:sz w:val="22"/>
          <w:szCs w:val="22"/>
        </w:rPr>
        <w:t xml:space="preserve"> may submit one voting paper. A1.3.2 </w:t>
      </w:r>
      <w:r w:rsidR="00963100">
        <w:rPr>
          <w:rFonts w:ascii="Arial" w:hAnsi="Arial" w:cs="Arial"/>
          <w:b/>
          <w:bCs/>
          <w:sz w:val="23"/>
          <w:szCs w:val="23"/>
        </w:rPr>
        <w:t>Preference votes and voting rounds</w:t>
      </w:r>
    </w:p>
    <w:p w14:paraId="608C6B12" w14:textId="2C53163C" w:rsidR="00963100" w:rsidRDefault="00820A4E" w:rsidP="007772EC">
      <w:pPr>
        <w:kinsoku w:val="0"/>
        <w:overflowPunct w:val="0"/>
        <w:autoSpaceDE/>
        <w:autoSpaceDN/>
        <w:adjustRightInd/>
        <w:spacing w:before="220" w:line="302"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A1.3.2.1   Each </w:t>
      </w:r>
      <w:r w:rsidR="00DB493B" w:rsidRPr="002B6C45">
        <w:rPr>
          <w:rFonts w:ascii="Arial" w:hAnsi="Arial" w:cs="Arial"/>
          <w:i/>
          <w:iCs/>
          <w:sz w:val="22"/>
          <w:szCs w:val="22"/>
        </w:rPr>
        <w:t>offshore transmission owner</w:t>
      </w:r>
      <w:r w:rsidR="00963100">
        <w:rPr>
          <w:rFonts w:ascii="Arial" w:hAnsi="Arial" w:cs="Arial"/>
          <w:sz w:val="22"/>
          <w:szCs w:val="22"/>
        </w:rPr>
        <w:t xml:space="preserve"> submitting a voting paper shall vote by indicating on the voting paper a first, second and third preference ("Preference Votes") among the candidates.</w:t>
      </w:r>
    </w:p>
    <w:p w14:paraId="05F47C2A" w14:textId="0A88D710" w:rsidR="00963100" w:rsidRDefault="00820A4E" w:rsidP="007772EC">
      <w:pPr>
        <w:kinsoku w:val="0"/>
        <w:overflowPunct w:val="0"/>
        <w:autoSpaceDE/>
        <w:autoSpaceDN/>
        <w:adjustRightInd/>
        <w:spacing w:before="238" w:line="300"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A1.3.2.2   A voting paper need not indicate a second, or a third, preference, but the same candidate may not receive more than one Preference Vote in a voting paper.</w:t>
      </w:r>
    </w:p>
    <w:p w14:paraId="0F4C1CF2" w14:textId="3EAF3D6E" w:rsidR="00963100" w:rsidRDefault="00820A4E" w:rsidP="00963100">
      <w:pPr>
        <w:kinsoku w:val="0"/>
        <w:overflowPunct w:val="0"/>
        <w:autoSpaceDE/>
        <w:autoSpaceDN/>
        <w:adjustRightInd/>
        <w:spacing w:before="236" w:line="302"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A1.3.2.3  Candidates shall be elected in three voting rounds (together where necessary with a further round under Paragraph </w:t>
      </w:r>
      <w:r w:rsidR="00DB493B">
        <w:rPr>
          <w:rFonts w:ascii="Arial" w:hAnsi="Arial" w:cs="Arial"/>
          <w:sz w:val="22"/>
          <w:szCs w:val="22"/>
        </w:rPr>
        <w:t>J.</w:t>
      </w:r>
      <w:r w:rsidR="00963100">
        <w:rPr>
          <w:rFonts w:ascii="Arial" w:hAnsi="Arial" w:cs="Arial"/>
          <w:sz w:val="22"/>
          <w:szCs w:val="22"/>
        </w:rPr>
        <w:t xml:space="preserve">A1.3.6) in accordance with the further provisions of this Paragraph </w:t>
      </w:r>
      <w:r w:rsidR="00DB493B">
        <w:rPr>
          <w:rFonts w:ascii="Arial" w:hAnsi="Arial" w:cs="Arial"/>
          <w:sz w:val="22"/>
          <w:szCs w:val="22"/>
        </w:rPr>
        <w:t>J.</w:t>
      </w:r>
      <w:r w:rsidR="00963100">
        <w:rPr>
          <w:rFonts w:ascii="Arial" w:hAnsi="Arial" w:cs="Arial"/>
          <w:sz w:val="22"/>
          <w:szCs w:val="22"/>
        </w:rPr>
        <w:t>A1.3.</w:t>
      </w:r>
    </w:p>
    <w:p w14:paraId="75FF208A" w14:textId="124E6822" w:rsidR="00963100" w:rsidRDefault="00820A4E" w:rsidP="007772EC">
      <w:pPr>
        <w:kinsoku w:val="0"/>
        <w:overflowPunct w:val="0"/>
        <w:autoSpaceDE/>
        <w:autoSpaceDN/>
        <w:adjustRightInd/>
        <w:spacing w:before="238" w:line="300" w:lineRule="exact"/>
        <w:ind w:left="2127" w:hanging="1119"/>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A1.3.2.4  The </w:t>
      </w:r>
      <w:r w:rsidR="00AB5FE3" w:rsidRPr="00AB5FE3">
        <w:rPr>
          <w:rFonts w:ascii="Arial" w:hAnsi="Arial" w:cs="Arial"/>
          <w:i/>
          <w:iCs/>
          <w:sz w:val="22"/>
          <w:szCs w:val="22"/>
        </w:rPr>
        <w:t>Secretary</w:t>
      </w:r>
      <w:r w:rsidR="00963100">
        <w:rPr>
          <w:rFonts w:ascii="Arial" w:hAnsi="Arial" w:cs="Arial"/>
          <w:sz w:val="22"/>
          <w:szCs w:val="22"/>
        </w:rPr>
        <w:t xml:space="preserve"> shall determine which candidates are elected and announce (to the </w:t>
      </w:r>
      <w:r w:rsidR="00A600AB" w:rsidRPr="00AB5FE3">
        <w:rPr>
          <w:rFonts w:ascii="Arial" w:hAnsi="Arial" w:cs="Arial"/>
          <w:i/>
          <w:iCs/>
          <w:sz w:val="22"/>
          <w:szCs w:val="22"/>
        </w:rPr>
        <w:t>authority</w:t>
      </w:r>
      <w:r w:rsidR="00A600AB">
        <w:rPr>
          <w:rFonts w:ascii="Arial" w:hAnsi="Arial" w:cs="Arial"/>
          <w:sz w:val="22"/>
          <w:szCs w:val="22"/>
        </w:rPr>
        <w:t xml:space="preserve"> and all </w:t>
      </w:r>
      <w:r w:rsidR="00A600AB" w:rsidRPr="002B6C45">
        <w:rPr>
          <w:rFonts w:ascii="Arial" w:hAnsi="Arial" w:cs="Arial"/>
          <w:i/>
          <w:iCs/>
          <w:sz w:val="22"/>
          <w:szCs w:val="22"/>
        </w:rPr>
        <w:t>offshore transmission owner</w:t>
      </w:r>
      <w:r w:rsidR="00A600AB" w:rsidRPr="00A600AB">
        <w:rPr>
          <w:rFonts w:ascii="Arial" w:hAnsi="Arial" w:cs="Arial"/>
          <w:sz w:val="22"/>
          <w:szCs w:val="22"/>
        </w:rPr>
        <w:t>s</w:t>
      </w:r>
      <w:r w:rsidR="00963100">
        <w:rPr>
          <w:rFonts w:ascii="Arial" w:hAnsi="Arial" w:cs="Arial"/>
          <w:sz w:val="22"/>
          <w:szCs w:val="22"/>
        </w:rPr>
        <w:t>) the results of the election in accordance with the Election Timetable.</w:t>
      </w:r>
    </w:p>
    <w:p w14:paraId="5570728B" w14:textId="7A2D1955" w:rsidR="00963100" w:rsidRDefault="00820A4E" w:rsidP="007772EC">
      <w:pPr>
        <w:tabs>
          <w:tab w:val="left" w:pos="2127"/>
          <w:tab w:val="left" w:pos="2410"/>
        </w:tabs>
        <w:kinsoku w:val="0"/>
        <w:overflowPunct w:val="0"/>
        <w:autoSpaceDE/>
        <w:autoSpaceDN/>
        <w:adjustRightInd/>
        <w:spacing w:before="285" w:line="253" w:lineRule="exact"/>
        <w:ind w:left="2127"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A1.3.2.5</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disclose the Preference Votes cast by</w:t>
      </w:r>
      <w:r w:rsidR="00CF6363">
        <w:rPr>
          <w:rFonts w:ascii="Arial" w:hAnsi="Arial" w:cs="Arial"/>
          <w:sz w:val="22"/>
          <w:szCs w:val="22"/>
        </w:rPr>
        <w:t xml:space="preserve"> </w:t>
      </w:r>
      <w:r w:rsidR="00A600AB" w:rsidRPr="002B6C45">
        <w:rPr>
          <w:rFonts w:ascii="Arial" w:hAnsi="Arial" w:cs="Arial"/>
          <w:i/>
          <w:iCs/>
          <w:sz w:val="22"/>
          <w:szCs w:val="22"/>
        </w:rPr>
        <w:t>offshore transmission owner</w:t>
      </w:r>
      <w:r w:rsidR="00A600AB" w:rsidRPr="002B6C45">
        <w:rPr>
          <w:rFonts w:ascii="Arial" w:hAnsi="Arial" w:cs="Arial"/>
          <w:sz w:val="22"/>
          <w:szCs w:val="22"/>
        </w:rPr>
        <w:t>s</w:t>
      </w:r>
      <w:r w:rsidR="00A600AB">
        <w:rPr>
          <w:rFonts w:ascii="Arial" w:hAnsi="Arial" w:cs="Arial"/>
          <w:sz w:val="22"/>
          <w:szCs w:val="22"/>
        </w:rPr>
        <w:t xml:space="preserve"> </w:t>
      </w:r>
      <w:r w:rsidR="00963100">
        <w:rPr>
          <w:rFonts w:ascii="Arial" w:hAnsi="Arial" w:cs="Arial"/>
          <w:sz w:val="22"/>
          <w:szCs w:val="22"/>
        </w:rPr>
        <w:t>or received by candidates; but a</w:t>
      </w:r>
      <w:r w:rsidR="00A600AB">
        <w:rPr>
          <w:rFonts w:ascii="Arial" w:hAnsi="Arial" w:cs="Arial"/>
          <w:sz w:val="22"/>
          <w:szCs w:val="22"/>
        </w:rPr>
        <w:t>n</w:t>
      </w:r>
      <w:r w:rsidR="00963100">
        <w:rPr>
          <w:rFonts w:ascii="Arial" w:hAnsi="Arial" w:cs="Arial"/>
          <w:sz w:val="22"/>
          <w:szCs w:val="22"/>
        </w:rPr>
        <w:t xml:space="preserve"> </w:t>
      </w:r>
      <w:r w:rsidR="00A600AB" w:rsidRPr="002B6C45">
        <w:rPr>
          <w:rFonts w:ascii="Arial" w:hAnsi="Arial" w:cs="Arial"/>
          <w:i/>
          <w:iCs/>
          <w:sz w:val="22"/>
          <w:szCs w:val="22"/>
        </w:rPr>
        <w:t>offshore transmission owner</w:t>
      </w:r>
      <w:r w:rsidR="00963100">
        <w:rPr>
          <w:rFonts w:ascii="Arial" w:hAnsi="Arial" w:cs="Arial"/>
          <w:sz w:val="22"/>
          <w:szCs w:val="22"/>
        </w:rPr>
        <w:t xml:space="preserve"> may request that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 xml:space="preserve">scrutinise the conduct of the election, provided that such </w:t>
      </w:r>
      <w:r w:rsidR="00A600AB" w:rsidRPr="002B6C45">
        <w:rPr>
          <w:rFonts w:ascii="Arial" w:hAnsi="Arial" w:cs="Arial"/>
          <w:i/>
          <w:iCs/>
          <w:sz w:val="22"/>
          <w:szCs w:val="22"/>
        </w:rPr>
        <w:t>offshore transmission owner</w:t>
      </w:r>
      <w:r w:rsidR="00A600AB">
        <w:rPr>
          <w:rFonts w:ascii="Arial" w:hAnsi="Arial" w:cs="Arial"/>
          <w:sz w:val="22"/>
          <w:szCs w:val="22"/>
        </w:rPr>
        <w:t xml:space="preserve"> </w:t>
      </w:r>
      <w:r w:rsidR="00963100">
        <w:rPr>
          <w:rFonts w:ascii="Arial" w:hAnsi="Arial" w:cs="Arial"/>
          <w:sz w:val="22"/>
          <w:szCs w:val="22"/>
        </w:rPr>
        <w:t xml:space="preserve">shall bear the costs incurred by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 xml:space="preserve">in doing so unless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recommends that the election results should be annulled.</w:t>
      </w:r>
    </w:p>
    <w:p w14:paraId="55E724D9" w14:textId="1DBD7BB6" w:rsidR="00963100" w:rsidRDefault="00820A4E" w:rsidP="007772EC">
      <w:pPr>
        <w:tabs>
          <w:tab w:val="left" w:pos="2410"/>
        </w:tabs>
        <w:kinsoku w:val="0"/>
        <w:overflowPunct w:val="0"/>
        <w:autoSpaceDE/>
        <w:autoSpaceDN/>
        <w:adjustRightInd/>
        <w:spacing w:before="244" w:line="299" w:lineRule="exact"/>
        <w:ind w:left="2127" w:hanging="1134"/>
        <w:jc w:val="both"/>
        <w:textAlignment w:val="baseline"/>
        <w:rPr>
          <w:rFonts w:ascii="Arial" w:hAnsi="Arial" w:cs="Arial"/>
          <w:spacing w:val="14"/>
          <w:sz w:val="22"/>
          <w:szCs w:val="22"/>
        </w:rPr>
      </w:pPr>
      <w:r w:rsidRPr="00820A4E">
        <w:rPr>
          <w:rFonts w:ascii="Arial" w:hAnsi="Arial" w:cs="Arial"/>
          <w:spacing w:val="14"/>
          <w:sz w:val="22"/>
          <w:szCs w:val="22"/>
        </w:rPr>
        <w:t>J.</w:t>
      </w:r>
      <w:r w:rsidR="00963100">
        <w:rPr>
          <w:rFonts w:ascii="Arial" w:hAnsi="Arial" w:cs="Arial"/>
          <w:spacing w:val="14"/>
          <w:sz w:val="22"/>
          <w:szCs w:val="22"/>
        </w:rPr>
        <w:t xml:space="preserve">A1.3.2.6 </w:t>
      </w:r>
      <w:r w:rsidR="00963100" w:rsidRPr="00207ADC">
        <w:rPr>
          <w:rFonts w:ascii="Arial" w:hAnsi="Arial" w:cs="Arial"/>
          <w:sz w:val="22"/>
          <w:szCs w:val="22"/>
        </w:rPr>
        <w:t xml:space="preserve">Further references to voting papers in this Paragraph </w:t>
      </w:r>
      <w:r w:rsidR="00A600AB">
        <w:rPr>
          <w:rFonts w:ascii="Arial" w:hAnsi="Arial" w:cs="Arial"/>
          <w:sz w:val="22"/>
          <w:szCs w:val="22"/>
        </w:rPr>
        <w:t>J.</w:t>
      </w:r>
      <w:r w:rsidR="00963100" w:rsidRPr="00207ADC">
        <w:rPr>
          <w:rFonts w:ascii="Arial" w:hAnsi="Arial" w:cs="Arial"/>
          <w:sz w:val="22"/>
          <w:szCs w:val="22"/>
        </w:rPr>
        <w:t>A1.3 do not include voting papers which are invalid or are to be disregarded (i.e. voting papers not made or submitted in accordance with this Annex 1).</w:t>
      </w:r>
    </w:p>
    <w:p w14:paraId="1F7D7752" w14:textId="330DDBD8" w:rsidR="00963100" w:rsidRDefault="00820A4E" w:rsidP="00963100">
      <w:pPr>
        <w:kinsoku w:val="0"/>
        <w:overflowPunct w:val="0"/>
        <w:autoSpaceDE/>
        <w:autoSpaceDN/>
        <w:adjustRightInd/>
        <w:spacing w:before="287" w:line="266"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A1.3.3 </w:t>
      </w:r>
      <w:r w:rsidR="00963100">
        <w:rPr>
          <w:rFonts w:ascii="Arial" w:hAnsi="Arial" w:cs="Arial"/>
          <w:b/>
          <w:bCs/>
          <w:spacing w:val="6"/>
          <w:sz w:val="23"/>
          <w:szCs w:val="23"/>
        </w:rPr>
        <w:t>First voting round</w:t>
      </w:r>
    </w:p>
    <w:p w14:paraId="2B573A24" w14:textId="7B5C248B" w:rsidR="00963100" w:rsidRDefault="00963100" w:rsidP="00963100">
      <w:pPr>
        <w:tabs>
          <w:tab w:val="decimal" w:pos="1656"/>
          <w:tab w:val="left" w:pos="2160"/>
        </w:tabs>
        <w:kinsoku w:val="0"/>
        <w:overflowPunct w:val="0"/>
        <w:autoSpaceDE/>
        <w:autoSpaceDN/>
        <w:adjustRightInd/>
        <w:spacing w:before="283" w:line="253" w:lineRule="exact"/>
        <w:ind w:left="1008"/>
        <w:textAlignment w:val="baseline"/>
        <w:rPr>
          <w:rFonts w:ascii="Arial" w:hAnsi="Arial" w:cs="Arial"/>
          <w:spacing w:val="-1"/>
          <w:sz w:val="22"/>
          <w:szCs w:val="22"/>
        </w:rPr>
      </w:pPr>
      <w:r>
        <w:rPr>
          <w:rFonts w:ascii="Arial" w:hAnsi="Arial" w:cs="Arial"/>
          <w:spacing w:val="-1"/>
          <w:sz w:val="22"/>
          <w:szCs w:val="22"/>
        </w:rPr>
        <w:tab/>
      </w:r>
      <w:r w:rsidR="00820A4E" w:rsidRPr="00820A4E">
        <w:rPr>
          <w:rFonts w:ascii="Arial" w:hAnsi="Arial" w:cs="Arial"/>
          <w:spacing w:val="-1"/>
          <w:sz w:val="22"/>
          <w:szCs w:val="22"/>
        </w:rPr>
        <w:t>J.</w:t>
      </w:r>
      <w:r>
        <w:rPr>
          <w:rFonts w:ascii="Arial" w:hAnsi="Arial" w:cs="Arial"/>
          <w:spacing w:val="-1"/>
          <w:sz w:val="22"/>
          <w:szCs w:val="22"/>
        </w:rPr>
        <w:t>A1.3.3.1</w:t>
      </w:r>
      <w:r>
        <w:rPr>
          <w:rFonts w:ascii="Arial" w:hAnsi="Arial" w:cs="Arial"/>
          <w:spacing w:val="-1"/>
          <w:sz w:val="22"/>
          <w:szCs w:val="22"/>
        </w:rPr>
        <w:tab/>
        <w:t>In the first voting round:</w:t>
      </w:r>
    </w:p>
    <w:p w14:paraId="4C5E3724" w14:textId="77777777" w:rsidR="00963100" w:rsidRDefault="00963100" w:rsidP="00963100">
      <w:pPr>
        <w:numPr>
          <w:ilvl w:val="0"/>
          <w:numId w:val="94"/>
        </w:numPr>
        <w:kinsoku w:val="0"/>
        <w:overflowPunct w:val="0"/>
        <w:autoSpaceDE/>
        <w:autoSpaceDN/>
        <w:adjustRightInd/>
        <w:spacing w:before="231" w:line="302" w:lineRule="exact"/>
        <w:ind w:right="72"/>
        <w:jc w:val="both"/>
        <w:textAlignment w:val="baseline"/>
        <w:rPr>
          <w:rFonts w:ascii="Arial" w:hAnsi="Arial" w:cs="Arial"/>
          <w:sz w:val="22"/>
          <w:szCs w:val="22"/>
        </w:rPr>
      </w:pPr>
      <w:r>
        <w:rPr>
          <w:rFonts w:ascii="Arial" w:hAnsi="Arial" w:cs="Arial"/>
          <w:sz w:val="22"/>
          <w:szCs w:val="22"/>
        </w:rPr>
        <w:t>the number of first Preference Votes allocated under all voting papers to each candidate shall be determined.</w:t>
      </w:r>
    </w:p>
    <w:p w14:paraId="55764588" w14:textId="77777777" w:rsidR="00963100" w:rsidRDefault="00963100" w:rsidP="00963100">
      <w:pPr>
        <w:numPr>
          <w:ilvl w:val="0"/>
          <w:numId w:val="94"/>
        </w:numPr>
        <w:kinsoku w:val="0"/>
        <w:overflowPunct w:val="0"/>
        <w:autoSpaceDE/>
        <w:autoSpaceDN/>
        <w:adjustRightInd/>
        <w:spacing w:line="516" w:lineRule="exact"/>
        <w:ind w:right="3024"/>
        <w:textAlignment w:val="baseline"/>
        <w:rPr>
          <w:rFonts w:ascii="Arial" w:hAnsi="Arial" w:cs="Arial"/>
          <w:sz w:val="22"/>
          <w:szCs w:val="22"/>
        </w:rPr>
      </w:pPr>
      <w:r>
        <w:rPr>
          <w:rFonts w:ascii="Arial" w:hAnsi="Arial" w:cs="Arial"/>
          <w:sz w:val="22"/>
          <w:szCs w:val="22"/>
        </w:rPr>
        <w:t>the first round qualifying total shall be: ( T / N ) + 1</w:t>
      </w:r>
    </w:p>
    <w:p w14:paraId="35564A00" w14:textId="77777777" w:rsidR="00963100" w:rsidRDefault="00963100" w:rsidP="00963100">
      <w:pPr>
        <w:kinsoku w:val="0"/>
        <w:overflowPunct w:val="0"/>
        <w:autoSpaceDE/>
        <w:autoSpaceDN/>
        <w:adjustRightInd/>
        <w:spacing w:before="343" w:line="253" w:lineRule="exact"/>
        <w:ind w:left="2520"/>
        <w:textAlignment w:val="baseline"/>
        <w:rPr>
          <w:rFonts w:ascii="Arial" w:hAnsi="Arial" w:cs="Arial"/>
          <w:spacing w:val="8"/>
          <w:sz w:val="22"/>
          <w:szCs w:val="22"/>
        </w:rPr>
      </w:pPr>
      <w:r>
        <w:rPr>
          <w:rFonts w:ascii="Arial" w:hAnsi="Arial" w:cs="Arial"/>
          <w:spacing w:val="8"/>
          <w:sz w:val="22"/>
          <w:szCs w:val="22"/>
        </w:rPr>
        <w:t>Where</w:t>
      </w:r>
    </w:p>
    <w:p w14:paraId="4A61A270" w14:textId="77777777" w:rsidR="00963100" w:rsidRDefault="00963100" w:rsidP="00963100">
      <w:pPr>
        <w:widowControl/>
        <w:rPr>
          <w:sz w:val="24"/>
          <w:szCs w:val="24"/>
        </w:rPr>
        <w:sectPr w:rsidR="00963100">
          <w:pgSz w:w="12240" w:h="15840"/>
          <w:pgMar w:top="700" w:right="1310" w:bottom="691" w:left="2050" w:header="720" w:footer="720" w:gutter="0"/>
          <w:cols w:space="720"/>
          <w:noEndnote/>
        </w:sectPr>
      </w:pPr>
    </w:p>
    <w:p w14:paraId="1EA1849F" w14:textId="1F54E4DD" w:rsidR="00963100" w:rsidRDefault="00963100" w:rsidP="00963100">
      <w:pPr>
        <w:kinsoku w:val="0"/>
        <w:overflowPunct w:val="0"/>
        <w:autoSpaceDE/>
        <w:autoSpaceDN/>
        <w:adjustRightInd/>
        <w:spacing w:line="267" w:lineRule="exact"/>
        <w:ind w:left="2520" w:right="720"/>
        <w:textAlignment w:val="baseline"/>
        <w:rPr>
          <w:rFonts w:ascii="Arial" w:hAnsi="Arial" w:cs="Arial"/>
          <w:sz w:val="22"/>
          <w:szCs w:val="22"/>
        </w:rPr>
      </w:pPr>
      <w:r>
        <w:rPr>
          <w:rFonts w:ascii="Arial" w:hAnsi="Arial" w:cs="Arial"/>
          <w:sz w:val="22"/>
          <w:szCs w:val="22"/>
        </w:rPr>
        <w:lastRenderedPageBreak/>
        <w:t>T is the total number of first Preference Votes in all voting papers;</w:t>
      </w:r>
    </w:p>
    <w:p w14:paraId="35698AC0" w14:textId="3B80381E" w:rsidR="00963100" w:rsidRDefault="00963100" w:rsidP="00963100">
      <w:pPr>
        <w:kinsoku w:val="0"/>
        <w:overflowPunct w:val="0"/>
        <w:autoSpaceDE/>
        <w:autoSpaceDN/>
        <w:adjustRightInd/>
        <w:spacing w:before="286" w:line="251" w:lineRule="exact"/>
        <w:ind w:left="2520"/>
        <w:textAlignment w:val="baseline"/>
        <w:rPr>
          <w:rFonts w:ascii="Arial" w:hAnsi="Arial" w:cs="Arial"/>
          <w:sz w:val="22"/>
          <w:szCs w:val="22"/>
        </w:rPr>
      </w:pPr>
      <w:r>
        <w:rPr>
          <w:rFonts w:ascii="Arial" w:hAnsi="Arial" w:cs="Arial"/>
          <w:sz w:val="22"/>
          <w:szCs w:val="22"/>
        </w:rPr>
        <w:t xml:space="preserve">N is the number of </w:t>
      </w:r>
      <w:r w:rsidR="00E75F69" w:rsidRPr="002B6C45">
        <w:rPr>
          <w:rFonts w:ascii="Arial" w:hAnsi="Arial" w:cs="Arial"/>
          <w:i/>
          <w:iCs/>
          <w:sz w:val="22"/>
          <w:szCs w:val="22"/>
        </w:rPr>
        <w:t>offshore transmission owner</w:t>
      </w:r>
      <w:r w:rsidR="00E75F69" w:rsidRPr="00132053">
        <w:rPr>
          <w:rFonts w:ascii="Arial" w:hAnsi="Arial" w:cs="Arial"/>
          <w:sz w:val="22"/>
          <w:szCs w:val="22"/>
        </w:rPr>
        <w:t>s’</w:t>
      </w:r>
      <w:r w:rsidR="00E75F69">
        <w:rPr>
          <w:rFonts w:ascii="Arial" w:hAnsi="Arial" w:cs="Arial"/>
          <w:sz w:val="22"/>
          <w:szCs w:val="22"/>
        </w:rPr>
        <w:t xml:space="preserve"> </w:t>
      </w:r>
      <w:r w:rsidR="00E75F69" w:rsidRPr="00AB5FE3">
        <w:rPr>
          <w:rFonts w:ascii="Arial" w:hAnsi="Arial" w:cs="Arial"/>
          <w:i/>
          <w:iCs/>
          <w:sz w:val="22"/>
          <w:szCs w:val="22"/>
        </w:rPr>
        <w:t>members</w:t>
      </w:r>
    </w:p>
    <w:p w14:paraId="2CFCAA10" w14:textId="2A878B7C" w:rsidR="00963100" w:rsidRDefault="00963100" w:rsidP="00963100">
      <w:pPr>
        <w:kinsoku w:val="0"/>
        <w:overflowPunct w:val="0"/>
        <w:autoSpaceDE/>
        <w:autoSpaceDN/>
        <w:adjustRightInd/>
        <w:spacing w:before="51" w:line="252" w:lineRule="exact"/>
        <w:ind w:left="2520"/>
        <w:textAlignment w:val="baseline"/>
        <w:rPr>
          <w:rFonts w:ascii="Arial" w:hAnsi="Arial" w:cs="Arial"/>
          <w:sz w:val="22"/>
          <w:szCs w:val="22"/>
        </w:rPr>
      </w:pPr>
      <w:r>
        <w:rPr>
          <w:rFonts w:ascii="Arial" w:hAnsi="Arial" w:cs="Arial"/>
          <w:sz w:val="22"/>
          <w:szCs w:val="22"/>
        </w:rPr>
        <w:t xml:space="preserve">and/or </w:t>
      </w:r>
      <w:r w:rsidR="00D669F4" w:rsidRPr="00D669F4">
        <w:rPr>
          <w:rFonts w:ascii="Arial" w:hAnsi="Arial" w:cs="Arial"/>
          <w:sz w:val="22"/>
          <w:szCs w:val="22"/>
        </w:rPr>
        <w:t>Alternate</w:t>
      </w:r>
      <w:r>
        <w:rPr>
          <w:rFonts w:ascii="Arial" w:hAnsi="Arial" w:cs="Arial"/>
          <w:sz w:val="22"/>
          <w:szCs w:val="22"/>
        </w:rPr>
        <w:t xml:space="preserve"> </w:t>
      </w:r>
      <w:r w:rsidR="00E75F69" w:rsidRPr="00AB5FE3">
        <w:rPr>
          <w:rFonts w:ascii="Arial" w:hAnsi="Arial" w:cs="Arial"/>
          <w:i/>
          <w:iCs/>
          <w:sz w:val="22"/>
          <w:szCs w:val="22"/>
        </w:rPr>
        <w:t>members</w:t>
      </w:r>
      <w:r w:rsidR="00E75F69" w:rsidRPr="00207ADC">
        <w:rPr>
          <w:rFonts w:ascii="Arial" w:hAnsi="Arial" w:cs="Arial"/>
          <w:b/>
          <w:bCs/>
          <w:sz w:val="22"/>
          <w:szCs w:val="22"/>
        </w:rPr>
        <w:t xml:space="preserve"> </w:t>
      </w:r>
      <w:r>
        <w:rPr>
          <w:rFonts w:ascii="Arial" w:hAnsi="Arial" w:cs="Arial"/>
          <w:sz w:val="22"/>
          <w:szCs w:val="22"/>
        </w:rPr>
        <w:t>to be elected.</w:t>
      </w:r>
    </w:p>
    <w:p w14:paraId="638025C3" w14:textId="6C9097B9" w:rsidR="00963100" w:rsidRDefault="00820A4E" w:rsidP="007772EC">
      <w:pPr>
        <w:tabs>
          <w:tab w:val="decimal" w:pos="1656"/>
          <w:tab w:val="left" w:pos="2232"/>
        </w:tabs>
        <w:kinsoku w:val="0"/>
        <w:overflowPunct w:val="0"/>
        <w:autoSpaceDE/>
        <w:autoSpaceDN/>
        <w:adjustRightInd/>
        <w:spacing w:before="286" w:line="252" w:lineRule="exact"/>
        <w:ind w:left="1701" w:hanging="1134"/>
        <w:jc w:val="both"/>
        <w:textAlignment w:val="baseline"/>
        <w:rPr>
          <w:rFonts w:ascii="Arial" w:hAnsi="Arial" w:cs="Arial"/>
          <w:sz w:val="22"/>
          <w:szCs w:val="22"/>
        </w:rPr>
      </w:pPr>
      <w:r w:rsidRPr="00820A4E">
        <w:rPr>
          <w:rFonts w:ascii="Arial" w:hAnsi="Arial" w:cs="Arial"/>
          <w:spacing w:val="-1"/>
          <w:sz w:val="22"/>
          <w:szCs w:val="22"/>
        </w:rPr>
        <w:t>J.</w:t>
      </w:r>
      <w:r w:rsidR="00963100">
        <w:rPr>
          <w:rFonts w:ascii="Arial" w:hAnsi="Arial" w:cs="Arial"/>
          <w:spacing w:val="-1"/>
          <w:sz w:val="22"/>
          <w:szCs w:val="22"/>
        </w:rPr>
        <w:t>A1.3.3.2</w:t>
      </w:r>
      <w:r w:rsidR="00963100">
        <w:rPr>
          <w:rFonts w:ascii="Arial" w:hAnsi="Arial" w:cs="Arial"/>
          <w:spacing w:val="-1"/>
          <w:sz w:val="22"/>
          <w:szCs w:val="22"/>
        </w:rPr>
        <w:tab/>
      </w:r>
      <w:r w:rsidR="00E75F69">
        <w:rPr>
          <w:rFonts w:ascii="Arial" w:hAnsi="Arial" w:cs="Arial"/>
          <w:spacing w:val="-1"/>
          <w:sz w:val="22"/>
          <w:szCs w:val="22"/>
        </w:rPr>
        <w:tab/>
      </w:r>
      <w:r w:rsidR="00963100">
        <w:rPr>
          <w:rFonts w:ascii="Arial" w:hAnsi="Arial" w:cs="Arial"/>
          <w:spacing w:val="-1"/>
          <w:sz w:val="22"/>
          <w:szCs w:val="22"/>
        </w:rPr>
        <w:t>If the number of first Preference Votes allocated to any candidate is</w:t>
      </w:r>
      <w:r w:rsidR="00132053">
        <w:rPr>
          <w:rFonts w:ascii="Arial" w:hAnsi="Arial" w:cs="Arial"/>
          <w:spacing w:val="-1"/>
          <w:sz w:val="22"/>
          <w:szCs w:val="22"/>
        </w:rPr>
        <w:t xml:space="preserve"> </w:t>
      </w:r>
      <w:r w:rsidR="00963100">
        <w:rPr>
          <w:rFonts w:ascii="Arial" w:hAnsi="Arial" w:cs="Arial"/>
          <w:sz w:val="22"/>
          <w:szCs w:val="22"/>
        </w:rPr>
        <w:t>equal to or greater than the first round qualifying total, that candidate shall be elected.</w:t>
      </w:r>
    </w:p>
    <w:p w14:paraId="46359BF5" w14:textId="44D02DE2"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5"/>
          <w:sz w:val="23"/>
          <w:szCs w:val="23"/>
        </w:rPr>
      </w:pPr>
      <w:r w:rsidRPr="00820A4E">
        <w:rPr>
          <w:rFonts w:ascii="Arial" w:hAnsi="Arial" w:cs="Arial"/>
          <w:spacing w:val="5"/>
          <w:sz w:val="22"/>
          <w:szCs w:val="22"/>
        </w:rPr>
        <w:t>J.</w:t>
      </w:r>
      <w:r w:rsidR="00963100">
        <w:rPr>
          <w:rFonts w:ascii="Arial" w:hAnsi="Arial" w:cs="Arial"/>
          <w:spacing w:val="5"/>
          <w:sz w:val="22"/>
          <w:szCs w:val="22"/>
        </w:rPr>
        <w:t xml:space="preserve">A1.3.4 </w:t>
      </w:r>
      <w:r w:rsidR="00963100">
        <w:rPr>
          <w:rFonts w:ascii="Arial" w:hAnsi="Arial" w:cs="Arial"/>
          <w:b/>
          <w:bCs/>
          <w:spacing w:val="5"/>
          <w:sz w:val="23"/>
          <w:szCs w:val="23"/>
        </w:rPr>
        <w:t>Second voting round</w:t>
      </w:r>
    </w:p>
    <w:p w14:paraId="11ACD1FC" w14:textId="31493833" w:rsidR="00963100" w:rsidRDefault="00820A4E" w:rsidP="007772EC">
      <w:pPr>
        <w:tabs>
          <w:tab w:val="decimal" w:pos="1656"/>
          <w:tab w:val="left" w:pos="2232"/>
        </w:tabs>
        <w:kinsoku w:val="0"/>
        <w:overflowPunct w:val="0"/>
        <w:autoSpaceDE/>
        <w:autoSpaceDN/>
        <w:adjustRightInd/>
        <w:spacing w:before="280" w:line="252" w:lineRule="exact"/>
        <w:ind w:left="1134"/>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A1.3.4.1</w:t>
      </w:r>
      <w:r w:rsidR="00963100">
        <w:rPr>
          <w:rFonts w:ascii="Arial" w:hAnsi="Arial" w:cs="Arial"/>
          <w:spacing w:val="-2"/>
          <w:sz w:val="22"/>
          <w:szCs w:val="22"/>
        </w:rPr>
        <w:tab/>
        <w:t>In the second voting round:</w:t>
      </w:r>
    </w:p>
    <w:p w14:paraId="2E006B11" w14:textId="77777777" w:rsidR="00963100" w:rsidRDefault="00963100" w:rsidP="00963100">
      <w:pPr>
        <w:numPr>
          <w:ilvl w:val="0"/>
          <w:numId w:val="95"/>
        </w:numPr>
        <w:kinsoku w:val="0"/>
        <w:overflowPunct w:val="0"/>
        <w:autoSpaceDE/>
        <w:autoSpaceDN/>
        <w:adjustRightInd/>
        <w:spacing w:before="225" w:line="303" w:lineRule="exact"/>
        <w:ind w:right="360"/>
        <w:textAlignment w:val="baseline"/>
        <w:rPr>
          <w:rFonts w:ascii="Arial" w:hAnsi="Arial" w:cs="Arial"/>
          <w:sz w:val="22"/>
          <w:szCs w:val="22"/>
        </w:rPr>
      </w:pPr>
      <w:r>
        <w:rPr>
          <w:rFonts w:ascii="Arial" w:hAnsi="Arial" w:cs="Arial"/>
          <w:sz w:val="22"/>
          <w:szCs w:val="22"/>
        </w:rPr>
        <w:t>the remaining candidates are those which were not elected in the first voting round;</w:t>
      </w:r>
    </w:p>
    <w:p w14:paraId="61183FB1" w14:textId="77777777" w:rsidR="00963100" w:rsidRDefault="00963100" w:rsidP="00963100">
      <w:pPr>
        <w:numPr>
          <w:ilvl w:val="0"/>
          <w:numId w:val="95"/>
        </w:numPr>
        <w:kinsoku w:val="0"/>
        <w:overflowPunct w:val="0"/>
        <w:autoSpaceDE/>
        <w:autoSpaceDN/>
        <w:adjustRightInd/>
        <w:spacing w:before="237" w:line="300" w:lineRule="exact"/>
        <w:ind w:right="216"/>
        <w:textAlignment w:val="baseline"/>
        <w:rPr>
          <w:rFonts w:ascii="Arial" w:hAnsi="Arial" w:cs="Arial"/>
          <w:sz w:val="22"/>
          <w:szCs w:val="22"/>
        </w:rPr>
      </w:pPr>
      <w:r>
        <w:rPr>
          <w:rFonts w:ascii="Arial" w:hAnsi="Arial" w:cs="Arial"/>
          <w:sz w:val="22"/>
          <w:szCs w:val="22"/>
        </w:rPr>
        <w:t>the remaining voting papers are voting papers other than those under which the first Preference Votes were for candidates elected in the first voting round;</w:t>
      </w:r>
    </w:p>
    <w:p w14:paraId="7A50654E" w14:textId="77777777" w:rsidR="00963100" w:rsidRDefault="00963100" w:rsidP="00963100">
      <w:pPr>
        <w:numPr>
          <w:ilvl w:val="0"/>
          <w:numId w:val="95"/>
        </w:numPr>
        <w:kinsoku w:val="0"/>
        <w:overflowPunct w:val="0"/>
        <w:autoSpaceDE/>
        <w:autoSpaceDN/>
        <w:adjustRightInd/>
        <w:spacing w:before="243" w:line="300" w:lineRule="exact"/>
        <w:ind w:right="216"/>
        <w:textAlignment w:val="baseline"/>
        <w:rPr>
          <w:rFonts w:ascii="Arial" w:hAnsi="Arial" w:cs="Arial"/>
          <w:sz w:val="22"/>
          <w:szCs w:val="22"/>
        </w:rPr>
      </w:pPr>
      <w:r>
        <w:rPr>
          <w:rFonts w:ascii="Arial" w:hAnsi="Arial" w:cs="Arial"/>
          <w:sz w:val="22"/>
          <w:szCs w:val="22"/>
        </w:rPr>
        <w:t>the number of first and second Preference Votes allocated under all remaining voting papers to each remaining candidate shall be determined;</w:t>
      </w:r>
    </w:p>
    <w:p w14:paraId="794B52C6" w14:textId="77777777" w:rsidR="00963100" w:rsidRDefault="00963100" w:rsidP="00963100">
      <w:pPr>
        <w:numPr>
          <w:ilvl w:val="0"/>
          <w:numId w:val="95"/>
        </w:numPr>
        <w:kinsoku w:val="0"/>
        <w:overflowPunct w:val="0"/>
        <w:autoSpaceDE/>
        <w:autoSpaceDN/>
        <w:adjustRightInd/>
        <w:spacing w:line="516" w:lineRule="exact"/>
        <w:ind w:right="2664"/>
        <w:textAlignment w:val="baseline"/>
        <w:rPr>
          <w:rFonts w:ascii="Arial" w:hAnsi="Arial" w:cs="Arial"/>
          <w:sz w:val="22"/>
          <w:szCs w:val="22"/>
        </w:rPr>
      </w:pPr>
      <w:r>
        <w:rPr>
          <w:rFonts w:ascii="Arial" w:hAnsi="Arial" w:cs="Arial"/>
          <w:sz w:val="22"/>
          <w:szCs w:val="22"/>
        </w:rPr>
        <w:t>the second round qualifying total shall be ( T' / N' ) + 1</w:t>
      </w:r>
    </w:p>
    <w:p w14:paraId="59B3766E"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2"/>
          <w:sz w:val="22"/>
          <w:szCs w:val="22"/>
        </w:rPr>
      </w:pPr>
      <w:r>
        <w:rPr>
          <w:rFonts w:ascii="Arial" w:hAnsi="Arial" w:cs="Arial"/>
          <w:spacing w:val="12"/>
          <w:sz w:val="22"/>
          <w:szCs w:val="22"/>
        </w:rPr>
        <w:t>Where</w:t>
      </w:r>
    </w:p>
    <w:p w14:paraId="54D34795" w14:textId="77777777" w:rsidR="00963100" w:rsidRDefault="00963100" w:rsidP="00963100">
      <w:pPr>
        <w:kinsoku w:val="0"/>
        <w:overflowPunct w:val="0"/>
        <w:autoSpaceDE/>
        <w:autoSpaceDN/>
        <w:adjustRightInd/>
        <w:spacing w:before="231" w:line="302" w:lineRule="exact"/>
        <w:ind w:left="2520" w:right="360"/>
        <w:textAlignment w:val="baseline"/>
        <w:rPr>
          <w:rFonts w:ascii="Arial" w:hAnsi="Arial" w:cs="Arial"/>
          <w:spacing w:val="-2"/>
          <w:sz w:val="22"/>
          <w:szCs w:val="22"/>
        </w:rPr>
      </w:pPr>
      <w:r>
        <w:rPr>
          <w:rFonts w:ascii="Arial" w:hAnsi="Arial" w:cs="Arial"/>
          <w:spacing w:val="-2"/>
          <w:sz w:val="22"/>
          <w:szCs w:val="22"/>
        </w:rPr>
        <w:t>T' is the total number of first Preference Votes and second Preference Votes allocated under all remaining voting papers;</w:t>
      </w:r>
    </w:p>
    <w:p w14:paraId="486DEF01" w14:textId="61747538" w:rsidR="00963100" w:rsidRDefault="00963100" w:rsidP="00963100">
      <w:pPr>
        <w:kinsoku w:val="0"/>
        <w:overflowPunct w:val="0"/>
        <w:autoSpaceDE/>
        <w:autoSpaceDN/>
        <w:adjustRightInd/>
        <w:spacing w:before="236" w:line="302" w:lineRule="exact"/>
        <w:ind w:left="2520" w:right="936"/>
        <w:textAlignment w:val="baseline"/>
        <w:rPr>
          <w:rFonts w:ascii="Arial" w:hAnsi="Arial" w:cs="Arial"/>
          <w:spacing w:val="-2"/>
          <w:sz w:val="22"/>
          <w:szCs w:val="22"/>
        </w:rPr>
      </w:pPr>
      <w:r>
        <w:rPr>
          <w:rFonts w:ascii="Arial" w:hAnsi="Arial" w:cs="Arial"/>
          <w:spacing w:val="-2"/>
          <w:sz w:val="22"/>
          <w:szCs w:val="22"/>
        </w:rPr>
        <w:t xml:space="preserve">N' is the number of </w:t>
      </w:r>
      <w:r w:rsidR="00E75F69" w:rsidRPr="00AB5FE3">
        <w:rPr>
          <w:rFonts w:ascii="Arial" w:hAnsi="Arial" w:cs="Arial"/>
          <w:i/>
          <w:iCs/>
          <w:spacing w:val="-2"/>
          <w:sz w:val="22"/>
          <w:szCs w:val="22"/>
        </w:rPr>
        <w:t>members</w:t>
      </w:r>
      <w:r w:rsidR="00E75F69">
        <w:rPr>
          <w:rFonts w:ascii="Arial" w:hAnsi="Arial" w:cs="Arial"/>
          <w:spacing w:val="-2"/>
          <w:sz w:val="22"/>
          <w:szCs w:val="22"/>
        </w:rPr>
        <w:t xml:space="preserve"> </w:t>
      </w:r>
      <w:r>
        <w:rPr>
          <w:rFonts w:ascii="Arial" w:hAnsi="Arial" w:cs="Arial"/>
          <w:spacing w:val="-2"/>
          <w:sz w:val="22"/>
          <w:szCs w:val="22"/>
        </w:rPr>
        <w:t xml:space="preserve">and/or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E75F69" w:rsidRPr="00AB5FE3">
        <w:rPr>
          <w:rFonts w:ascii="Arial" w:hAnsi="Arial" w:cs="Arial"/>
          <w:i/>
          <w:iCs/>
          <w:spacing w:val="-2"/>
          <w:sz w:val="22"/>
          <w:szCs w:val="22"/>
        </w:rPr>
        <w:t>members</w:t>
      </w:r>
      <w:r w:rsidRPr="00207ADC">
        <w:rPr>
          <w:rFonts w:ascii="Arial" w:hAnsi="Arial" w:cs="Arial"/>
          <w:b/>
          <w:bCs/>
          <w:spacing w:val="-2"/>
          <w:sz w:val="22"/>
          <w:szCs w:val="22"/>
        </w:rPr>
        <w:t xml:space="preserve"> </w:t>
      </w:r>
      <w:r>
        <w:rPr>
          <w:rFonts w:ascii="Arial" w:hAnsi="Arial" w:cs="Arial"/>
          <w:spacing w:val="-2"/>
          <w:sz w:val="22"/>
          <w:szCs w:val="22"/>
        </w:rPr>
        <w:t>remaining to be elected after the first voting round.</w:t>
      </w:r>
    </w:p>
    <w:p w14:paraId="336F1C23" w14:textId="6EAB9E8A" w:rsidR="00963100" w:rsidRDefault="00820A4E" w:rsidP="007772EC">
      <w:pPr>
        <w:tabs>
          <w:tab w:val="decimal" w:pos="1656"/>
          <w:tab w:val="left" w:pos="2232"/>
        </w:tabs>
        <w:kinsoku w:val="0"/>
        <w:overflowPunct w:val="0"/>
        <w:autoSpaceDE/>
        <w:autoSpaceDN/>
        <w:adjustRightInd/>
        <w:spacing w:before="286" w:line="252" w:lineRule="exact"/>
        <w:ind w:left="2268"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A1.3.4.2</w:t>
      </w:r>
      <w:r w:rsidR="00963100">
        <w:rPr>
          <w:rFonts w:ascii="Arial" w:hAnsi="Arial" w:cs="Arial"/>
          <w:sz w:val="22"/>
          <w:szCs w:val="22"/>
        </w:rPr>
        <w:tab/>
        <w:t>If the number of first and second Preference Votes allocated to any</w:t>
      </w:r>
      <w:r w:rsidR="00132053">
        <w:rPr>
          <w:rFonts w:ascii="Arial" w:hAnsi="Arial" w:cs="Arial"/>
          <w:sz w:val="22"/>
          <w:szCs w:val="22"/>
        </w:rPr>
        <w:t xml:space="preserve"> </w:t>
      </w:r>
      <w:r w:rsidR="00963100">
        <w:rPr>
          <w:rFonts w:ascii="Arial" w:hAnsi="Arial" w:cs="Arial"/>
          <w:sz w:val="22"/>
          <w:szCs w:val="22"/>
        </w:rPr>
        <w:t>remaining candidate is equal to or greater than the second round qualifying total, that candidate shall be elected.</w:t>
      </w:r>
    </w:p>
    <w:p w14:paraId="48972D7A" w14:textId="13F95BBB"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A1.3.5 </w:t>
      </w:r>
      <w:r w:rsidR="00963100">
        <w:rPr>
          <w:rFonts w:ascii="Arial" w:hAnsi="Arial" w:cs="Arial"/>
          <w:b/>
          <w:bCs/>
          <w:spacing w:val="6"/>
          <w:sz w:val="23"/>
          <w:szCs w:val="23"/>
        </w:rPr>
        <w:t>Third voting round</w:t>
      </w:r>
    </w:p>
    <w:p w14:paraId="6AB87516" w14:textId="36AC8A3D"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r>
      <w:r w:rsidR="00820A4E" w:rsidRPr="00820A4E">
        <w:rPr>
          <w:rFonts w:ascii="Arial" w:hAnsi="Arial" w:cs="Arial"/>
          <w:spacing w:val="-2"/>
          <w:sz w:val="22"/>
          <w:szCs w:val="22"/>
        </w:rPr>
        <w:t>J.</w:t>
      </w:r>
      <w:r>
        <w:rPr>
          <w:rFonts w:ascii="Arial" w:hAnsi="Arial" w:cs="Arial"/>
          <w:spacing w:val="-2"/>
          <w:sz w:val="22"/>
          <w:szCs w:val="22"/>
        </w:rPr>
        <w:t>A1.3.5.1</w:t>
      </w:r>
      <w:r>
        <w:rPr>
          <w:rFonts w:ascii="Arial" w:hAnsi="Arial" w:cs="Arial"/>
          <w:spacing w:val="-2"/>
          <w:sz w:val="22"/>
          <w:szCs w:val="22"/>
        </w:rPr>
        <w:tab/>
        <w:t>In the third voting round:</w:t>
      </w:r>
    </w:p>
    <w:p w14:paraId="4170D00B" w14:textId="77777777" w:rsidR="00963100" w:rsidRDefault="00963100"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r>
        <w:rPr>
          <w:rFonts w:ascii="Arial" w:hAnsi="Arial" w:cs="Arial"/>
          <w:sz w:val="22"/>
          <w:szCs w:val="22"/>
        </w:rPr>
        <w:t>(a) the remaining candidates are those which were not elected in the first or second voting rounds;</w:t>
      </w:r>
    </w:p>
    <w:p w14:paraId="3E1A2F78" w14:textId="77777777" w:rsidR="00132053" w:rsidRDefault="00132053"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p>
    <w:p w14:paraId="6FA54AF9" w14:textId="4415BFCB" w:rsidR="00963100" w:rsidRDefault="00963100" w:rsidP="00963100">
      <w:pPr>
        <w:numPr>
          <w:ilvl w:val="0"/>
          <w:numId w:val="96"/>
        </w:numPr>
        <w:kinsoku w:val="0"/>
        <w:overflowPunct w:val="0"/>
        <w:autoSpaceDE/>
        <w:autoSpaceDN/>
        <w:adjustRightInd/>
        <w:spacing w:line="279" w:lineRule="exact"/>
        <w:jc w:val="both"/>
        <w:textAlignment w:val="baseline"/>
        <w:rPr>
          <w:rFonts w:ascii="Arial" w:hAnsi="Arial" w:cs="Arial"/>
          <w:sz w:val="22"/>
          <w:szCs w:val="22"/>
        </w:rPr>
      </w:pPr>
      <w:r>
        <w:rPr>
          <w:rFonts w:ascii="Arial" w:hAnsi="Arial" w:cs="Arial"/>
          <w:sz w:val="22"/>
          <w:szCs w:val="22"/>
        </w:rPr>
        <w:lastRenderedPageBreak/>
        <w:t>the remaining voting papers are voting papers other than those under which the first or second Preference Votes were for candidates elected in the first or second voting rounds;</w:t>
      </w:r>
    </w:p>
    <w:p w14:paraId="333A3548" w14:textId="77777777" w:rsidR="00963100" w:rsidRDefault="00963100" w:rsidP="00963100">
      <w:pPr>
        <w:numPr>
          <w:ilvl w:val="0"/>
          <w:numId w:val="96"/>
        </w:numPr>
        <w:kinsoku w:val="0"/>
        <w:overflowPunct w:val="0"/>
        <w:autoSpaceDE/>
        <w:autoSpaceDN/>
        <w:adjustRightInd/>
        <w:spacing w:before="233" w:line="300" w:lineRule="exact"/>
        <w:jc w:val="both"/>
        <w:textAlignment w:val="baseline"/>
        <w:rPr>
          <w:rFonts w:ascii="Arial" w:hAnsi="Arial" w:cs="Arial"/>
          <w:sz w:val="22"/>
          <w:szCs w:val="22"/>
        </w:rPr>
      </w:pPr>
      <w:r>
        <w:rPr>
          <w:rFonts w:ascii="Arial" w:hAnsi="Arial" w:cs="Arial"/>
          <w:sz w:val="22"/>
          <w:szCs w:val="22"/>
        </w:rPr>
        <w:t>the number of first, second and third Preference Votes allocated under all remaining voting papers to each remaining candidate shall be determined;</w:t>
      </w:r>
    </w:p>
    <w:p w14:paraId="5B1AEAB0" w14:textId="77777777" w:rsidR="00963100" w:rsidRDefault="00963100" w:rsidP="00963100">
      <w:pPr>
        <w:numPr>
          <w:ilvl w:val="0"/>
          <w:numId w:val="96"/>
        </w:numPr>
        <w:kinsoku w:val="0"/>
        <w:overflowPunct w:val="0"/>
        <w:autoSpaceDE/>
        <w:autoSpaceDN/>
        <w:adjustRightInd/>
        <w:spacing w:line="516" w:lineRule="exact"/>
        <w:ind w:right="2808"/>
        <w:textAlignment w:val="baseline"/>
        <w:rPr>
          <w:rFonts w:ascii="Arial" w:hAnsi="Arial" w:cs="Arial"/>
          <w:sz w:val="22"/>
          <w:szCs w:val="22"/>
        </w:rPr>
      </w:pPr>
      <w:r>
        <w:rPr>
          <w:rFonts w:ascii="Arial" w:hAnsi="Arial" w:cs="Arial"/>
          <w:sz w:val="22"/>
          <w:szCs w:val="22"/>
        </w:rPr>
        <w:t>the third round qualifying total shall be ( T" / N" ) + 1</w:t>
      </w:r>
    </w:p>
    <w:p w14:paraId="32AA527B"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1"/>
          <w:sz w:val="22"/>
          <w:szCs w:val="22"/>
        </w:rPr>
      </w:pPr>
      <w:r>
        <w:rPr>
          <w:rFonts w:ascii="Arial" w:hAnsi="Arial" w:cs="Arial"/>
          <w:spacing w:val="11"/>
          <w:sz w:val="22"/>
          <w:szCs w:val="22"/>
        </w:rPr>
        <w:t>Where</w:t>
      </w:r>
    </w:p>
    <w:p w14:paraId="4B2B0BC7" w14:textId="77777777" w:rsidR="00963100" w:rsidRDefault="00963100" w:rsidP="00963100">
      <w:pPr>
        <w:kinsoku w:val="0"/>
        <w:overflowPunct w:val="0"/>
        <w:autoSpaceDE/>
        <w:autoSpaceDN/>
        <w:adjustRightInd/>
        <w:spacing w:before="233" w:line="300" w:lineRule="exact"/>
        <w:ind w:left="2520"/>
        <w:jc w:val="both"/>
        <w:textAlignment w:val="baseline"/>
        <w:rPr>
          <w:rFonts w:ascii="Arial" w:hAnsi="Arial" w:cs="Arial"/>
          <w:sz w:val="22"/>
          <w:szCs w:val="22"/>
        </w:rPr>
      </w:pPr>
      <w:r>
        <w:rPr>
          <w:rFonts w:ascii="Arial" w:hAnsi="Arial" w:cs="Arial"/>
          <w:sz w:val="22"/>
          <w:szCs w:val="22"/>
        </w:rPr>
        <w:t>T" is the total number of first Preference Votes, second Preference Votes and third Preference Votes allocated under all remaining voting papers;</w:t>
      </w:r>
    </w:p>
    <w:p w14:paraId="4D6FBBFE" w14:textId="177A0168" w:rsidR="00963100" w:rsidRDefault="00963100" w:rsidP="00963100">
      <w:pPr>
        <w:kinsoku w:val="0"/>
        <w:overflowPunct w:val="0"/>
        <w:autoSpaceDE/>
        <w:autoSpaceDN/>
        <w:adjustRightInd/>
        <w:spacing w:before="246" w:line="297" w:lineRule="exact"/>
        <w:ind w:left="2520"/>
        <w:jc w:val="both"/>
        <w:textAlignment w:val="baseline"/>
        <w:rPr>
          <w:rFonts w:ascii="Arial" w:hAnsi="Arial" w:cs="Arial"/>
          <w:sz w:val="22"/>
          <w:szCs w:val="22"/>
        </w:rPr>
      </w:pPr>
      <w:r>
        <w:rPr>
          <w:rFonts w:ascii="Arial" w:hAnsi="Arial" w:cs="Arial"/>
          <w:sz w:val="22"/>
          <w:szCs w:val="22"/>
        </w:rPr>
        <w:t xml:space="preserve">N" is the number of </w:t>
      </w:r>
      <w:r w:rsidR="00E9416E" w:rsidRPr="00AB5FE3">
        <w:rPr>
          <w:rFonts w:ascii="Arial" w:hAnsi="Arial" w:cs="Arial"/>
          <w:i/>
          <w:iCs/>
          <w:sz w:val="22"/>
          <w:szCs w:val="22"/>
        </w:rPr>
        <w:t>members</w:t>
      </w:r>
      <w:r w:rsidR="00E9416E">
        <w:rPr>
          <w:rFonts w:ascii="Arial" w:hAnsi="Arial" w:cs="Arial"/>
          <w:sz w:val="22"/>
          <w:szCs w:val="22"/>
        </w:rPr>
        <w:t xml:space="preserve"> </w:t>
      </w:r>
      <w:r>
        <w:rPr>
          <w:rFonts w:ascii="Arial" w:hAnsi="Arial" w:cs="Arial"/>
          <w:sz w:val="22"/>
          <w:szCs w:val="22"/>
        </w:rPr>
        <w:t>remaining to be elected after the first and second voting rounds.</w:t>
      </w:r>
    </w:p>
    <w:p w14:paraId="528BCBED" w14:textId="7A0B9C29" w:rsidR="00963100" w:rsidRDefault="00820A4E" w:rsidP="00963100">
      <w:pPr>
        <w:tabs>
          <w:tab w:val="left" w:pos="2232"/>
        </w:tabs>
        <w:kinsoku w:val="0"/>
        <w:overflowPunct w:val="0"/>
        <w:autoSpaceDE/>
        <w:autoSpaceDN/>
        <w:adjustRightInd/>
        <w:spacing w:before="295" w:line="252" w:lineRule="exact"/>
        <w:ind w:left="1080"/>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A1.3.5.2</w:t>
      </w:r>
      <w:r w:rsidR="00963100">
        <w:rPr>
          <w:rFonts w:ascii="Arial" w:hAnsi="Arial" w:cs="Arial"/>
          <w:sz w:val="22"/>
          <w:szCs w:val="22"/>
        </w:rPr>
        <w:tab/>
        <w:t>If the number of first, second and third Preference Votes allocated</w:t>
      </w:r>
    </w:p>
    <w:p w14:paraId="581B15F8" w14:textId="77777777"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to any remaining candidate is equal to or greater than the third round qualifying total, that candidate shall be elected.</w:t>
      </w:r>
    </w:p>
    <w:p w14:paraId="2226A0E4" w14:textId="7B992F01" w:rsidR="00963100" w:rsidRDefault="00820A4E" w:rsidP="00963100">
      <w:pPr>
        <w:tabs>
          <w:tab w:val="left" w:pos="1080"/>
        </w:tabs>
        <w:kinsoku w:val="0"/>
        <w:overflowPunct w:val="0"/>
        <w:autoSpaceDE/>
        <w:autoSpaceDN/>
        <w:adjustRightInd/>
        <w:spacing w:before="288" w:line="260" w:lineRule="exact"/>
        <w:textAlignment w:val="baseline"/>
        <w:rPr>
          <w:rFonts w:ascii="Arial" w:hAnsi="Arial" w:cs="Arial"/>
          <w:b/>
          <w:bCs/>
          <w:spacing w:val="-1"/>
          <w:sz w:val="23"/>
          <w:szCs w:val="23"/>
        </w:rPr>
      </w:pPr>
      <w:r w:rsidRPr="00820A4E">
        <w:rPr>
          <w:rFonts w:ascii="Arial" w:hAnsi="Arial" w:cs="Arial"/>
          <w:spacing w:val="-1"/>
          <w:sz w:val="22"/>
          <w:szCs w:val="22"/>
        </w:rPr>
        <w:t>J.</w:t>
      </w:r>
      <w:r w:rsidR="00963100">
        <w:rPr>
          <w:rFonts w:ascii="Arial" w:hAnsi="Arial" w:cs="Arial"/>
          <w:spacing w:val="-1"/>
          <w:sz w:val="22"/>
          <w:szCs w:val="22"/>
        </w:rPr>
        <w:t>A1.3.6</w:t>
      </w:r>
      <w:r w:rsidR="00963100">
        <w:rPr>
          <w:rFonts w:ascii="Arial" w:hAnsi="Arial" w:cs="Arial"/>
          <w:spacing w:val="-1"/>
          <w:sz w:val="22"/>
          <w:szCs w:val="22"/>
        </w:rPr>
        <w:tab/>
      </w:r>
      <w:r w:rsidR="00963100">
        <w:rPr>
          <w:rFonts w:ascii="Arial" w:hAnsi="Arial" w:cs="Arial"/>
          <w:b/>
          <w:bCs/>
          <w:spacing w:val="-1"/>
          <w:sz w:val="23"/>
          <w:szCs w:val="23"/>
        </w:rPr>
        <w:t>Further provisions</w:t>
      </w:r>
    </w:p>
    <w:p w14:paraId="3EF6FD7B" w14:textId="69BFD9D8" w:rsidR="00963100" w:rsidRDefault="00820A4E" w:rsidP="00963100">
      <w:pPr>
        <w:tabs>
          <w:tab w:val="left" w:pos="2232"/>
        </w:tabs>
        <w:kinsoku w:val="0"/>
        <w:overflowPunct w:val="0"/>
        <w:autoSpaceDE/>
        <w:autoSpaceDN/>
        <w:adjustRightInd/>
        <w:spacing w:before="289" w:line="252" w:lineRule="exact"/>
        <w:ind w:left="1080"/>
        <w:textAlignment w:val="baseline"/>
        <w:rPr>
          <w:rFonts w:ascii="Arial" w:hAnsi="Arial" w:cs="Arial"/>
          <w:spacing w:val="1"/>
          <w:sz w:val="22"/>
          <w:szCs w:val="22"/>
        </w:rPr>
      </w:pPr>
      <w:r w:rsidRPr="00820A4E">
        <w:rPr>
          <w:rFonts w:ascii="Arial" w:hAnsi="Arial" w:cs="Arial"/>
          <w:spacing w:val="1"/>
          <w:sz w:val="22"/>
          <w:szCs w:val="22"/>
        </w:rPr>
        <w:t>J.</w:t>
      </w:r>
      <w:r w:rsidR="00963100">
        <w:rPr>
          <w:rFonts w:ascii="Arial" w:hAnsi="Arial" w:cs="Arial"/>
          <w:spacing w:val="1"/>
          <w:sz w:val="22"/>
          <w:szCs w:val="22"/>
        </w:rPr>
        <w:t>A1.3.6.1</w:t>
      </w:r>
      <w:r w:rsidR="00963100">
        <w:rPr>
          <w:rFonts w:ascii="Arial" w:hAnsi="Arial" w:cs="Arial"/>
          <w:spacing w:val="1"/>
          <w:sz w:val="22"/>
          <w:szCs w:val="22"/>
        </w:rPr>
        <w:tab/>
        <w:t>If after any voting round the number of candidates achieving the</w:t>
      </w:r>
    </w:p>
    <w:p w14:paraId="2467296F" w14:textId="66ACCFCE"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r w:rsidR="00E9416E" w:rsidRPr="001769E4">
        <w:rPr>
          <w:rFonts w:ascii="Arial" w:hAnsi="Arial" w:cs="Arial"/>
          <w:i/>
          <w:iCs/>
          <w:sz w:val="22"/>
          <w:szCs w:val="22"/>
        </w:rPr>
        <w:t>member</w:t>
      </w:r>
      <w:r w:rsidRPr="007772EC">
        <w:rPr>
          <w:rFonts w:ascii="Arial" w:hAnsi="Arial" w:cs="Arial"/>
          <w:sz w:val="22"/>
          <w:szCs w:val="22"/>
        </w:rPr>
        <w:t>(s</w:t>
      </w:r>
      <w:r>
        <w:rPr>
          <w:rFonts w:ascii="Arial" w:hAnsi="Arial" w:cs="Arial"/>
          <w:sz w:val="22"/>
          <w:szCs w:val="22"/>
        </w:rPr>
        <w:t xml:space="preserve">) or </w:t>
      </w:r>
      <w:r w:rsidR="00D669F4" w:rsidRPr="00D669F4">
        <w:rPr>
          <w:rFonts w:ascii="Arial" w:hAnsi="Arial" w:cs="Arial"/>
          <w:sz w:val="22"/>
          <w:szCs w:val="22"/>
        </w:rPr>
        <w:t>Alternate</w:t>
      </w:r>
      <w:r>
        <w:rPr>
          <w:rFonts w:ascii="Arial" w:hAnsi="Arial" w:cs="Arial"/>
          <w:sz w:val="22"/>
          <w:szCs w:val="22"/>
        </w:rPr>
        <w:t xml:space="preserve"> </w:t>
      </w:r>
      <w:r w:rsidR="00E9416E" w:rsidRPr="001769E4">
        <w:rPr>
          <w:rFonts w:ascii="Arial" w:hAnsi="Arial" w:cs="Arial"/>
          <w:i/>
          <w:iCs/>
          <w:sz w:val="22"/>
          <w:szCs w:val="22"/>
        </w:rPr>
        <w:t>member</w:t>
      </w:r>
      <w:r w:rsidRPr="007772EC">
        <w:rPr>
          <w:rFonts w:ascii="Arial" w:hAnsi="Arial" w:cs="Arial"/>
          <w:i/>
          <w:iCs/>
          <w:sz w:val="22"/>
          <w:szCs w:val="22"/>
        </w:rPr>
        <w:t>(s)</w:t>
      </w:r>
      <w:r>
        <w:rPr>
          <w:rFonts w:ascii="Arial" w:hAnsi="Arial" w:cs="Arial"/>
          <w:sz w:val="22"/>
          <w:szCs w:val="22"/>
        </w:rPr>
        <w:t xml:space="preserve"> remain to be elected the following tie-break provisions shall apply between the remaining candidates:</w:t>
      </w:r>
    </w:p>
    <w:p w14:paraId="24AD4152" w14:textId="77777777" w:rsidR="00963100" w:rsidRDefault="00963100" w:rsidP="00963100">
      <w:pPr>
        <w:numPr>
          <w:ilvl w:val="0"/>
          <w:numId w:val="97"/>
        </w:numPr>
        <w:kinsoku w:val="0"/>
        <w:overflowPunct w:val="0"/>
        <w:autoSpaceDE/>
        <w:autoSpaceDN/>
        <w:adjustRightInd/>
        <w:spacing w:before="236" w:line="301" w:lineRule="exact"/>
        <w:jc w:val="both"/>
        <w:textAlignment w:val="baseline"/>
        <w:rPr>
          <w:rFonts w:ascii="Arial" w:hAnsi="Arial" w:cs="Arial"/>
          <w:sz w:val="22"/>
          <w:szCs w:val="22"/>
        </w:rPr>
      </w:pPr>
      <w:r>
        <w:rPr>
          <w:rFonts w:ascii="Arial" w:hAnsi="Arial" w:cs="Arial"/>
          <w:sz w:val="22"/>
          <w:szCs w:val="22"/>
        </w:rPr>
        <w:t>the tied or remaining candidates (as applicable) shall be ranked in order of the number of first Preference Votes allocated to them, and the candidate(s) with the greatest number of such votes shall be elected;</w:t>
      </w:r>
    </w:p>
    <w:p w14:paraId="25AFB0E5" w14:textId="77777777" w:rsidR="00963100" w:rsidRDefault="00963100" w:rsidP="00963100">
      <w:pPr>
        <w:numPr>
          <w:ilvl w:val="0"/>
          <w:numId w:val="97"/>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in the event of a tie between two or more candidates within Paragraph (a), the candidate(s) (among those tied) with the greatest number of second Preference Votes shall be elected;</w:t>
      </w:r>
    </w:p>
    <w:p w14:paraId="60220D51" w14:textId="0EACEEFA" w:rsidR="00963100" w:rsidRDefault="00963100" w:rsidP="00963100">
      <w:pPr>
        <w:numPr>
          <w:ilvl w:val="0"/>
          <w:numId w:val="97"/>
        </w:numPr>
        <w:kinsoku w:val="0"/>
        <w:overflowPunct w:val="0"/>
        <w:autoSpaceDE/>
        <w:autoSpaceDN/>
        <w:adjustRightInd/>
        <w:spacing w:before="237" w:line="302"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(b), the </w:t>
      </w:r>
      <w:r w:rsidR="00AB5FE3" w:rsidRPr="00AB5FE3">
        <w:rPr>
          <w:rFonts w:ascii="Arial" w:hAnsi="Arial" w:cs="Arial"/>
          <w:i/>
          <w:iCs/>
          <w:sz w:val="22"/>
          <w:szCs w:val="22"/>
        </w:rPr>
        <w:t>Secretary</w:t>
      </w:r>
      <w:r>
        <w:rPr>
          <w:rFonts w:ascii="Arial" w:hAnsi="Arial" w:cs="Arial"/>
          <w:sz w:val="22"/>
          <w:szCs w:val="22"/>
        </w:rPr>
        <w:t xml:space="preserve"> shall select the candidate(s) (among those tied) to be elected by drawing lots.</w:t>
      </w:r>
    </w:p>
    <w:p w14:paraId="1565CB3F" w14:textId="77777777" w:rsidR="00963100" w:rsidRDefault="00963100" w:rsidP="00963100">
      <w:pPr>
        <w:widowControl/>
        <w:rPr>
          <w:sz w:val="24"/>
          <w:szCs w:val="24"/>
        </w:rPr>
        <w:sectPr w:rsidR="00963100">
          <w:pgSz w:w="12240" w:h="15840"/>
          <w:pgMar w:top="720" w:right="1392" w:bottom="686" w:left="1968" w:header="720" w:footer="720" w:gutter="0"/>
          <w:cols w:space="720"/>
          <w:noEndnote/>
        </w:sectPr>
      </w:pPr>
    </w:p>
    <w:p w14:paraId="7D32FC29" w14:textId="6E3BBBAE" w:rsidR="00963100" w:rsidRDefault="00820A4E" w:rsidP="00963100">
      <w:pPr>
        <w:kinsoku w:val="0"/>
        <w:overflowPunct w:val="0"/>
        <w:autoSpaceDE/>
        <w:autoSpaceDN/>
        <w:adjustRightInd/>
        <w:spacing w:before="18" w:line="262" w:lineRule="exact"/>
        <w:ind w:left="504"/>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A1.3.7 </w:t>
      </w:r>
      <w:r w:rsidR="00AB5FE3" w:rsidRPr="00AB5FE3">
        <w:rPr>
          <w:rFonts w:ascii="Arial" w:hAnsi="Arial" w:cs="Arial"/>
          <w:i/>
          <w:iCs/>
          <w:sz w:val="23"/>
          <w:szCs w:val="23"/>
        </w:rPr>
        <w:t>Members</w:t>
      </w:r>
      <w:r w:rsidR="00963100">
        <w:rPr>
          <w:rFonts w:ascii="Arial" w:hAnsi="Arial" w:cs="Arial"/>
          <w:b/>
          <w:bCs/>
          <w:sz w:val="23"/>
          <w:szCs w:val="23"/>
        </w:rPr>
        <w:t xml:space="preserve"> </w:t>
      </w:r>
      <w:r w:rsidR="00963100" w:rsidRPr="007772EC">
        <w:rPr>
          <w:rFonts w:ascii="Arial" w:hAnsi="Arial" w:cs="Arial"/>
          <w:sz w:val="23"/>
          <w:szCs w:val="23"/>
        </w:rPr>
        <w:t xml:space="preserve">and </w:t>
      </w:r>
      <w:r w:rsidR="00D669F4" w:rsidRPr="00D669F4">
        <w:rPr>
          <w:rFonts w:ascii="Arial" w:hAnsi="Arial" w:cs="Arial"/>
          <w:sz w:val="23"/>
          <w:szCs w:val="23"/>
        </w:rPr>
        <w:t>Alternate</w:t>
      </w:r>
      <w:r w:rsidR="00963100">
        <w:rPr>
          <w:rFonts w:ascii="Arial" w:hAnsi="Arial" w:cs="Arial"/>
          <w:b/>
          <w:bCs/>
          <w:sz w:val="23"/>
          <w:szCs w:val="23"/>
        </w:rPr>
        <w:t xml:space="preserve"> </w:t>
      </w:r>
      <w:r w:rsidR="00AB5FE3" w:rsidRPr="00AB5FE3">
        <w:rPr>
          <w:rFonts w:ascii="Arial" w:hAnsi="Arial" w:cs="Arial"/>
          <w:i/>
          <w:iCs/>
          <w:sz w:val="23"/>
          <w:szCs w:val="23"/>
        </w:rPr>
        <w:t>Members</w:t>
      </w:r>
    </w:p>
    <w:p w14:paraId="2800ADA7" w14:textId="67F9F603" w:rsidR="00963100" w:rsidRDefault="00820A4E" w:rsidP="00963100">
      <w:pPr>
        <w:kinsoku w:val="0"/>
        <w:overflowPunct w:val="0"/>
        <w:autoSpaceDE/>
        <w:autoSpaceDN/>
        <w:adjustRightInd/>
        <w:spacing w:before="251" w:line="296" w:lineRule="exact"/>
        <w:ind w:left="2808" w:hanging="1152"/>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A1.3.7.1   Except where Paragraphs </w:t>
      </w:r>
      <w:r w:rsidR="00E9416E">
        <w:rPr>
          <w:rFonts w:ascii="Arial" w:hAnsi="Arial" w:cs="Arial"/>
          <w:sz w:val="22"/>
          <w:szCs w:val="22"/>
        </w:rPr>
        <w:t>J.</w:t>
      </w:r>
      <w:r w:rsidR="00963100">
        <w:rPr>
          <w:rFonts w:ascii="Arial" w:hAnsi="Arial" w:cs="Arial"/>
          <w:sz w:val="22"/>
          <w:szCs w:val="22"/>
        </w:rPr>
        <w:t xml:space="preserve">A1.4.3 or </w:t>
      </w:r>
      <w:r w:rsidR="00E9416E">
        <w:rPr>
          <w:rFonts w:ascii="Arial" w:hAnsi="Arial" w:cs="Arial"/>
          <w:sz w:val="22"/>
          <w:szCs w:val="22"/>
        </w:rPr>
        <w:t>J.</w:t>
      </w:r>
      <w:r w:rsidR="00963100">
        <w:rPr>
          <w:rFonts w:ascii="Arial" w:hAnsi="Arial" w:cs="Arial"/>
          <w:sz w:val="22"/>
          <w:szCs w:val="22"/>
        </w:rPr>
        <w:t xml:space="preserve">A1.4.4 apply, the two (2) candidates receiving the greatest number of votes shall be elected as </w:t>
      </w:r>
      <w:r w:rsidR="00E9416E" w:rsidRPr="002B6C45">
        <w:rPr>
          <w:rFonts w:ascii="Arial" w:hAnsi="Arial" w:cs="Arial"/>
          <w:i/>
          <w:iCs/>
          <w:sz w:val="22"/>
          <w:szCs w:val="22"/>
        </w:rPr>
        <w:t>offshore transmission owne</w:t>
      </w:r>
      <w:r w:rsidR="00E9416E" w:rsidRPr="00E9416E">
        <w:rPr>
          <w:rFonts w:ascii="Arial" w:hAnsi="Arial" w:cs="Arial"/>
          <w:i/>
          <w:iCs/>
          <w:sz w:val="22"/>
          <w:szCs w:val="22"/>
        </w:rPr>
        <w:t>rs’</w:t>
      </w:r>
      <w:r w:rsidR="00E9416E">
        <w:rPr>
          <w:rFonts w:ascii="Arial" w:hAnsi="Arial" w:cs="Arial"/>
          <w:sz w:val="22"/>
          <w:szCs w:val="22"/>
        </w:rPr>
        <w:t xml:space="preserve"> </w:t>
      </w:r>
      <w:r w:rsidR="00E9416E" w:rsidRPr="00AB5FE3">
        <w:rPr>
          <w:rFonts w:ascii="Arial" w:hAnsi="Arial" w:cs="Arial"/>
          <w:i/>
          <w:iCs/>
          <w:sz w:val="22"/>
          <w:szCs w:val="22"/>
        </w:rPr>
        <w:t>members</w:t>
      </w:r>
      <w:r w:rsidR="00E9416E" w:rsidRPr="00207ADC">
        <w:rPr>
          <w:rFonts w:ascii="Arial" w:hAnsi="Arial" w:cs="Arial"/>
          <w:b/>
          <w:bCs/>
          <w:sz w:val="22"/>
          <w:szCs w:val="22"/>
        </w:rPr>
        <w:t xml:space="preserve"> </w:t>
      </w:r>
      <w:r w:rsidR="00963100">
        <w:rPr>
          <w:rFonts w:ascii="Arial" w:hAnsi="Arial" w:cs="Arial"/>
          <w:sz w:val="22"/>
          <w:szCs w:val="22"/>
        </w:rPr>
        <w:t xml:space="preserve">and the next two (2) shall be elected as </w:t>
      </w:r>
      <w:r w:rsidR="00E9416E" w:rsidRPr="002B6C45">
        <w:rPr>
          <w:rFonts w:ascii="Arial" w:hAnsi="Arial" w:cs="Arial"/>
          <w:i/>
          <w:iCs/>
          <w:sz w:val="22"/>
          <w:szCs w:val="22"/>
        </w:rPr>
        <w:t>offshore transmission owner</w:t>
      </w:r>
      <w:r w:rsidR="00E9416E" w:rsidRPr="00E9416E">
        <w:rPr>
          <w:rFonts w:ascii="Arial" w:hAnsi="Arial" w:cs="Arial"/>
          <w:i/>
          <w:iCs/>
          <w:sz w:val="22"/>
          <w:szCs w:val="22"/>
        </w:rPr>
        <w:t>s’</w:t>
      </w:r>
      <w:r w:rsidR="00E9416E">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E9416E" w:rsidRPr="00AB5FE3">
        <w:rPr>
          <w:rFonts w:ascii="Arial" w:hAnsi="Arial" w:cs="Arial"/>
          <w:i/>
          <w:iCs/>
          <w:sz w:val="22"/>
          <w:szCs w:val="22"/>
        </w:rPr>
        <w:t>members</w:t>
      </w:r>
      <w:r w:rsidR="00963100">
        <w:rPr>
          <w:rFonts w:ascii="Arial" w:hAnsi="Arial" w:cs="Arial"/>
          <w:sz w:val="22"/>
          <w:szCs w:val="22"/>
        </w:rPr>
        <w:t>.</w:t>
      </w:r>
    </w:p>
    <w:p w14:paraId="3D12A3C7" w14:textId="16F50337" w:rsidR="00963100" w:rsidRDefault="00820A4E" w:rsidP="00963100">
      <w:pPr>
        <w:kinsoku w:val="0"/>
        <w:overflowPunct w:val="0"/>
        <w:autoSpaceDE/>
        <w:autoSpaceDN/>
        <w:adjustRightInd/>
        <w:spacing w:before="250" w:line="299" w:lineRule="exact"/>
        <w:ind w:left="2808" w:hanging="1152"/>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A1.3.7.2   Where Paragraph </w:t>
      </w:r>
      <w:r w:rsidR="00E9416E">
        <w:rPr>
          <w:rFonts w:ascii="Arial" w:hAnsi="Arial" w:cs="Arial"/>
          <w:spacing w:val="-2"/>
          <w:sz w:val="22"/>
          <w:szCs w:val="22"/>
        </w:rPr>
        <w:t>J.</w:t>
      </w:r>
      <w:r w:rsidR="00963100">
        <w:rPr>
          <w:rFonts w:ascii="Arial" w:hAnsi="Arial" w:cs="Arial"/>
          <w:spacing w:val="-2"/>
          <w:sz w:val="22"/>
          <w:szCs w:val="22"/>
        </w:rPr>
        <w:t xml:space="preserve">A1.4.3 applies the number of candidate(s) up to and including the number of Member Interim Vacancies receiving the greatest number of votes pursuant to the Interim </w:t>
      </w:r>
      <w:r w:rsidR="000A782A" w:rsidRPr="00AB5FE3">
        <w:rPr>
          <w:rFonts w:ascii="Arial" w:hAnsi="Arial" w:cs="Arial"/>
          <w:i/>
          <w:iCs/>
          <w:spacing w:val="-2"/>
          <w:sz w:val="22"/>
          <w:szCs w:val="22"/>
        </w:rPr>
        <w:t>panel</w:t>
      </w:r>
      <w:r w:rsidR="000A782A">
        <w:rPr>
          <w:rFonts w:ascii="Arial" w:hAnsi="Arial" w:cs="Arial"/>
          <w:spacing w:val="-2"/>
          <w:sz w:val="22"/>
          <w:szCs w:val="22"/>
        </w:rPr>
        <w:t xml:space="preserve"> </w:t>
      </w:r>
      <w:r w:rsidR="00963100">
        <w:rPr>
          <w:rFonts w:ascii="Arial" w:hAnsi="Arial" w:cs="Arial"/>
          <w:spacing w:val="-2"/>
          <w:sz w:val="22"/>
          <w:szCs w:val="22"/>
        </w:rPr>
        <w:t xml:space="preserve">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shall be elected as </w:t>
      </w:r>
      <w:r w:rsidR="000A782A" w:rsidRPr="002B6C45">
        <w:rPr>
          <w:rFonts w:ascii="Arial" w:hAnsi="Arial" w:cs="Arial"/>
          <w:i/>
          <w:iCs/>
          <w:spacing w:val="-2"/>
          <w:sz w:val="22"/>
          <w:szCs w:val="22"/>
        </w:rPr>
        <w:t>offshore transmission owner</w:t>
      </w:r>
      <w:r w:rsidR="000A782A" w:rsidRPr="007772EC">
        <w:rPr>
          <w:rFonts w:ascii="Arial" w:hAnsi="Arial" w:cs="Arial"/>
          <w:i/>
          <w:iCs/>
          <w:spacing w:val="-2"/>
          <w:sz w:val="22"/>
          <w:szCs w:val="22"/>
        </w:rPr>
        <w:t>s’</w:t>
      </w:r>
      <w:r w:rsidR="000A782A">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and the remaining candidates up to and including the number of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A782A">
        <w:rPr>
          <w:rFonts w:ascii="Arial" w:hAnsi="Arial" w:cs="Arial"/>
          <w:i/>
          <w:iCs/>
          <w:spacing w:val="-2"/>
          <w:sz w:val="22"/>
          <w:szCs w:val="22"/>
        </w:rPr>
        <w:t xml:space="preserve">member </w:t>
      </w:r>
      <w:r w:rsidR="00963100">
        <w:rPr>
          <w:rFonts w:ascii="Arial" w:hAnsi="Arial" w:cs="Arial"/>
          <w:spacing w:val="-2"/>
          <w:sz w:val="22"/>
          <w:szCs w:val="22"/>
        </w:rPr>
        <w:t xml:space="preserve">Interim Vacancies receiving the greatest number of votes shall be elected as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p>
    <w:p w14:paraId="22B739A7" w14:textId="3F10DC2E" w:rsidR="00963100" w:rsidRDefault="00820A4E" w:rsidP="007772EC">
      <w:pPr>
        <w:kinsoku w:val="0"/>
        <w:overflowPunct w:val="0"/>
        <w:autoSpaceDE/>
        <w:autoSpaceDN/>
        <w:adjustRightInd/>
        <w:spacing w:before="240" w:line="302" w:lineRule="exact"/>
        <w:ind w:left="2808" w:hanging="1152"/>
        <w:jc w:val="both"/>
        <w:textAlignment w:val="baseline"/>
        <w:rPr>
          <w:rFonts w:ascii="Arial" w:hAnsi="Arial" w:cs="Arial"/>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A1.3.7.3 </w:t>
      </w:r>
      <w:r w:rsidR="00DF65C6">
        <w:rPr>
          <w:rFonts w:ascii="Arial" w:hAnsi="Arial" w:cs="Arial"/>
          <w:spacing w:val="-1"/>
          <w:sz w:val="22"/>
          <w:szCs w:val="22"/>
        </w:rPr>
        <w:tab/>
      </w:r>
      <w:r w:rsidR="00963100">
        <w:rPr>
          <w:rFonts w:ascii="Arial" w:hAnsi="Arial" w:cs="Arial"/>
          <w:spacing w:val="-1"/>
          <w:sz w:val="22"/>
          <w:szCs w:val="22"/>
        </w:rPr>
        <w:t xml:space="preserve">Where Paragraph </w:t>
      </w:r>
      <w:r w:rsidR="000B576E">
        <w:rPr>
          <w:rFonts w:ascii="Arial" w:hAnsi="Arial" w:cs="Arial"/>
          <w:spacing w:val="-1"/>
          <w:sz w:val="22"/>
          <w:szCs w:val="22"/>
        </w:rPr>
        <w:t>J.</w:t>
      </w:r>
      <w:r w:rsidR="00963100">
        <w:rPr>
          <w:rFonts w:ascii="Arial" w:hAnsi="Arial" w:cs="Arial"/>
          <w:spacing w:val="-1"/>
          <w:sz w:val="22"/>
          <w:szCs w:val="22"/>
        </w:rPr>
        <w:t xml:space="preserve">A1.4.4 applies the two (2) candidates receiving the greatest number of votes pursuant to the </w:t>
      </w:r>
      <w:r w:rsidR="00D669F4" w:rsidRPr="00D669F4">
        <w:rPr>
          <w:rFonts w:ascii="Arial" w:hAnsi="Arial" w:cs="Arial"/>
          <w:spacing w:val="-1"/>
          <w:sz w:val="22"/>
          <w:szCs w:val="22"/>
        </w:rPr>
        <w:t>Alternate</w:t>
      </w:r>
      <w:r w:rsidR="00963100">
        <w:rPr>
          <w:rFonts w:ascii="Arial" w:hAnsi="Arial" w:cs="Arial"/>
          <w:spacing w:val="-1"/>
          <w:sz w:val="22"/>
          <w:szCs w:val="22"/>
        </w:rPr>
        <w:t xml:space="preserve"> Election Process</w:t>
      </w:r>
      <w:r w:rsidR="000B576E">
        <w:rPr>
          <w:rFonts w:ascii="Arial" w:hAnsi="Arial" w:cs="Arial"/>
          <w:spacing w:val="-1"/>
          <w:sz w:val="22"/>
          <w:szCs w:val="22"/>
        </w:rPr>
        <w:t xml:space="preserve"> </w:t>
      </w:r>
      <w:r w:rsidR="00963100">
        <w:rPr>
          <w:rFonts w:ascii="Arial" w:hAnsi="Arial" w:cs="Arial"/>
          <w:sz w:val="22"/>
          <w:szCs w:val="22"/>
        </w:rPr>
        <w:t xml:space="preserve">shall be elected as </w:t>
      </w:r>
      <w:r w:rsidR="00D669F4" w:rsidRPr="00D669F4">
        <w:rPr>
          <w:rFonts w:ascii="Arial" w:hAnsi="Arial" w:cs="Arial"/>
          <w:sz w:val="22"/>
          <w:szCs w:val="22"/>
        </w:rPr>
        <w:t>Alternate</w:t>
      </w:r>
      <w:r w:rsidR="00963100">
        <w:rPr>
          <w:rFonts w:ascii="Arial" w:hAnsi="Arial" w:cs="Arial"/>
          <w:sz w:val="22"/>
          <w:szCs w:val="22"/>
        </w:rPr>
        <w:t xml:space="preserve"> </w:t>
      </w:r>
      <w:r w:rsidR="000B576E" w:rsidRPr="00AB5FE3">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6A2B9056" w14:textId="30179E5F" w:rsidR="00963100" w:rsidRDefault="00820A4E" w:rsidP="00963100">
      <w:pPr>
        <w:tabs>
          <w:tab w:val="right" w:pos="2376"/>
        </w:tabs>
        <w:kinsoku w:val="0"/>
        <w:overflowPunct w:val="0"/>
        <w:autoSpaceDE/>
        <w:autoSpaceDN/>
        <w:adjustRightInd/>
        <w:spacing w:before="287" w:line="262" w:lineRule="exact"/>
        <w:textAlignment w:val="baseline"/>
        <w:rPr>
          <w:rFonts w:ascii="Arial" w:hAnsi="Arial" w:cs="Arial"/>
          <w:b/>
          <w:bCs/>
          <w:sz w:val="23"/>
          <w:szCs w:val="23"/>
        </w:rPr>
      </w:pPr>
      <w:r w:rsidRPr="00820A4E">
        <w:rPr>
          <w:rFonts w:ascii="Arial" w:hAnsi="Arial" w:cs="Arial"/>
          <w:sz w:val="22"/>
          <w:szCs w:val="22"/>
        </w:rPr>
        <w:t>J.</w:t>
      </w:r>
      <w:r w:rsidR="00963100">
        <w:rPr>
          <w:rFonts w:ascii="Arial" w:hAnsi="Arial" w:cs="Arial"/>
          <w:sz w:val="22"/>
          <w:szCs w:val="22"/>
        </w:rPr>
        <w:t>A1.4</w:t>
      </w:r>
      <w:r w:rsidR="00963100">
        <w:rPr>
          <w:rFonts w:ascii="Arial" w:hAnsi="Arial" w:cs="Arial"/>
          <w:sz w:val="22"/>
          <w:szCs w:val="22"/>
        </w:rPr>
        <w:tab/>
      </w:r>
      <w:r w:rsidR="00963100">
        <w:rPr>
          <w:rFonts w:ascii="Arial" w:hAnsi="Arial" w:cs="Arial"/>
          <w:b/>
          <w:bCs/>
          <w:sz w:val="23"/>
          <w:szCs w:val="23"/>
        </w:rPr>
        <w:t>VACANCIES</w:t>
      </w:r>
    </w:p>
    <w:p w14:paraId="244D16D3" w14:textId="07F57CFC" w:rsidR="00963100" w:rsidRDefault="00820A4E" w:rsidP="00963100">
      <w:pPr>
        <w:kinsoku w:val="0"/>
        <w:overflowPunct w:val="0"/>
        <w:autoSpaceDE/>
        <w:autoSpaceDN/>
        <w:adjustRightInd/>
        <w:spacing w:before="276" w:line="262" w:lineRule="exact"/>
        <w:ind w:left="720"/>
        <w:textAlignment w:val="baseline"/>
        <w:rPr>
          <w:rFonts w:ascii="Arial" w:hAnsi="Arial" w:cs="Arial"/>
          <w:b/>
          <w:bCs/>
          <w:spacing w:val="12"/>
          <w:sz w:val="23"/>
          <w:szCs w:val="23"/>
        </w:rPr>
      </w:pPr>
      <w:r w:rsidRPr="00820A4E">
        <w:rPr>
          <w:rFonts w:ascii="Arial" w:hAnsi="Arial" w:cs="Arial"/>
          <w:spacing w:val="12"/>
          <w:sz w:val="22"/>
          <w:szCs w:val="22"/>
        </w:rPr>
        <w:t>J.</w:t>
      </w:r>
      <w:r w:rsidR="00963100">
        <w:rPr>
          <w:rFonts w:ascii="Arial" w:hAnsi="Arial" w:cs="Arial"/>
          <w:spacing w:val="12"/>
          <w:sz w:val="22"/>
          <w:szCs w:val="22"/>
        </w:rPr>
        <w:t xml:space="preserve">A1.4.1 </w:t>
      </w:r>
      <w:r w:rsidR="00963100" w:rsidRPr="007772EC">
        <w:rPr>
          <w:rFonts w:ascii="Arial" w:hAnsi="Arial" w:cs="Arial"/>
          <w:spacing w:val="12"/>
          <w:sz w:val="23"/>
          <w:szCs w:val="23"/>
        </w:rPr>
        <w:t>General</w:t>
      </w:r>
    </w:p>
    <w:p w14:paraId="64691925" w14:textId="04DBA708" w:rsidR="00963100" w:rsidRDefault="00963100" w:rsidP="007772EC">
      <w:pPr>
        <w:tabs>
          <w:tab w:val="right" w:pos="2376"/>
          <w:tab w:val="left" w:pos="2808"/>
        </w:tabs>
        <w:kinsoku w:val="0"/>
        <w:overflowPunct w:val="0"/>
        <w:autoSpaceDE/>
        <w:autoSpaceDN/>
        <w:adjustRightInd/>
        <w:spacing w:before="287" w:line="253" w:lineRule="exact"/>
        <w:ind w:left="2790" w:hanging="1134"/>
        <w:jc w:val="both"/>
        <w:textAlignment w:val="baseline"/>
        <w:rPr>
          <w:rFonts w:ascii="Arial" w:hAnsi="Arial" w:cs="Arial"/>
          <w:sz w:val="22"/>
          <w:szCs w:val="22"/>
        </w:rPr>
      </w:pPr>
      <w:r>
        <w:rPr>
          <w:rFonts w:ascii="Arial" w:hAnsi="Arial" w:cs="Arial"/>
          <w:sz w:val="22"/>
          <w:szCs w:val="22"/>
        </w:rPr>
        <w:tab/>
      </w:r>
      <w:r w:rsidR="00820A4E" w:rsidRPr="00820A4E">
        <w:rPr>
          <w:rFonts w:ascii="Arial" w:hAnsi="Arial" w:cs="Arial"/>
          <w:sz w:val="22"/>
          <w:szCs w:val="22"/>
        </w:rPr>
        <w:t>J.</w:t>
      </w:r>
      <w:r>
        <w:rPr>
          <w:rFonts w:ascii="Arial" w:hAnsi="Arial" w:cs="Arial"/>
          <w:sz w:val="22"/>
          <w:szCs w:val="22"/>
        </w:rPr>
        <w:t>A1.4.1.1</w:t>
      </w:r>
      <w:r>
        <w:rPr>
          <w:rFonts w:ascii="Arial" w:hAnsi="Arial" w:cs="Arial"/>
          <w:sz w:val="22"/>
          <w:szCs w:val="22"/>
        </w:rPr>
        <w:tab/>
        <w:t xml:space="preserve">If a </w:t>
      </w:r>
      <w:r w:rsidR="00BD7371" w:rsidRPr="000D51B6">
        <w:rPr>
          <w:rFonts w:ascii="Arial" w:hAnsi="Arial" w:cs="Arial"/>
          <w:i/>
          <w:iCs/>
          <w:sz w:val="22"/>
          <w:szCs w:val="22"/>
        </w:rPr>
        <w:t>member</w:t>
      </w:r>
      <w:r w:rsidR="00BD7371">
        <w:rPr>
          <w:rFonts w:ascii="Arial" w:hAnsi="Arial" w:cs="Arial"/>
          <w:sz w:val="22"/>
          <w:szCs w:val="22"/>
        </w:rPr>
        <w:t xml:space="preserve"> </w:t>
      </w:r>
      <w:r>
        <w:rPr>
          <w:rFonts w:ascii="Arial" w:hAnsi="Arial" w:cs="Arial"/>
          <w:sz w:val="22"/>
          <w:szCs w:val="22"/>
        </w:rPr>
        <w:t xml:space="preserve">ceases to hold office pursuant to Paragraph </w:t>
      </w:r>
      <w:r w:rsidR="00437D83">
        <w:rPr>
          <w:rFonts w:ascii="Arial" w:hAnsi="Arial" w:cs="Arial"/>
          <w:sz w:val="22"/>
          <w:szCs w:val="22"/>
        </w:rPr>
        <w:t>J.</w:t>
      </w:r>
      <w:r>
        <w:rPr>
          <w:rFonts w:ascii="Arial" w:hAnsi="Arial" w:cs="Arial"/>
          <w:sz w:val="22"/>
          <w:szCs w:val="22"/>
        </w:rPr>
        <w:t>4.11.1 (b)</w:t>
      </w:r>
      <w:r w:rsidR="00573599">
        <w:rPr>
          <w:rFonts w:ascii="Arial" w:hAnsi="Arial" w:cs="Arial"/>
          <w:sz w:val="22"/>
          <w:szCs w:val="22"/>
        </w:rPr>
        <w:t xml:space="preserve"> </w:t>
      </w:r>
      <w:r>
        <w:rPr>
          <w:rFonts w:ascii="Arial" w:hAnsi="Arial" w:cs="Arial"/>
          <w:sz w:val="22"/>
          <w:szCs w:val="22"/>
        </w:rPr>
        <w:t xml:space="preserve">(i) then Paragraph </w:t>
      </w:r>
      <w:r w:rsidR="002E4245">
        <w:rPr>
          <w:rFonts w:ascii="Arial" w:hAnsi="Arial" w:cs="Arial"/>
          <w:sz w:val="22"/>
          <w:szCs w:val="22"/>
        </w:rPr>
        <w:t>J.</w:t>
      </w:r>
      <w:r>
        <w:rPr>
          <w:rFonts w:ascii="Arial" w:hAnsi="Arial" w:cs="Arial"/>
          <w:sz w:val="22"/>
          <w:szCs w:val="22"/>
        </w:rPr>
        <w:t>A1.4.2 shall apply.</w:t>
      </w:r>
    </w:p>
    <w:p w14:paraId="464CCDD0" w14:textId="79A39AF8" w:rsidR="00963100" w:rsidRDefault="00963100" w:rsidP="007772EC">
      <w:pPr>
        <w:tabs>
          <w:tab w:val="right" w:pos="2376"/>
          <w:tab w:val="left" w:pos="2808"/>
        </w:tabs>
        <w:kinsoku w:val="0"/>
        <w:overflowPunct w:val="0"/>
        <w:autoSpaceDE/>
        <w:autoSpaceDN/>
        <w:adjustRightInd/>
        <w:spacing w:before="284" w:line="253" w:lineRule="exact"/>
        <w:ind w:left="2790" w:hanging="1134"/>
        <w:jc w:val="both"/>
        <w:textAlignment w:val="baseline"/>
        <w:rPr>
          <w:rFonts w:ascii="Arial" w:hAnsi="Arial" w:cs="Arial"/>
          <w:sz w:val="22"/>
          <w:szCs w:val="22"/>
        </w:rPr>
      </w:pPr>
      <w:r>
        <w:rPr>
          <w:rFonts w:ascii="Arial" w:hAnsi="Arial" w:cs="Arial"/>
          <w:spacing w:val="-1"/>
          <w:sz w:val="22"/>
          <w:szCs w:val="22"/>
        </w:rPr>
        <w:tab/>
      </w:r>
      <w:r w:rsidR="00820A4E" w:rsidRPr="00820A4E">
        <w:rPr>
          <w:rFonts w:ascii="Arial" w:hAnsi="Arial" w:cs="Arial"/>
          <w:spacing w:val="-1"/>
          <w:sz w:val="22"/>
          <w:szCs w:val="22"/>
        </w:rPr>
        <w:t>J.</w:t>
      </w:r>
      <w:r>
        <w:rPr>
          <w:rFonts w:ascii="Arial" w:hAnsi="Arial" w:cs="Arial"/>
          <w:spacing w:val="-1"/>
          <w:sz w:val="22"/>
          <w:szCs w:val="22"/>
        </w:rPr>
        <w:t>A1.4.1.2</w:t>
      </w:r>
      <w:r>
        <w:rPr>
          <w:rFonts w:ascii="Arial" w:hAnsi="Arial" w:cs="Arial"/>
          <w:spacing w:val="-1"/>
          <w:sz w:val="22"/>
          <w:szCs w:val="22"/>
        </w:rPr>
        <w:tab/>
        <w:t xml:space="preserve">If a </w:t>
      </w:r>
      <w:r w:rsidR="002E4245" w:rsidRPr="000D51B6">
        <w:rPr>
          <w:rFonts w:ascii="Arial" w:hAnsi="Arial" w:cs="Arial"/>
          <w:i/>
          <w:iCs/>
          <w:spacing w:val="-1"/>
          <w:sz w:val="22"/>
          <w:szCs w:val="22"/>
        </w:rPr>
        <w:t>m</w:t>
      </w:r>
      <w:r w:rsidR="000D51B6" w:rsidRPr="000D51B6">
        <w:rPr>
          <w:rFonts w:ascii="Arial" w:hAnsi="Arial" w:cs="Arial"/>
          <w:i/>
          <w:iCs/>
          <w:spacing w:val="-1"/>
          <w:sz w:val="22"/>
          <w:szCs w:val="22"/>
        </w:rPr>
        <w:t>ember</w:t>
      </w:r>
      <w:r>
        <w:rPr>
          <w:rFonts w:ascii="Arial" w:hAnsi="Arial" w:cs="Arial"/>
          <w:spacing w:val="-1"/>
          <w:sz w:val="22"/>
          <w:szCs w:val="22"/>
        </w:rPr>
        <w:t xml:space="preserve"> ceases to hold office pursuant to Paragraph </w:t>
      </w:r>
      <w:r w:rsidR="002E4245">
        <w:rPr>
          <w:rFonts w:ascii="Arial" w:hAnsi="Arial" w:cs="Arial"/>
          <w:spacing w:val="-1"/>
          <w:sz w:val="22"/>
          <w:szCs w:val="22"/>
        </w:rPr>
        <w:t>J.</w:t>
      </w:r>
      <w:r>
        <w:rPr>
          <w:rFonts w:ascii="Arial" w:hAnsi="Arial" w:cs="Arial"/>
          <w:spacing w:val="-1"/>
          <w:sz w:val="22"/>
          <w:szCs w:val="22"/>
        </w:rPr>
        <w:t>4.11.1 (a),</w:t>
      </w:r>
      <w:r w:rsidR="002E4245">
        <w:rPr>
          <w:rFonts w:ascii="Arial" w:hAnsi="Arial" w:cs="Arial"/>
          <w:spacing w:val="-1"/>
          <w:sz w:val="22"/>
          <w:szCs w:val="22"/>
        </w:rPr>
        <w:t xml:space="preserve"> J.</w:t>
      </w:r>
      <w:r>
        <w:rPr>
          <w:rFonts w:ascii="Arial" w:hAnsi="Arial" w:cs="Arial"/>
          <w:sz w:val="22"/>
          <w:szCs w:val="22"/>
        </w:rPr>
        <w:t xml:space="preserve">4.11.1 (b) (ii) to (vi) (inclusive) or </w:t>
      </w:r>
      <w:r w:rsidR="002E4245">
        <w:rPr>
          <w:rFonts w:ascii="Arial" w:hAnsi="Arial" w:cs="Arial"/>
          <w:sz w:val="22"/>
          <w:szCs w:val="22"/>
        </w:rPr>
        <w:t>J.</w:t>
      </w:r>
      <w:r>
        <w:rPr>
          <w:rFonts w:ascii="Arial" w:hAnsi="Arial" w:cs="Arial"/>
          <w:sz w:val="22"/>
          <w:szCs w:val="22"/>
        </w:rPr>
        <w:t xml:space="preserve">4.11.1 (c) then Paragraph </w:t>
      </w:r>
      <w:r w:rsidR="002E4245">
        <w:rPr>
          <w:rFonts w:ascii="Arial" w:hAnsi="Arial" w:cs="Arial"/>
          <w:sz w:val="22"/>
          <w:szCs w:val="22"/>
        </w:rPr>
        <w:t>J.</w:t>
      </w:r>
      <w:r>
        <w:rPr>
          <w:rFonts w:ascii="Arial" w:hAnsi="Arial" w:cs="Arial"/>
          <w:sz w:val="22"/>
          <w:szCs w:val="22"/>
        </w:rPr>
        <w:t>A1.4.3 shall apply.</w:t>
      </w:r>
    </w:p>
    <w:p w14:paraId="0B807749" w14:textId="7894F0B7"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A1.4.1.3 If an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ceases to hold office pursuant to Paragraph </w:t>
      </w:r>
      <w:r w:rsidR="002E4245">
        <w:rPr>
          <w:rFonts w:ascii="Arial" w:hAnsi="Arial" w:cs="Arial"/>
          <w:sz w:val="22"/>
          <w:szCs w:val="22"/>
        </w:rPr>
        <w:t>J.</w:t>
      </w:r>
      <w:r w:rsidR="00963100">
        <w:rPr>
          <w:rFonts w:ascii="Arial" w:hAnsi="Arial" w:cs="Arial"/>
          <w:sz w:val="22"/>
          <w:szCs w:val="22"/>
        </w:rPr>
        <w:t xml:space="preserve">4.11 (the “Resigning”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then Paragraph </w:t>
      </w:r>
      <w:r w:rsidR="002E4245">
        <w:rPr>
          <w:rFonts w:ascii="Arial" w:hAnsi="Arial" w:cs="Arial"/>
          <w:sz w:val="22"/>
          <w:szCs w:val="22"/>
        </w:rPr>
        <w:t>J.</w:t>
      </w:r>
      <w:r w:rsidR="00963100">
        <w:rPr>
          <w:rFonts w:ascii="Arial" w:hAnsi="Arial" w:cs="Arial"/>
          <w:sz w:val="22"/>
          <w:szCs w:val="22"/>
        </w:rPr>
        <w:t>A1.4.4 shall apply.</w:t>
      </w:r>
    </w:p>
    <w:p w14:paraId="5A6CF360" w14:textId="49DB546A"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A1.4.1.4 The provisions of Paragraph </w:t>
      </w:r>
      <w:r w:rsidR="002E4245">
        <w:rPr>
          <w:rFonts w:ascii="Arial" w:hAnsi="Arial" w:cs="Arial"/>
          <w:sz w:val="22"/>
          <w:szCs w:val="22"/>
        </w:rPr>
        <w:t>J.</w:t>
      </w:r>
      <w:r w:rsidR="00963100">
        <w:rPr>
          <w:rFonts w:ascii="Arial" w:hAnsi="Arial" w:cs="Arial"/>
          <w:sz w:val="22"/>
          <w:szCs w:val="22"/>
        </w:rPr>
        <w:t xml:space="preserve">A1.2.1.2 shall apply, mutatis mutandis, to any replacement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or any replacement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under this Paragraph </w:t>
      </w:r>
      <w:r w:rsidR="002E4245">
        <w:rPr>
          <w:rFonts w:ascii="Arial" w:hAnsi="Arial" w:cs="Arial"/>
          <w:sz w:val="22"/>
          <w:szCs w:val="22"/>
        </w:rPr>
        <w:t>J.</w:t>
      </w:r>
      <w:r w:rsidR="00963100">
        <w:rPr>
          <w:rFonts w:ascii="Arial" w:hAnsi="Arial" w:cs="Arial"/>
          <w:sz w:val="22"/>
          <w:szCs w:val="22"/>
        </w:rPr>
        <w:t>A1.4.</w:t>
      </w:r>
    </w:p>
    <w:p w14:paraId="20C18B22" w14:textId="7E42497C" w:rsidR="00963100" w:rsidRDefault="00820A4E" w:rsidP="007772EC">
      <w:pPr>
        <w:kinsoku w:val="0"/>
        <w:overflowPunct w:val="0"/>
        <w:autoSpaceDE/>
        <w:autoSpaceDN/>
        <w:adjustRightInd/>
        <w:spacing w:before="247" w:after="240" w:line="302" w:lineRule="exact"/>
        <w:ind w:left="1656" w:right="720" w:hanging="936"/>
        <w:textAlignment w:val="baseline"/>
        <w:rPr>
          <w:rFonts w:ascii="Arial" w:hAnsi="Arial" w:cs="Arial"/>
          <w:b/>
          <w:bCs/>
          <w:sz w:val="23"/>
          <w:szCs w:val="23"/>
        </w:rPr>
      </w:pPr>
      <w:r w:rsidRPr="00820A4E">
        <w:rPr>
          <w:rFonts w:ascii="Arial" w:hAnsi="Arial" w:cs="Arial"/>
          <w:sz w:val="22"/>
          <w:szCs w:val="22"/>
        </w:rPr>
        <w:t>J.</w:t>
      </w:r>
      <w:r w:rsidR="00963100">
        <w:rPr>
          <w:rFonts w:ascii="Arial" w:hAnsi="Arial" w:cs="Arial"/>
          <w:sz w:val="22"/>
          <w:szCs w:val="22"/>
        </w:rPr>
        <w:t xml:space="preserve">A1.4.2 </w:t>
      </w:r>
      <w:r w:rsidR="00963100" w:rsidRPr="007772EC">
        <w:rPr>
          <w:rFonts w:ascii="Arial" w:hAnsi="Arial" w:cs="Arial"/>
          <w:sz w:val="23"/>
          <w:szCs w:val="23"/>
        </w:rPr>
        <w:t xml:space="preserve">Replacement of a </w:t>
      </w:r>
      <w:r w:rsidR="002E4245" w:rsidRPr="002E4245">
        <w:rPr>
          <w:rFonts w:ascii="Arial" w:hAnsi="Arial" w:cs="Arial"/>
          <w:i/>
          <w:iCs/>
          <w:sz w:val="23"/>
          <w:szCs w:val="23"/>
        </w:rPr>
        <w:t>member</w:t>
      </w:r>
      <w:r w:rsidR="002E4245" w:rsidRPr="006A11F5">
        <w:rPr>
          <w:rFonts w:ascii="Arial" w:hAnsi="Arial" w:cs="Arial"/>
          <w:sz w:val="23"/>
          <w:szCs w:val="23"/>
        </w:rPr>
        <w:t xml:space="preserve"> </w:t>
      </w:r>
      <w:r w:rsidR="00963100" w:rsidRPr="007772EC">
        <w:rPr>
          <w:rFonts w:ascii="Arial" w:hAnsi="Arial" w:cs="Arial"/>
          <w:sz w:val="23"/>
          <w:szCs w:val="23"/>
        </w:rPr>
        <w:t xml:space="preserve">who ceases to hold office </w:t>
      </w:r>
      <w:r w:rsidR="00132053" w:rsidRPr="007772EC">
        <w:rPr>
          <w:rFonts w:ascii="Arial" w:hAnsi="Arial" w:cs="Arial"/>
          <w:sz w:val="23"/>
          <w:szCs w:val="23"/>
        </w:rPr>
        <w:t>p</w:t>
      </w:r>
      <w:r w:rsidR="00963100" w:rsidRPr="007772EC">
        <w:rPr>
          <w:rFonts w:ascii="Arial" w:hAnsi="Arial" w:cs="Arial"/>
          <w:sz w:val="23"/>
          <w:szCs w:val="23"/>
        </w:rPr>
        <w:t xml:space="preserve">ursuant to Paragraph </w:t>
      </w:r>
      <w:r w:rsidR="00B20B98">
        <w:rPr>
          <w:rFonts w:ascii="Arial" w:hAnsi="Arial" w:cs="Arial"/>
          <w:sz w:val="23"/>
          <w:szCs w:val="23"/>
        </w:rPr>
        <w:t>J.</w:t>
      </w:r>
      <w:r w:rsidR="00963100" w:rsidRPr="007772EC">
        <w:rPr>
          <w:rFonts w:ascii="Arial" w:hAnsi="Arial" w:cs="Arial"/>
          <w:sz w:val="23"/>
          <w:szCs w:val="23"/>
        </w:rPr>
        <w:t>4.11.1 (b) (i)</w:t>
      </w:r>
    </w:p>
    <w:p w14:paraId="44E2C1A1" w14:textId="74A659D1" w:rsidR="00963100" w:rsidRDefault="00820A4E" w:rsidP="007772EC">
      <w:pPr>
        <w:kinsoku w:val="0"/>
        <w:overflowPunct w:val="0"/>
        <w:autoSpaceDE/>
        <w:autoSpaceDN/>
        <w:adjustRightInd/>
        <w:spacing w:line="284"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A1.4.2.1</w:t>
      </w:r>
      <w:r w:rsidR="00963100">
        <w:rPr>
          <w:rFonts w:ascii="Arial" w:hAnsi="Arial" w:cs="Arial"/>
          <w:sz w:val="22"/>
          <w:szCs w:val="22"/>
        </w:rPr>
        <w:tab/>
        <w:t xml:space="preserve">Where this Paragraph </w:t>
      </w:r>
      <w:r w:rsidR="00945587">
        <w:rPr>
          <w:rFonts w:ascii="Arial" w:hAnsi="Arial" w:cs="Arial"/>
          <w:sz w:val="22"/>
          <w:szCs w:val="22"/>
        </w:rPr>
        <w:t>J.</w:t>
      </w:r>
      <w:r w:rsidR="00963100">
        <w:rPr>
          <w:rFonts w:ascii="Arial" w:hAnsi="Arial" w:cs="Arial"/>
          <w:sz w:val="22"/>
          <w:szCs w:val="22"/>
        </w:rPr>
        <w:t>A1.4.2 applies, and in accordance with the</w:t>
      </w:r>
      <w:r w:rsidR="00132053">
        <w:rPr>
          <w:rFonts w:ascii="Arial" w:hAnsi="Arial" w:cs="Arial"/>
          <w:sz w:val="22"/>
          <w:szCs w:val="22"/>
        </w:rPr>
        <w:t xml:space="preserve"> </w:t>
      </w:r>
      <w:r w:rsidR="00963100">
        <w:rPr>
          <w:rFonts w:ascii="Arial" w:hAnsi="Arial" w:cs="Arial"/>
          <w:sz w:val="22"/>
          <w:szCs w:val="22"/>
        </w:rPr>
        <w:t xml:space="preserve">duties set out in Paragraph </w:t>
      </w:r>
      <w:r w:rsidR="00945587">
        <w:rPr>
          <w:rFonts w:ascii="Arial" w:hAnsi="Arial" w:cs="Arial"/>
          <w:sz w:val="22"/>
          <w:szCs w:val="22"/>
        </w:rPr>
        <w:t>J.</w:t>
      </w:r>
      <w:r w:rsidR="00963100">
        <w:rPr>
          <w:rFonts w:ascii="Arial" w:hAnsi="Arial" w:cs="Arial"/>
          <w:sz w:val="22"/>
          <w:szCs w:val="22"/>
        </w:rPr>
        <w:t xml:space="preserve">4.2,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may appoint a replacement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(subject to Paragraph </w:t>
      </w:r>
      <w:r w:rsidR="00945587">
        <w:rPr>
          <w:rFonts w:ascii="Arial" w:hAnsi="Arial" w:cs="Arial"/>
          <w:sz w:val="22"/>
          <w:szCs w:val="22"/>
        </w:rPr>
        <w:t>J.</w:t>
      </w:r>
      <w:r w:rsidR="00963100">
        <w:rPr>
          <w:rFonts w:ascii="Arial" w:hAnsi="Arial" w:cs="Arial"/>
          <w:sz w:val="22"/>
          <w:szCs w:val="22"/>
        </w:rPr>
        <w:t xml:space="preserve">A1.4.2.2) for the remainder of the term of office of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shall notify the </w:t>
      </w:r>
      <w:r w:rsidR="00AB5FE3" w:rsidRPr="00AB5FE3">
        <w:rPr>
          <w:rFonts w:ascii="Arial" w:hAnsi="Arial" w:cs="Arial"/>
          <w:i/>
          <w:iCs/>
          <w:sz w:val="22"/>
          <w:szCs w:val="22"/>
        </w:rPr>
        <w:t>Secretary</w:t>
      </w:r>
      <w:r w:rsidR="00963100">
        <w:rPr>
          <w:rFonts w:ascii="Arial" w:hAnsi="Arial" w:cs="Arial"/>
          <w:sz w:val="22"/>
          <w:szCs w:val="22"/>
        </w:rPr>
        <w:t xml:space="preserve"> of a replacement </w:t>
      </w:r>
      <w:r w:rsidR="00AE2401" w:rsidRPr="000D51B6">
        <w:rPr>
          <w:rFonts w:ascii="Arial" w:hAnsi="Arial" w:cs="Arial"/>
          <w:i/>
          <w:iCs/>
          <w:sz w:val="22"/>
          <w:szCs w:val="22"/>
        </w:rPr>
        <w:lastRenderedPageBreak/>
        <w:t>m</w:t>
      </w:r>
      <w:r w:rsidR="000D51B6" w:rsidRPr="000D51B6">
        <w:rPr>
          <w:rFonts w:ascii="Arial" w:hAnsi="Arial" w:cs="Arial"/>
          <w:i/>
          <w:iCs/>
          <w:sz w:val="22"/>
          <w:szCs w:val="22"/>
        </w:rPr>
        <w:t>ember</w:t>
      </w:r>
      <w:r w:rsidR="00963100">
        <w:rPr>
          <w:rFonts w:ascii="Arial" w:hAnsi="Arial" w:cs="Arial"/>
          <w:sz w:val="22"/>
          <w:szCs w:val="22"/>
        </w:rPr>
        <w:t xml:space="preserve"> at the same time as they</w:t>
      </w:r>
      <w:r w:rsidR="00132053">
        <w:rPr>
          <w:rFonts w:ascii="Arial" w:hAnsi="Arial" w:cs="Arial"/>
          <w:sz w:val="22"/>
          <w:szCs w:val="22"/>
        </w:rPr>
        <w:t xml:space="preserve">  </w:t>
      </w:r>
      <w:r w:rsidR="00963100">
        <w:rPr>
          <w:rFonts w:ascii="Arial" w:hAnsi="Arial" w:cs="Arial"/>
          <w:sz w:val="22"/>
          <w:szCs w:val="22"/>
        </w:rPr>
        <w:t xml:space="preserve">resign. If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does not appoint a replacement at the time of notifying the </w:t>
      </w:r>
      <w:r w:rsidR="00AB5FE3" w:rsidRPr="00AB5FE3">
        <w:rPr>
          <w:rFonts w:ascii="Arial" w:hAnsi="Arial" w:cs="Arial"/>
          <w:i/>
          <w:iCs/>
          <w:sz w:val="22"/>
          <w:szCs w:val="22"/>
        </w:rPr>
        <w:t>Secretary</w:t>
      </w:r>
      <w:r w:rsidR="00963100">
        <w:rPr>
          <w:rFonts w:ascii="Arial" w:hAnsi="Arial" w:cs="Arial"/>
          <w:sz w:val="22"/>
          <w:szCs w:val="22"/>
        </w:rPr>
        <w:t xml:space="preserve"> of their resignation then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will be replaced in accordance with Paragraph </w:t>
      </w:r>
      <w:r w:rsidR="00AE2401">
        <w:rPr>
          <w:rFonts w:ascii="Arial" w:hAnsi="Arial" w:cs="Arial"/>
          <w:sz w:val="22"/>
          <w:szCs w:val="22"/>
        </w:rPr>
        <w:t>J.</w:t>
      </w:r>
      <w:r w:rsidR="00963100">
        <w:rPr>
          <w:rFonts w:ascii="Arial" w:hAnsi="Arial" w:cs="Arial"/>
          <w:sz w:val="22"/>
          <w:szCs w:val="22"/>
        </w:rPr>
        <w:t xml:space="preserve">A1.4.3 and this Paragraph </w:t>
      </w:r>
      <w:r w:rsidR="00AE2401">
        <w:rPr>
          <w:rFonts w:ascii="Arial" w:hAnsi="Arial" w:cs="Arial"/>
          <w:sz w:val="22"/>
          <w:szCs w:val="22"/>
        </w:rPr>
        <w:t>J.</w:t>
      </w:r>
      <w:r w:rsidR="00963100">
        <w:rPr>
          <w:rFonts w:ascii="Arial" w:hAnsi="Arial" w:cs="Arial"/>
          <w:sz w:val="22"/>
          <w:szCs w:val="22"/>
        </w:rPr>
        <w:t>A1.4.2.1 shall no longer apply.</w:t>
      </w:r>
    </w:p>
    <w:p w14:paraId="4A2B2929" w14:textId="6EA3737F" w:rsidR="00963100" w:rsidRDefault="00820A4E" w:rsidP="007772EC">
      <w:pPr>
        <w:kinsoku w:val="0"/>
        <w:overflowPunct w:val="0"/>
        <w:autoSpaceDE/>
        <w:autoSpaceDN/>
        <w:adjustRightInd/>
        <w:spacing w:before="237" w:line="301"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A1.4.2.2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only appoint an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to be their replacement pursuant to Paragraph </w:t>
      </w:r>
      <w:r w:rsidR="00AE2401">
        <w:rPr>
          <w:rFonts w:ascii="Arial" w:hAnsi="Arial" w:cs="Arial"/>
          <w:sz w:val="22"/>
          <w:szCs w:val="22"/>
        </w:rPr>
        <w:t>J.</w:t>
      </w:r>
      <w:r w:rsidR="00963100">
        <w:rPr>
          <w:rFonts w:ascii="Arial" w:hAnsi="Arial" w:cs="Arial"/>
          <w:sz w:val="22"/>
          <w:szCs w:val="22"/>
        </w:rPr>
        <w:t xml:space="preserve">A1.4.2.1 and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chosen to be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be replaced in accordance with Paragraph </w:t>
      </w:r>
      <w:r w:rsidR="00AE2401">
        <w:rPr>
          <w:rFonts w:ascii="Arial" w:hAnsi="Arial" w:cs="Arial"/>
          <w:sz w:val="22"/>
          <w:szCs w:val="22"/>
        </w:rPr>
        <w:t>J.</w:t>
      </w:r>
      <w:r w:rsidR="00963100">
        <w:rPr>
          <w:rFonts w:ascii="Arial" w:hAnsi="Arial" w:cs="Arial"/>
          <w:sz w:val="22"/>
          <w:szCs w:val="22"/>
        </w:rPr>
        <w:t>A1.4.4.</w:t>
      </w:r>
    </w:p>
    <w:p w14:paraId="730553CD" w14:textId="0DF0B396" w:rsidR="00963100" w:rsidRPr="007772EC" w:rsidRDefault="00820A4E" w:rsidP="007772EC">
      <w:pPr>
        <w:tabs>
          <w:tab w:val="left" w:pos="1152"/>
        </w:tabs>
        <w:kinsoku w:val="0"/>
        <w:overflowPunct w:val="0"/>
        <w:autoSpaceDE/>
        <w:autoSpaceDN/>
        <w:adjustRightInd/>
        <w:spacing w:before="283" w:line="264" w:lineRule="exact"/>
        <w:ind w:left="1995" w:hanging="1275"/>
        <w:textAlignment w:val="baseline"/>
        <w:rPr>
          <w:rFonts w:ascii="Arial" w:hAnsi="Arial" w:cs="Arial"/>
          <w:spacing w:val="-3"/>
          <w:sz w:val="23"/>
          <w:szCs w:val="23"/>
        </w:rPr>
      </w:pPr>
      <w:r w:rsidRPr="00820A4E">
        <w:rPr>
          <w:rFonts w:ascii="Arial" w:hAnsi="Arial" w:cs="Arial"/>
          <w:spacing w:val="6"/>
          <w:sz w:val="22"/>
          <w:szCs w:val="22"/>
        </w:rPr>
        <w:t>J.</w:t>
      </w:r>
      <w:r w:rsidR="00963100">
        <w:rPr>
          <w:rFonts w:ascii="Arial" w:hAnsi="Arial" w:cs="Arial"/>
          <w:spacing w:val="6"/>
          <w:sz w:val="22"/>
          <w:szCs w:val="22"/>
        </w:rPr>
        <w:t>A1.4.3</w:t>
      </w:r>
      <w:r w:rsidR="00963100">
        <w:rPr>
          <w:rFonts w:ascii="Arial" w:hAnsi="Arial" w:cs="Arial"/>
          <w:spacing w:val="6"/>
          <w:sz w:val="22"/>
          <w:szCs w:val="22"/>
        </w:rPr>
        <w:tab/>
      </w:r>
      <w:r w:rsidR="00963100" w:rsidRPr="007772EC">
        <w:rPr>
          <w:rFonts w:ascii="Arial" w:hAnsi="Arial" w:cs="Arial"/>
          <w:spacing w:val="6"/>
          <w:sz w:val="23"/>
          <w:szCs w:val="23"/>
        </w:rPr>
        <w:t xml:space="preserve">Replacement of a </w:t>
      </w:r>
      <w:r w:rsidR="00AE2401" w:rsidRPr="006A11F5">
        <w:rPr>
          <w:rFonts w:ascii="Arial" w:hAnsi="Arial" w:cs="Arial"/>
          <w:i/>
          <w:spacing w:val="6"/>
          <w:sz w:val="23"/>
          <w:szCs w:val="23"/>
        </w:rPr>
        <w:t>m</w:t>
      </w:r>
      <w:r w:rsidR="000D51B6" w:rsidRPr="006A11F5">
        <w:rPr>
          <w:rFonts w:ascii="Arial" w:hAnsi="Arial" w:cs="Arial"/>
          <w:i/>
          <w:spacing w:val="6"/>
          <w:sz w:val="23"/>
          <w:szCs w:val="23"/>
        </w:rPr>
        <w:t>ember</w:t>
      </w:r>
      <w:r w:rsidR="00963100" w:rsidRPr="007772EC">
        <w:rPr>
          <w:rFonts w:ascii="Arial" w:hAnsi="Arial" w:cs="Arial"/>
          <w:spacing w:val="6"/>
          <w:sz w:val="23"/>
          <w:szCs w:val="23"/>
        </w:rPr>
        <w:t xml:space="preserve"> who ceases to hold office pursuant to</w:t>
      </w:r>
      <w:r w:rsidR="00132053" w:rsidRPr="007772EC">
        <w:rPr>
          <w:rFonts w:ascii="Arial" w:hAnsi="Arial" w:cs="Arial"/>
          <w:spacing w:val="6"/>
          <w:sz w:val="23"/>
          <w:szCs w:val="23"/>
        </w:rPr>
        <w:t xml:space="preserve"> </w:t>
      </w:r>
      <w:r w:rsidR="00963100" w:rsidRPr="007772EC">
        <w:rPr>
          <w:rFonts w:ascii="Arial" w:hAnsi="Arial" w:cs="Arial"/>
          <w:spacing w:val="-3"/>
          <w:sz w:val="23"/>
          <w:szCs w:val="23"/>
        </w:rPr>
        <w:t xml:space="preserve">Paragraph </w:t>
      </w:r>
      <w:r w:rsidR="00AE2401">
        <w:rPr>
          <w:rFonts w:ascii="Arial" w:hAnsi="Arial" w:cs="Arial"/>
          <w:spacing w:val="-3"/>
          <w:sz w:val="23"/>
          <w:szCs w:val="23"/>
        </w:rPr>
        <w:t>J.</w:t>
      </w:r>
      <w:r w:rsidR="00963100" w:rsidRPr="007772EC">
        <w:rPr>
          <w:rFonts w:ascii="Arial" w:hAnsi="Arial" w:cs="Arial"/>
          <w:spacing w:val="-3"/>
          <w:sz w:val="23"/>
          <w:szCs w:val="23"/>
        </w:rPr>
        <w:t xml:space="preserve">4.11.1 (a), </w:t>
      </w:r>
      <w:r w:rsidR="00AE2401">
        <w:rPr>
          <w:rFonts w:ascii="Arial" w:hAnsi="Arial" w:cs="Arial"/>
          <w:spacing w:val="-3"/>
          <w:sz w:val="23"/>
          <w:szCs w:val="23"/>
        </w:rPr>
        <w:t>J.</w:t>
      </w:r>
      <w:r w:rsidR="00963100" w:rsidRPr="007772EC">
        <w:rPr>
          <w:rFonts w:ascii="Arial" w:hAnsi="Arial" w:cs="Arial"/>
          <w:spacing w:val="-3"/>
          <w:sz w:val="23"/>
          <w:szCs w:val="23"/>
        </w:rPr>
        <w:t xml:space="preserve">4.11.1 (b) (ii) to (vi) or </w:t>
      </w:r>
      <w:r w:rsidR="00AE2401">
        <w:rPr>
          <w:rFonts w:ascii="Arial" w:hAnsi="Arial" w:cs="Arial"/>
          <w:spacing w:val="-3"/>
          <w:sz w:val="23"/>
          <w:szCs w:val="23"/>
        </w:rPr>
        <w:t>J.</w:t>
      </w:r>
      <w:r w:rsidR="00963100" w:rsidRPr="007772EC">
        <w:rPr>
          <w:rFonts w:ascii="Arial" w:hAnsi="Arial" w:cs="Arial"/>
          <w:spacing w:val="-3"/>
          <w:sz w:val="23"/>
          <w:szCs w:val="23"/>
        </w:rPr>
        <w:t>4.11.1 (c)</w:t>
      </w:r>
    </w:p>
    <w:p w14:paraId="2E6CE093" w14:textId="53F39510" w:rsidR="00963100" w:rsidRDefault="00820A4E" w:rsidP="00963100">
      <w:pPr>
        <w:kinsoku w:val="0"/>
        <w:overflowPunct w:val="0"/>
        <w:autoSpaceDE/>
        <w:autoSpaceDN/>
        <w:adjustRightInd/>
        <w:spacing w:before="244"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A1.4.3.1   Subject to Paragraph </w:t>
      </w:r>
      <w:r w:rsidR="00AE2401">
        <w:rPr>
          <w:rFonts w:ascii="Arial" w:hAnsi="Arial" w:cs="Arial"/>
          <w:sz w:val="22"/>
          <w:szCs w:val="22"/>
        </w:rPr>
        <w:t>J.</w:t>
      </w:r>
      <w:r w:rsidR="00963100">
        <w:rPr>
          <w:rFonts w:ascii="Arial" w:hAnsi="Arial" w:cs="Arial"/>
          <w:sz w:val="22"/>
          <w:szCs w:val="22"/>
        </w:rPr>
        <w:t xml:space="preserve">A1.4.3.2,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where one or more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hold office, be replaced by the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w:t>
      </w:r>
      <w:r w:rsidR="00AE2401">
        <w:rPr>
          <w:rFonts w:ascii="Arial" w:hAnsi="Arial" w:cs="Arial"/>
          <w:sz w:val="22"/>
          <w:szCs w:val="22"/>
        </w:rPr>
        <w:t>J.</w:t>
      </w:r>
      <w:r w:rsidR="00963100">
        <w:rPr>
          <w:rFonts w:ascii="Arial" w:hAnsi="Arial" w:cs="Arial"/>
          <w:sz w:val="22"/>
          <w:szCs w:val="22"/>
        </w:rPr>
        <w:t xml:space="preserve">A1.3.6.1 shall apply, in either circumstance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selected to be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and be replaced in accordance with Paragraph </w:t>
      </w:r>
      <w:r w:rsidR="00AE2401">
        <w:rPr>
          <w:rFonts w:ascii="Arial" w:hAnsi="Arial" w:cs="Arial"/>
          <w:sz w:val="22"/>
          <w:szCs w:val="22"/>
        </w:rPr>
        <w:t>J.</w:t>
      </w:r>
      <w:r w:rsidR="00963100">
        <w:rPr>
          <w:rFonts w:ascii="Arial" w:hAnsi="Arial" w:cs="Arial"/>
          <w:sz w:val="22"/>
          <w:szCs w:val="22"/>
        </w:rPr>
        <w:t>A1.4.4.</w:t>
      </w:r>
    </w:p>
    <w:p w14:paraId="21F0400B" w14:textId="3E65CA0E" w:rsidR="00963100" w:rsidRDefault="00820A4E" w:rsidP="00963100">
      <w:pPr>
        <w:kinsoku w:val="0"/>
        <w:overflowPunct w:val="0"/>
        <w:autoSpaceDE/>
        <w:autoSpaceDN/>
        <w:adjustRightInd/>
        <w:spacing w:before="240" w:line="298"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A1.4.3.2   If there are no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AB5FE3">
        <w:rPr>
          <w:rFonts w:ascii="Arial" w:hAnsi="Arial" w:cs="Arial"/>
          <w:i/>
          <w:iCs/>
          <w:sz w:val="22"/>
          <w:szCs w:val="22"/>
        </w:rPr>
        <w:t>members</w:t>
      </w:r>
      <w:r w:rsidR="00AE2401">
        <w:rPr>
          <w:rFonts w:ascii="Arial" w:hAnsi="Arial" w:cs="Arial"/>
          <w:sz w:val="22"/>
          <w:szCs w:val="22"/>
        </w:rPr>
        <w:t xml:space="preserve"> </w:t>
      </w:r>
      <w:r w:rsidR="00963100">
        <w:rPr>
          <w:rFonts w:ascii="Arial" w:hAnsi="Arial" w:cs="Arial"/>
          <w:sz w:val="22"/>
          <w:szCs w:val="22"/>
        </w:rPr>
        <w:t xml:space="preserve">in office upon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ceasing to hold office then:</w:t>
      </w:r>
    </w:p>
    <w:p w14:paraId="18D5BB44" w14:textId="55A00A22" w:rsidR="00963100" w:rsidRDefault="00963100" w:rsidP="00963100">
      <w:pPr>
        <w:numPr>
          <w:ilvl w:val="0"/>
          <w:numId w:val="98"/>
        </w:numPr>
        <w:kinsoku w:val="0"/>
        <w:overflowPunct w:val="0"/>
        <w:autoSpaceDE/>
        <w:autoSpaceDN/>
        <w:adjustRightInd/>
        <w:spacing w:before="242" w:line="300"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not less than six (6) months remaining until the next full election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in accordance with Paragraphs </w:t>
      </w:r>
      <w:r w:rsidR="00AE2401">
        <w:rPr>
          <w:rFonts w:ascii="Arial" w:hAnsi="Arial" w:cs="Arial"/>
          <w:spacing w:val="-2"/>
          <w:sz w:val="22"/>
          <w:szCs w:val="22"/>
        </w:rPr>
        <w:t>J.</w:t>
      </w:r>
      <w:r>
        <w:rPr>
          <w:rFonts w:ascii="Arial" w:hAnsi="Arial" w:cs="Arial"/>
          <w:spacing w:val="-2"/>
          <w:sz w:val="22"/>
          <w:szCs w:val="22"/>
        </w:rPr>
        <w:t xml:space="preserve">A1.2, </w:t>
      </w:r>
      <w:r w:rsidR="00AE2401">
        <w:rPr>
          <w:rFonts w:ascii="Arial" w:hAnsi="Arial" w:cs="Arial"/>
          <w:spacing w:val="-2"/>
          <w:sz w:val="22"/>
          <w:szCs w:val="22"/>
        </w:rPr>
        <w:t>J.</w:t>
      </w:r>
      <w:r>
        <w:rPr>
          <w:rFonts w:ascii="Arial" w:hAnsi="Arial" w:cs="Arial"/>
          <w:spacing w:val="-2"/>
          <w:sz w:val="22"/>
          <w:szCs w:val="22"/>
        </w:rPr>
        <w:t xml:space="preserve">A1.3 and subject to the following Paragraphs </w:t>
      </w:r>
      <w:r w:rsidR="00AE2401">
        <w:rPr>
          <w:rFonts w:ascii="Arial" w:hAnsi="Arial" w:cs="Arial"/>
          <w:spacing w:val="-2"/>
          <w:sz w:val="22"/>
          <w:szCs w:val="22"/>
        </w:rPr>
        <w:t>J.</w:t>
      </w:r>
      <w:r>
        <w:rPr>
          <w:rFonts w:ascii="Arial" w:hAnsi="Arial" w:cs="Arial"/>
          <w:spacing w:val="-2"/>
          <w:sz w:val="22"/>
          <w:szCs w:val="22"/>
        </w:rPr>
        <w:t xml:space="preserve">A1.4.3.3 to </w:t>
      </w:r>
      <w:r w:rsidR="00AE2401">
        <w:rPr>
          <w:rFonts w:ascii="Arial" w:hAnsi="Arial" w:cs="Arial"/>
          <w:spacing w:val="-2"/>
          <w:sz w:val="22"/>
          <w:szCs w:val="22"/>
        </w:rPr>
        <w:t>J.</w:t>
      </w:r>
      <w:r>
        <w:rPr>
          <w:rFonts w:ascii="Arial" w:hAnsi="Arial" w:cs="Arial"/>
          <w:spacing w:val="-2"/>
          <w:sz w:val="22"/>
          <w:szCs w:val="22"/>
        </w:rPr>
        <w:t xml:space="preserve">A1.4.3.5 (inclusive) (the “Interim </w:t>
      </w:r>
      <w:r w:rsidR="00AB5FE3" w:rsidRPr="00AB5FE3">
        <w:rPr>
          <w:rFonts w:ascii="Arial" w:hAnsi="Arial" w:cs="Arial"/>
          <w:i/>
          <w:iCs/>
          <w:spacing w:val="-2"/>
          <w:sz w:val="22"/>
          <w:szCs w:val="22"/>
        </w:rPr>
        <w:t>Panel</w:t>
      </w:r>
      <w:r>
        <w:rPr>
          <w:rFonts w:ascii="Arial" w:hAnsi="Arial" w:cs="Arial"/>
          <w:spacing w:val="-2"/>
          <w:sz w:val="22"/>
          <w:szCs w:val="22"/>
        </w:rPr>
        <w:t xml:space="preserve"> and </w:t>
      </w:r>
      <w:r w:rsidR="00D669F4" w:rsidRPr="00D669F4">
        <w:rPr>
          <w:rFonts w:ascii="Arial" w:hAnsi="Arial" w:cs="Arial"/>
          <w:spacing w:val="-2"/>
          <w:sz w:val="22"/>
          <w:szCs w:val="22"/>
        </w:rPr>
        <w:t>Alternate</w:t>
      </w:r>
      <w:r>
        <w:rPr>
          <w:rFonts w:ascii="Arial" w:hAnsi="Arial" w:cs="Arial"/>
          <w:spacing w:val="-2"/>
          <w:sz w:val="22"/>
          <w:szCs w:val="22"/>
        </w:rPr>
        <w:t xml:space="preserve"> Election Process”).</w:t>
      </w:r>
    </w:p>
    <w:p w14:paraId="5A7DEE4D" w14:textId="4CC5E821" w:rsidR="00963100" w:rsidRDefault="00963100" w:rsidP="00963100">
      <w:pPr>
        <w:numPr>
          <w:ilvl w:val="0"/>
          <w:numId w:val="98"/>
        </w:numPr>
        <w:kinsoku w:val="0"/>
        <w:overflowPunct w:val="0"/>
        <w:autoSpaceDE/>
        <w:autoSpaceDN/>
        <w:adjustRightInd/>
        <w:spacing w:before="247" w:line="297"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less than six (6) months remaining until the next full election no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pursuant to this Paragraph </w:t>
      </w:r>
      <w:r w:rsidR="00AE2401">
        <w:rPr>
          <w:rFonts w:ascii="Arial" w:hAnsi="Arial" w:cs="Arial"/>
          <w:spacing w:val="-2"/>
          <w:sz w:val="22"/>
          <w:szCs w:val="22"/>
        </w:rPr>
        <w:t>J.</w:t>
      </w:r>
      <w:r>
        <w:rPr>
          <w:rFonts w:ascii="Arial" w:hAnsi="Arial" w:cs="Arial"/>
          <w:spacing w:val="-2"/>
          <w:sz w:val="22"/>
          <w:szCs w:val="22"/>
        </w:rPr>
        <w:t>A1.4.3 and the positions shall remain vacant until the next full election.</w:t>
      </w:r>
    </w:p>
    <w:p w14:paraId="2C2BEE91" w14:textId="067CA5A5" w:rsidR="00963100" w:rsidRDefault="00820A4E" w:rsidP="00963100">
      <w:pPr>
        <w:kinsoku w:val="0"/>
        <w:overflowPunct w:val="0"/>
        <w:autoSpaceDE/>
        <w:autoSpaceDN/>
        <w:adjustRightInd/>
        <w:spacing w:before="243" w:line="300" w:lineRule="exact"/>
        <w:ind w:left="2232" w:hanging="1080"/>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A1.4.3.3   Where this Paragraph </w:t>
      </w:r>
      <w:r w:rsidR="00AE2401">
        <w:rPr>
          <w:rFonts w:ascii="Arial" w:hAnsi="Arial" w:cs="Arial"/>
          <w:spacing w:val="-2"/>
          <w:sz w:val="22"/>
          <w:szCs w:val="22"/>
        </w:rPr>
        <w:t>J.</w:t>
      </w:r>
      <w:r w:rsidR="00963100">
        <w:rPr>
          <w:rFonts w:ascii="Arial" w:hAnsi="Arial" w:cs="Arial"/>
          <w:spacing w:val="-2"/>
          <w:sz w:val="22"/>
          <w:szCs w:val="22"/>
        </w:rPr>
        <w:t xml:space="preserve">A1.4.3.3 applies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indicate in the invitation referred to at Paragraph </w:t>
      </w:r>
      <w:r w:rsidR="00833800">
        <w:rPr>
          <w:rFonts w:ascii="Arial" w:hAnsi="Arial" w:cs="Arial"/>
          <w:spacing w:val="-2"/>
          <w:sz w:val="22"/>
          <w:szCs w:val="22"/>
        </w:rPr>
        <w:t>J.</w:t>
      </w:r>
      <w:r w:rsidR="00963100">
        <w:rPr>
          <w:rFonts w:ascii="Arial" w:hAnsi="Arial" w:cs="Arial"/>
          <w:spacing w:val="-2"/>
          <w:sz w:val="22"/>
          <w:szCs w:val="22"/>
        </w:rPr>
        <w:t xml:space="preserve">A1.1.2.1 the number of vacancies for both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for which the Interim </w:t>
      </w:r>
      <w:r w:rsidR="00833800" w:rsidRPr="00AB5FE3">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is being held.</w:t>
      </w:r>
    </w:p>
    <w:p w14:paraId="3CF30446" w14:textId="39497391" w:rsidR="00132053" w:rsidRDefault="00820A4E" w:rsidP="007772EC">
      <w:pPr>
        <w:kinsoku w:val="0"/>
        <w:overflowPunct w:val="0"/>
        <w:autoSpaceDE/>
        <w:autoSpaceDN/>
        <w:adjustRightInd/>
        <w:spacing w:before="120" w:after="120" w:line="279"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A1.4.3.4  Any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r w:rsidR="00132053">
        <w:rPr>
          <w:rFonts w:ascii="Arial" w:hAnsi="Arial" w:cs="Arial"/>
          <w:sz w:val="22"/>
          <w:szCs w:val="22"/>
        </w:rPr>
        <w:t xml:space="preserve">  </w:t>
      </w:r>
    </w:p>
    <w:p w14:paraId="4D35C4D4" w14:textId="18BF448B" w:rsidR="00963100" w:rsidRDefault="00820A4E" w:rsidP="00963100">
      <w:pPr>
        <w:kinsoku w:val="0"/>
        <w:overflowPunct w:val="0"/>
        <w:autoSpaceDE/>
        <w:autoSpaceDN/>
        <w:adjustRightInd/>
        <w:spacing w:line="279" w:lineRule="exact"/>
        <w:ind w:left="2232" w:hanging="1152"/>
        <w:jc w:val="both"/>
        <w:textAlignment w:val="baseline"/>
        <w:rPr>
          <w:rFonts w:ascii="Arial" w:hAnsi="Arial" w:cs="Arial"/>
          <w:sz w:val="22"/>
          <w:szCs w:val="22"/>
        </w:rPr>
      </w:pPr>
      <w:r w:rsidRPr="00820A4E">
        <w:rPr>
          <w:rFonts w:ascii="Arial" w:hAnsi="Arial" w:cs="Arial"/>
          <w:sz w:val="22"/>
          <w:szCs w:val="22"/>
        </w:rPr>
        <w:lastRenderedPageBreak/>
        <w:t>J.</w:t>
      </w:r>
      <w:r w:rsidR="00963100">
        <w:rPr>
          <w:rFonts w:ascii="Arial" w:hAnsi="Arial" w:cs="Arial"/>
          <w:sz w:val="22"/>
          <w:szCs w:val="22"/>
        </w:rPr>
        <w:t xml:space="preserve">A1.4.3.5    The timetable for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22CCDAB9" w14:textId="7CB53AEB" w:rsidR="00963100" w:rsidRDefault="00820A4E" w:rsidP="00963100">
      <w:pPr>
        <w:tabs>
          <w:tab w:val="left" w:pos="1152"/>
        </w:tabs>
        <w:kinsoku w:val="0"/>
        <w:overflowPunct w:val="0"/>
        <w:autoSpaceDE/>
        <w:autoSpaceDN/>
        <w:adjustRightInd/>
        <w:spacing w:before="284" w:line="263"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A1.4.4</w:t>
      </w:r>
      <w:r w:rsidR="00963100">
        <w:rPr>
          <w:rFonts w:ascii="Arial" w:hAnsi="Arial" w:cs="Arial"/>
          <w:spacing w:val="-2"/>
          <w:sz w:val="22"/>
          <w:szCs w:val="22"/>
        </w:rPr>
        <w:tab/>
      </w:r>
      <w:r w:rsidR="00963100">
        <w:rPr>
          <w:rFonts w:ascii="Arial" w:hAnsi="Arial" w:cs="Arial"/>
          <w:b/>
          <w:bCs/>
          <w:spacing w:val="-2"/>
          <w:sz w:val="23"/>
          <w:szCs w:val="23"/>
        </w:rPr>
        <w:t xml:space="preserve">Replacement of a Resigning </w:t>
      </w:r>
      <w:r w:rsidR="00D669F4" w:rsidRPr="00D669F4">
        <w:rPr>
          <w:rFonts w:ascii="Arial" w:hAnsi="Arial" w:cs="Arial"/>
          <w:b/>
          <w:bCs/>
          <w:spacing w:val="-2"/>
          <w:sz w:val="23"/>
          <w:szCs w:val="23"/>
        </w:rPr>
        <w:t>Alternate</w:t>
      </w:r>
      <w:r w:rsidR="00963100">
        <w:rPr>
          <w:rFonts w:ascii="Arial" w:hAnsi="Arial" w:cs="Arial"/>
          <w:b/>
          <w:bCs/>
          <w:spacing w:val="-2"/>
          <w:sz w:val="23"/>
          <w:szCs w:val="23"/>
        </w:rPr>
        <w:t xml:space="preserve"> Member</w:t>
      </w:r>
    </w:p>
    <w:p w14:paraId="27EFBFA7" w14:textId="2154ADE9" w:rsidR="00963100" w:rsidRPr="00207ADC" w:rsidRDefault="00820A4E" w:rsidP="007772EC">
      <w:pPr>
        <w:kinsoku w:val="0"/>
        <w:overflowPunct w:val="0"/>
        <w:autoSpaceDE/>
        <w:autoSpaceDN/>
        <w:adjustRightInd/>
        <w:spacing w:before="46" w:line="252" w:lineRule="exact"/>
        <w:ind w:left="1701" w:hanging="1134"/>
        <w:jc w:val="both"/>
        <w:textAlignment w:val="baseline"/>
        <w:rPr>
          <w:rFonts w:ascii="Arial" w:hAnsi="Arial" w:cs="Arial"/>
          <w:spacing w:val="-2"/>
          <w:sz w:val="22"/>
          <w:szCs w:val="22"/>
        </w:rPr>
      </w:pPr>
      <w:r w:rsidRPr="00820A4E">
        <w:rPr>
          <w:rFonts w:ascii="Arial" w:hAnsi="Arial" w:cs="Arial"/>
          <w:sz w:val="22"/>
          <w:szCs w:val="22"/>
        </w:rPr>
        <w:t>J.</w:t>
      </w:r>
      <w:r w:rsidR="00963100">
        <w:rPr>
          <w:rFonts w:ascii="Arial" w:hAnsi="Arial" w:cs="Arial"/>
          <w:sz w:val="22"/>
          <w:szCs w:val="22"/>
        </w:rPr>
        <w:t>A1.4.4.1</w:t>
      </w:r>
      <w:r w:rsidR="00963100">
        <w:rPr>
          <w:rFonts w:ascii="Arial" w:hAnsi="Arial" w:cs="Arial"/>
          <w:sz w:val="22"/>
          <w:szCs w:val="22"/>
        </w:rPr>
        <w:tab/>
        <w:t xml:space="preserve">Subject to Paragraph </w:t>
      </w:r>
      <w:r w:rsidR="00833800">
        <w:rPr>
          <w:rFonts w:ascii="Arial" w:hAnsi="Arial" w:cs="Arial"/>
          <w:sz w:val="22"/>
          <w:szCs w:val="22"/>
        </w:rPr>
        <w:t>J.</w:t>
      </w:r>
      <w:r w:rsidR="00963100">
        <w:rPr>
          <w:rFonts w:ascii="Arial" w:hAnsi="Arial" w:cs="Arial"/>
          <w:sz w:val="22"/>
          <w:szCs w:val="22"/>
        </w:rPr>
        <w:t xml:space="preserve">A1.4.4.2 a Resigning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sidR="00963100">
        <w:rPr>
          <w:rFonts w:ascii="Arial" w:hAnsi="Arial" w:cs="Arial"/>
          <w:sz w:val="22"/>
          <w:szCs w:val="22"/>
        </w:rPr>
        <w:t xml:space="preserve">shall </w:t>
      </w:r>
      <w:r w:rsidR="00963100">
        <w:rPr>
          <w:rFonts w:ascii="Arial" w:hAnsi="Arial" w:cs="Arial"/>
          <w:spacing w:val="-2"/>
          <w:sz w:val="22"/>
          <w:szCs w:val="22"/>
        </w:rPr>
        <w:t>not be replaced.</w:t>
      </w:r>
    </w:p>
    <w:p w14:paraId="33983858" w14:textId="523FACD1" w:rsidR="00963100" w:rsidRDefault="00820A4E" w:rsidP="00963100">
      <w:pPr>
        <w:tabs>
          <w:tab w:val="left" w:pos="1134"/>
        </w:tabs>
        <w:kinsoku w:val="0"/>
        <w:overflowPunct w:val="0"/>
        <w:autoSpaceDE/>
        <w:autoSpaceDN/>
        <w:adjustRightInd/>
        <w:spacing w:before="290" w:line="252" w:lineRule="exact"/>
        <w:ind w:left="2268" w:hanging="1188"/>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A1.4.4.2</w:t>
      </w:r>
      <w:r w:rsidR="00963100">
        <w:rPr>
          <w:rFonts w:ascii="Arial" w:hAnsi="Arial" w:cs="Arial"/>
          <w:sz w:val="22"/>
          <w:szCs w:val="22"/>
        </w:rPr>
        <w:tab/>
        <w:t xml:space="preserve">If there are no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sidR="00963100">
        <w:rPr>
          <w:rFonts w:ascii="Arial" w:hAnsi="Arial" w:cs="Arial"/>
          <w:sz w:val="22"/>
          <w:szCs w:val="22"/>
        </w:rPr>
        <w:t>remaining in office following the</w:t>
      </w:r>
    </w:p>
    <w:p w14:paraId="71B6572A" w14:textId="737AB166" w:rsidR="00963100" w:rsidRDefault="00963100" w:rsidP="00963100">
      <w:pPr>
        <w:kinsoku w:val="0"/>
        <w:overflowPunct w:val="0"/>
        <w:autoSpaceDE/>
        <w:autoSpaceDN/>
        <w:adjustRightInd/>
        <w:spacing w:line="295" w:lineRule="exact"/>
        <w:ind w:left="2232"/>
        <w:jc w:val="both"/>
        <w:textAlignment w:val="baseline"/>
        <w:rPr>
          <w:rFonts w:ascii="Arial" w:hAnsi="Arial" w:cs="Arial"/>
          <w:sz w:val="22"/>
          <w:szCs w:val="22"/>
        </w:rPr>
      </w:pPr>
      <w:r>
        <w:rPr>
          <w:rFonts w:ascii="Arial" w:hAnsi="Arial" w:cs="Arial"/>
          <w:sz w:val="22"/>
          <w:szCs w:val="22"/>
        </w:rPr>
        <w:t xml:space="preserve">resignation of an </w:t>
      </w:r>
      <w:r w:rsidR="00D669F4" w:rsidRPr="00D669F4">
        <w:rPr>
          <w:rFonts w:ascii="Arial" w:hAnsi="Arial" w:cs="Arial"/>
          <w:sz w:val="22"/>
          <w:szCs w:val="22"/>
        </w:rPr>
        <w:t>Alternate</w:t>
      </w:r>
      <w:r>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or their appointment as a </w:t>
      </w:r>
      <w:r w:rsidR="00833800" w:rsidRPr="00833800">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in accordance with </w:t>
      </w:r>
      <w:r w:rsidR="00833800">
        <w:rPr>
          <w:rFonts w:ascii="Arial" w:hAnsi="Arial" w:cs="Arial"/>
          <w:sz w:val="22"/>
          <w:szCs w:val="22"/>
        </w:rPr>
        <w:t>J.</w:t>
      </w:r>
      <w:r>
        <w:rPr>
          <w:rFonts w:ascii="Arial" w:hAnsi="Arial" w:cs="Arial"/>
          <w:sz w:val="22"/>
          <w:szCs w:val="22"/>
        </w:rPr>
        <w:t xml:space="preserve">A1.4.2 or </w:t>
      </w:r>
      <w:r w:rsidR="00833800">
        <w:rPr>
          <w:rFonts w:ascii="Arial" w:hAnsi="Arial" w:cs="Arial"/>
          <w:sz w:val="22"/>
          <w:szCs w:val="22"/>
        </w:rPr>
        <w:t>J.</w:t>
      </w:r>
      <w:r>
        <w:rPr>
          <w:rFonts w:ascii="Arial" w:hAnsi="Arial" w:cs="Arial"/>
          <w:sz w:val="22"/>
          <w:szCs w:val="22"/>
        </w:rPr>
        <w:t>A1.4.3 then:</w:t>
      </w:r>
    </w:p>
    <w:p w14:paraId="7B3AE63B" w14:textId="25EF905E" w:rsidR="00963100" w:rsidRDefault="00963100" w:rsidP="00963100">
      <w:pPr>
        <w:numPr>
          <w:ilvl w:val="0"/>
          <w:numId w:val="99"/>
        </w:numPr>
        <w:kinsoku w:val="0"/>
        <w:overflowPunct w:val="0"/>
        <w:autoSpaceDE/>
        <w:autoSpaceDN/>
        <w:adjustRightInd/>
        <w:spacing w:before="237" w:line="301" w:lineRule="exact"/>
        <w:jc w:val="both"/>
        <w:textAlignment w:val="baseline"/>
        <w:rPr>
          <w:rFonts w:ascii="Arial" w:hAnsi="Arial" w:cs="Arial"/>
          <w:sz w:val="22"/>
          <w:szCs w:val="22"/>
        </w:rPr>
      </w:pPr>
      <w:r>
        <w:rPr>
          <w:rFonts w:ascii="Arial" w:hAnsi="Arial" w:cs="Arial"/>
          <w:sz w:val="22"/>
          <w:szCs w:val="22"/>
        </w:rPr>
        <w:t xml:space="preserve">Where there are not less than six (6) months remaining until the next full election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 xml:space="preserve">shall be elected in accordance with Paragraphs </w:t>
      </w:r>
      <w:r w:rsidR="00833800">
        <w:rPr>
          <w:rFonts w:ascii="Arial" w:hAnsi="Arial" w:cs="Arial"/>
          <w:sz w:val="22"/>
          <w:szCs w:val="22"/>
        </w:rPr>
        <w:t>J.</w:t>
      </w:r>
      <w:r>
        <w:rPr>
          <w:rFonts w:ascii="Arial" w:hAnsi="Arial" w:cs="Arial"/>
          <w:sz w:val="22"/>
          <w:szCs w:val="22"/>
        </w:rPr>
        <w:t xml:space="preserve">A1.2, </w:t>
      </w:r>
      <w:r w:rsidR="00833800">
        <w:rPr>
          <w:rFonts w:ascii="Arial" w:hAnsi="Arial" w:cs="Arial"/>
          <w:sz w:val="22"/>
          <w:szCs w:val="22"/>
        </w:rPr>
        <w:t>J.</w:t>
      </w:r>
      <w:r>
        <w:rPr>
          <w:rFonts w:ascii="Arial" w:hAnsi="Arial" w:cs="Arial"/>
          <w:sz w:val="22"/>
          <w:szCs w:val="22"/>
        </w:rPr>
        <w:t xml:space="preserve">A1.3 and subject to the following paragraphs </w:t>
      </w:r>
      <w:r w:rsidR="00833800">
        <w:rPr>
          <w:rFonts w:ascii="Arial" w:hAnsi="Arial" w:cs="Arial"/>
          <w:sz w:val="22"/>
          <w:szCs w:val="22"/>
        </w:rPr>
        <w:t>J.</w:t>
      </w:r>
      <w:r>
        <w:rPr>
          <w:rFonts w:ascii="Arial" w:hAnsi="Arial" w:cs="Arial"/>
          <w:sz w:val="22"/>
          <w:szCs w:val="22"/>
        </w:rPr>
        <w:t xml:space="preserve">A1.4.4.3 to </w:t>
      </w:r>
      <w:r w:rsidR="00833800">
        <w:rPr>
          <w:rFonts w:ascii="Arial" w:hAnsi="Arial" w:cs="Arial"/>
          <w:sz w:val="22"/>
          <w:szCs w:val="22"/>
        </w:rPr>
        <w:t>J.</w:t>
      </w:r>
      <w:r>
        <w:rPr>
          <w:rFonts w:ascii="Arial" w:hAnsi="Arial" w:cs="Arial"/>
          <w:sz w:val="22"/>
          <w:szCs w:val="22"/>
        </w:rPr>
        <w:t>A1.4.4.5 (inclusive) (the “</w:t>
      </w:r>
      <w:r w:rsidR="00D669F4" w:rsidRPr="00D669F4">
        <w:rPr>
          <w:rFonts w:ascii="Arial" w:hAnsi="Arial" w:cs="Arial"/>
          <w:sz w:val="22"/>
          <w:szCs w:val="22"/>
        </w:rPr>
        <w:t>Alternate</w:t>
      </w:r>
      <w:r>
        <w:rPr>
          <w:rFonts w:ascii="Arial" w:hAnsi="Arial" w:cs="Arial"/>
          <w:sz w:val="22"/>
          <w:szCs w:val="22"/>
        </w:rPr>
        <w:t xml:space="preserve"> Election Process”).</w:t>
      </w:r>
    </w:p>
    <w:p w14:paraId="1D9F6EEE" w14:textId="26C61177" w:rsidR="00963100" w:rsidRDefault="00963100" w:rsidP="00963100">
      <w:pPr>
        <w:numPr>
          <w:ilvl w:val="0"/>
          <w:numId w:val="99"/>
        </w:numPr>
        <w:kinsoku w:val="0"/>
        <w:overflowPunct w:val="0"/>
        <w:autoSpaceDE/>
        <w:autoSpaceDN/>
        <w:adjustRightInd/>
        <w:spacing w:before="238" w:line="300" w:lineRule="exact"/>
        <w:jc w:val="both"/>
        <w:textAlignment w:val="baseline"/>
        <w:rPr>
          <w:rFonts w:ascii="Arial" w:hAnsi="Arial" w:cs="Arial"/>
          <w:sz w:val="22"/>
          <w:szCs w:val="22"/>
        </w:rPr>
      </w:pPr>
      <w:r>
        <w:rPr>
          <w:rFonts w:ascii="Arial" w:hAnsi="Arial" w:cs="Arial"/>
          <w:sz w:val="22"/>
          <w:szCs w:val="22"/>
        </w:rPr>
        <w:t xml:space="preserve">Where there are less than six (6) months remaining until the next full election no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shall be elected and the positions shall remain vacant until the next full election.</w:t>
      </w:r>
    </w:p>
    <w:p w14:paraId="086F5FEE" w14:textId="428AAFCE" w:rsidR="00963100" w:rsidRDefault="00820A4E" w:rsidP="00963100">
      <w:pPr>
        <w:kinsoku w:val="0"/>
        <w:overflowPunct w:val="0"/>
        <w:autoSpaceDE/>
        <w:autoSpaceDN/>
        <w:adjustRightInd/>
        <w:spacing w:before="237" w:line="301"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A1.4.4.3    Where this Paragraph A1.4.4.3 applies, a reference in Paragraphs </w:t>
      </w:r>
      <w:r w:rsidR="00833800">
        <w:rPr>
          <w:rFonts w:ascii="Arial" w:hAnsi="Arial" w:cs="Arial"/>
          <w:sz w:val="22"/>
          <w:szCs w:val="22"/>
        </w:rPr>
        <w:t>J.</w:t>
      </w:r>
      <w:r w:rsidR="00963100">
        <w:rPr>
          <w:rFonts w:ascii="Arial" w:hAnsi="Arial" w:cs="Arial"/>
          <w:sz w:val="22"/>
          <w:szCs w:val="22"/>
        </w:rPr>
        <w:t xml:space="preserve">A1.2 and </w:t>
      </w:r>
      <w:r w:rsidR="00833800">
        <w:rPr>
          <w:rFonts w:ascii="Arial" w:hAnsi="Arial" w:cs="Arial"/>
          <w:sz w:val="22"/>
          <w:szCs w:val="22"/>
        </w:rPr>
        <w:t>J.</w:t>
      </w:r>
      <w:r w:rsidR="00963100">
        <w:rPr>
          <w:rFonts w:ascii="Arial" w:hAnsi="Arial" w:cs="Arial"/>
          <w:sz w:val="22"/>
          <w:szCs w:val="22"/>
        </w:rPr>
        <w:t xml:space="preserve">A1.3 to an </w:t>
      </w:r>
      <w:r w:rsidR="00833800" w:rsidRPr="00833800">
        <w:rPr>
          <w:rFonts w:ascii="Arial" w:hAnsi="Arial" w:cs="Arial"/>
          <w:i/>
          <w:iCs/>
          <w:sz w:val="22"/>
          <w:szCs w:val="22"/>
        </w:rPr>
        <w:t>offshore transmission owner</w:t>
      </w:r>
      <w:r w:rsidR="00833800" w:rsidRPr="00833800">
        <w:rPr>
          <w:rFonts w:ascii="Arial" w:hAnsi="Arial" w:cs="Arial"/>
          <w:sz w:val="22"/>
          <w:szCs w:val="22"/>
        </w:rPr>
        <w:t xml:space="preserve">s’ </w:t>
      </w:r>
      <w:r w:rsidR="00833800" w:rsidRPr="00833800">
        <w:rPr>
          <w:rFonts w:ascii="Arial" w:hAnsi="Arial" w:cs="Arial"/>
          <w:i/>
          <w:iCs/>
          <w:sz w:val="22"/>
          <w:szCs w:val="22"/>
        </w:rPr>
        <w:t>member</w:t>
      </w:r>
      <w:r w:rsidR="00833800" w:rsidRPr="00207ADC">
        <w:rPr>
          <w:rFonts w:ascii="Arial" w:hAnsi="Arial" w:cs="Arial"/>
          <w:b/>
          <w:bCs/>
          <w:sz w:val="22"/>
          <w:szCs w:val="22"/>
        </w:rPr>
        <w:t xml:space="preserve"> </w:t>
      </w:r>
      <w:r w:rsidR="00963100">
        <w:rPr>
          <w:rFonts w:ascii="Arial" w:hAnsi="Arial" w:cs="Arial"/>
          <w:sz w:val="22"/>
          <w:szCs w:val="22"/>
        </w:rPr>
        <w:t xml:space="preserve">shall not apply except in the case of Paragraph </w:t>
      </w:r>
      <w:r w:rsidR="00833800">
        <w:rPr>
          <w:rFonts w:ascii="Arial" w:hAnsi="Arial" w:cs="Arial"/>
          <w:sz w:val="22"/>
          <w:szCs w:val="22"/>
        </w:rPr>
        <w:t>J.</w:t>
      </w:r>
      <w:r w:rsidR="00963100">
        <w:rPr>
          <w:rFonts w:ascii="Arial" w:hAnsi="Arial" w:cs="Arial"/>
          <w:sz w:val="22"/>
          <w:szCs w:val="22"/>
        </w:rPr>
        <w:t xml:space="preserve">A1.3.5.1 (d) where the reference to </w:t>
      </w:r>
      <w:r w:rsidR="00963100" w:rsidRPr="00207ADC">
        <w:rPr>
          <w:rFonts w:ascii="Arial" w:hAnsi="Arial" w:cs="Arial"/>
          <w:b/>
          <w:bCs/>
          <w:sz w:val="22"/>
          <w:szCs w:val="22"/>
        </w:rPr>
        <w:t>“</w:t>
      </w:r>
      <w:r w:rsidR="00833800" w:rsidRPr="00AB5FE3">
        <w:rPr>
          <w:rFonts w:ascii="Arial" w:hAnsi="Arial" w:cs="Arial"/>
          <w:i/>
          <w:iCs/>
          <w:sz w:val="22"/>
          <w:szCs w:val="22"/>
        </w:rPr>
        <w:t>members</w:t>
      </w:r>
      <w:r w:rsidR="00963100" w:rsidRPr="00207ADC">
        <w:rPr>
          <w:rFonts w:ascii="Arial" w:hAnsi="Arial" w:cs="Arial"/>
          <w:b/>
          <w:bCs/>
          <w:sz w:val="22"/>
          <w:szCs w:val="22"/>
        </w:rPr>
        <w:t>”</w:t>
      </w:r>
      <w:r w:rsidR="00963100">
        <w:rPr>
          <w:rFonts w:ascii="Arial" w:hAnsi="Arial" w:cs="Arial"/>
          <w:sz w:val="22"/>
          <w:szCs w:val="22"/>
        </w:rPr>
        <w:t xml:space="preserve"> shall be read and construed as a reference to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963100">
        <w:rPr>
          <w:rFonts w:ascii="Arial" w:hAnsi="Arial" w:cs="Arial"/>
          <w:sz w:val="22"/>
          <w:szCs w:val="22"/>
        </w:rPr>
        <w:t>”.</w:t>
      </w:r>
    </w:p>
    <w:p w14:paraId="33BFDB2B" w14:textId="2C072B28" w:rsidR="00963100" w:rsidRDefault="00820A4E" w:rsidP="00963100">
      <w:pPr>
        <w:kinsoku w:val="0"/>
        <w:overflowPunct w:val="0"/>
        <w:autoSpaceDE/>
        <w:autoSpaceDN/>
        <w:adjustRightInd/>
        <w:spacing w:before="244" w:line="298"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A1.4.4.4    Any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p>
    <w:p w14:paraId="786F7FBA" w14:textId="2CDC5AC6" w:rsidR="00D26227" w:rsidRPr="007772EC" w:rsidRDefault="00820A4E" w:rsidP="007772EC">
      <w:pPr>
        <w:kinsoku w:val="0"/>
        <w:overflowPunct w:val="0"/>
        <w:autoSpaceDE/>
        <w:autoSpaceDN/>
        <w:adjustRightInd/>
        <w:spacing w:before="244" w:line="298" w:lineRule="exact"/>
        <w:ind w:left="2232" w:hanging="1152"/>
        <w:jc w:val="both"/>
        <w:textAlignment w:val="baseline"/>
        <w:rPr>
          <w:rFonts w:ascii="Arial" w:hAnsi="Arial" w:cs="Arial"/>
          <w:sz w:val="22"/>
          <w:szCs w:val="22"/>
        </w:rPr>
        <w:sectPr w:rsidR="00D26227" w:rsidRPr="007772EC">
          <w:pgSz w:w="12240" w:h="15840"/>
          <w:pgMar w:top="720" w:right="1397" w:bottom="686" w:left="1963" w:header="720" w:footer="720" w:gutter="0"/>
          <w:cols w:space="720"/>
          <w:noEndnote/>
        </w:sectPr>
      </w:pPr>
      <w:r w:rsidRPr="00820A4E">
        <w:rPr>
          <w:rFonts w:ascii="Arial" w:hAnsi="Arial" w:cs="Arial"/>
          <w:sz w:val="22"/>
          <w:szCs w:val="22"/>
        </w:rPr>
        <w:t>J.</w:t>
      </w:r>
      <w:r w:rsidR="00963100">
        <w:rPr>
          <w:rFonts w:ascii="Arial" w:hAnsi="Arial" w:cs="Arial"/>
          <w:sz w:val="22"/>
          <w:szCs w:val="22"/>
        </w:rPr>
        <w:t xml:space="preserve">A1.4.4.5    The timetable for the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12B495EE" w14:textId="1C932856" w:rsidR="00292819" w:rsidRDefault="00A7524D" w:rsidP="006E374C">
      <w:pPr>
        <w:widowControl/>
        <w:autoSpaceDE/>
        <w:autoSpaceDN/>
        <w:adjustRightInd/>
        <w:spacing w:after="160" w:line="259" w:lineRule="auto"/>
        <w:rPr>
          <w:rFonts w:ascii="Arial" w:hAnsi="Arial" w:cs="Arial"/>
          <w:b/>
          <w:bCs/>
          <w:sz w:val="22"/>
          <w:szCs w:val="22"/>
        </w:rPr>
      </w:pPr>
      <w:r>
        <w:rPr>
          <w:rFonts w:ascii="Arial" w:hAnsi="Arial" w:cs="Arial"/>
          <w:b/>
          <w:bCs/>
          <w:sz w:val="22"/>
          <w:szCs w:val="22"/>
        </w:rPr>
        <w:lastRenderedPageBreak/>
        <w:t xml:space="preserve">Appendix </w:t>
      </w:r>
      <w:r w:rsidR="00292819">
        <w:rPr>
          <w:rFonts w:ascii="Arial" w:hAnsi="Arial" w:cs="Arial"/>
          <w:b/>
          <w:bCs/>
          <w:sz w:val="22"/>
          <w:szCs w:val="22"/>
        </w:rPr>
        <w:t>J</w:t>
      </w:r>
      <w:r>
        <w:rPr>
          <w:rFonts w:ascii="Arial" w:hAnsi="Arial" w:cs="Arial"/>
          <w:b/>
          <w:bCs/>
          <w:sz w:val="22"/>
          <w:szCs w:val="22"/>
        </w:rPr>
        <w:t>,</w:t>
      </w:r>
      <w:r w:rsidR="00292819" w:rsidRPr="00292819">
        <w:rPr>
          <w:rFonts w:ascii="Arial" w:hAnsi="Arial" w:cs="Arial"/>
          <w:b/>
          <w:bCs/>
          <w:sz w:val="22"/>
          <w:szCs w:val="22"/>
        </w:rPr>
        <w:t xml:space="preserve"> Annex 2 - </w:t>
      </w:r>
      <w:r w:rsidR="00CD302F" w:rsidRPr="00CD302F">
        <w:rPr>
          <w:rFonts w:ascii="Arial" w:hAnsi="Arial" w:cs="Arial"/>
          <w:i/>
          <w:iCs/>
          <w:sz w:val="22"/>
          <w:szCs w:val="22"/>
        </w:rPr>
        <w:t>SQSS</w:t>
      </w:r>
      <w:r w:rsidR="00292819" w:rsidRPr="00292819">
        <w:rPr>
          <w:rFonts w:ascii="Arial" w:hAnsi="Arial" w:cs="Arial"/>
          <w:b/>
          <w:bCs/>
          <w:sz w:val="22"/>
          <w:szCs w:val="22"/>
        </w:rPr>
        <w:t xml:space="preserve"> Modification Process Flow Chart</w:t>
      </w:r>
    </w:p>
    <w:p w14:paraId="3E242B64" w14:textId="4A4894DD" w:rsidR="00230280" w:rsidRDefault="00230280" w:rsidP="00230280">
      <w:pPr>
        <w:widowControl/>
        <w:autoSpaceDE/>
        <w:autoSpaceDN/>
        <w:adjustRightInd/>
        <w:spacing w:after="160" w:line="259" w:lineRule="auto"/>
      </w:pPr>
    </w:p>
    <w:p w14:paraId="47F79547" w14:textId="77777777" w:rsidR="00230280" w:rsidRDefault="00264779" w:rsidP="00230280">
      <w:pPr>
        <w:widowControl/>
        <w:autoSpaceDE/>
        <w:autoSpaceDN/>
        <w:adjustRightInd/>
        <w:spacing w:after="160" w:line="259" w:lineRule="auto"/>
      </w:pPr>
      <w:r>
        <w:object w:dxaOrig="7881" w:dyaOrig="14801" w14:anchorId="1F101490">
          <v:shape id="_x0000_i1041" type="#_x0000_t75" style="width:322.4pt;height:605.55pt" o:ole="">
            <v:imagedata r:id="rId102" o:title=""/>
          </v:shape>
          <o:OLEObject Type="Embed" ProgID="Visio.Drawing.15" ShapeID="_x0000_i1041" DrawAspect="Content" ObjectID="_1825152033" r:id="rId103"/>
        </w:object>
      </w:r>
    </w:p>
    <w:p w14:paraId="5F6F74DE" w14:textId="5412AB1E" w:rsidR="00264779" w:rsidRDefault="00264779">
      <w:pPr>
        <w:widowControl/>
        <w:autoSpaceDE/>
        <w:autoSpaceDN/>
        <w:adjustRightInd/>
        <w:spacing w:after="160" w:line="259" w:lineRule="auto"/>
      </w:pPr>
    </w:p>
    <w:p w14:paraId="7C5F8461" w14:textId="762ABB63" w:rsidR="00264779" w:rsidRPr="00292819" w:rsidRDefault="00976AD4" w:rsidP="00230280">
      <w:pPr>
        <w:widowControl/>
        <w:autoSpaceDE/>
        <w:autoSpaceDN/>
        <w:adjustRightInd/>
        <w:spacing w:after="160" w:line="259" w:lineRule="auto"/>
        <w:rPr>
          <w:rFonts w:ascii="Arial" w:hAnsi="Arial" w:cs="Arial"/>
          <w:b/>
          <w:bCs/>
          <w:sz w:val="22"/>
          <w:szCs w:val="22"/>
        </w:rPr>
        <w:sectPr w:rsidR="00264779" w:rsidRPr="00292819" w:rsidSect="00292819">
          <w:footerReference w:type="default" r:id="rId104"/>
          <w:pgSz w:w="12240" w:h="15840"/>
          <w:pgMar w:top="1000" w:right="3725" w:bottom="1063" w:left="2035" w:header="720" w:footer="720" w:gutter="0"/>
          <w:cols w:space="720"/>
          <w:noEndnote/>
        </w:sectPr>
      </w:pPr>
      <w:r>
        <w:object w:dxaOrig="7101" w:dyaOrig="12901" w14:anchorId="1DC7F813">
          <v:shape id="_x0000_i1042" type="#_x0000_t75" style="width:324pt;height:589.95pt" o:ole="">
            <v:imagedata r:id="rId105" o:title=""/>
          </v:shape>
          <o:OLEObject Type="Embed" ProgID="Visio.Drawing.15" ShapeID="_x0000_i1042" DrawAspect="Content" ObjectID="_1825152034" r:id="rId106"/>
        </w:object>
      </w:r>
    </w:p>
    <w:p w14:paraId="0F48D0AE" w14:textId="51E345A2" w:rsidR="006967AE" w:rsidRDefault="006967AE">
      <w:pPr>
        <w:widowControl/>
        <w:autoSpaceDE/>
        <w:autoSpaceDN/>
        <w:adjustRightInd/>
        <w:spacing w:after="160" w:line="259" w:lineRule="auto"/>
        <w:rPr>
          <w:rFonts w:ascii="Arial" w:hAnsi="Arial" w:cs="Arial"/>
          <w:b/>
          <w:bCs/>
          <w:sz w:val="22"/>
          <w:szCs w:val="22"/>
        </w:rPr>
      </w:pPr>
    </w:p>
    <w:p w14:paraId="1BE6F338" w14:textId="7E2CCA88" w:rsidR="00963100" w:rsidRDefault="00A7524D" w:rsidP="007772EC">
      <w:pPr>
        <w:widowControl/>
        <w:rPr>
          <w:rFonts w:ascii="Arial" w:hAnsi="Arial" w:cs="Arial"/>
          <w:b/>
          <w:bCs/>
          <w:spacing w:val="-3"/>
          <w:sz w:val="23"/>
          <w:szCs w:val="23"/>
        </w:rPr>
      </w:pPr>
      <w:r>
        <w:rPr>
          <w:rFonts w:ascii="Arial" w:hAnsi="Arial" w:cs="Arial"/>
          <w:b/>
          <w:bCs/>
          <w:spacing w:val="-3"/>
          <w:sz w:val="23"/>
          <w:szCs w:val="23"/>
        </w:rPr>
        <w:t xml:space="preserve">Appendix J, </w:t>
      </w:r>
      <w:r w:rsidR="00963100">
        <w:rPr>
          <w:rFonts w:ascii="Arial" w:hAnsi="Arial" w:cs="Arial"/>
          <w:b/>
          <w:bCs/>
          <w:spacing w:val="-3"/>
          <w:sz w:val="23"/>
          <w:szCs w:val="23"/>
        </w:rPr>
        <w:t>Annex 3 - Modification Proposal Form</w:t>
      </w:r>
    </w:p>
    <w:p w14:paraId="060D65DE" w14:textId="406B3933" w:rsidR="00963100" w:rsidRDefault="00963100" w:rsidP="00963100">
      <w:pPr>
        <w:kinsoku w:val="0"/>
        <w:overflowPunct w:val="0"/>
        <w:autoSpaceDE/>
        <w:autoSpaceDN/>
        <w:adjustRightInd/>
        <w:spacing w:before="194" w:line="252" w:lineRule="exact"/>
        <w:textAlignment w:val="baseline"/>
        <w:rPr>
          <w:rFonts w:ascii="Arial" w:hAnsi="Arial" w:cs="Arial"/>
          <w:spacing w:val="-1"/>
          <w:sz w:val="22"/>
          <w:szCs w:val="22"/>
        </w:rPr>
      </w:pPr>
      <w:r>
        <w:rPr>
          <w:rFonts w:ascii="Arial" w:hAnsi="Arial" w:cs="Arial"/>
          <w:spacing w:val="-1"/>
          <w:sz w:val="22"/>
          <w:szCs w:val="22"/>
        </w:rPr>
        <w:t xml:space="preserve">A copy of the Modification Proposal Form can be found electronically on the </w:t>
      </w:r>
      <w:r w:rsidR="00AB5FE3" w:rsidRPr="00AB5FE3">
        <w:rPr>
          <w:rFonts w:ascii="Arial" w:hAnsi="Arial" w:cs="Arial"/>
          <w:i/>
          <w:iCs/>
          <w:spacing w:val="-1"/>
          <w:sz w:val="22"/>
          <w:szCs w:val="22"/>
        </w:rPr>
        <w:t>ISOP</w:t>
      </w:r>
      <w:r>
        <w:rPr>
          <w:rFonts w:ascii="Arial" w:hAnsi="Arial" w:cs="Arial"/>
          <w:spacing w:val="-1"/>
          <w:sz w:val="22"/>
          <w:szCs w:val="22"/>
        </w:rPr>
        <w:t xml:space="preserve"> website at</w:t>
      </w:r>
    </w:p>
    <w:p w14:paraId="4B09A3CE" w14:textId="29FC21F5" w:rsidR="00963100" w:rsidRDefault="007D2CBA" w:rsidP="00963100">
      <w:pPr>
        <w:kinsoku w:val="0"/>
        <w:overflowPunct w:val="0"/>
        <w:autoSpaceDE/>
        <w:autoSpaceDN/>
        <w:adjustRightInd/>
        <w:spacing w:before="3" w:line="490" w:lineRule="exact"/>
        <w:ind w:right="360"/>
        <w:textAlignment w:val="baseline"/>
        <w:rPr>
          <w:rFonts w:ascii="Arial" w:hAnsi="Arial" w:cs="Arial"/>
          <w:sz w:val="24"/>
          <w:szCs w:val="24"/>
        </w:rPr>
      </w:pPr>
      <w:hyperlink r:id="rId107" w:history="1">
        <w:r w:rsidRPr="007D2CBA">
          <w:rPr>
            <w:rStyle w:val="Hyperlink"/>
            <w:rFonts w:ascii="Arial" w:hAnsi="Arial" w:cs="Arial"/>
            <w:sz w:val="24"/>
            <w:szCs w:val="24"/>
          </w:rPr>
          <w:t>Modification Proposal Form</w:t>
        </w:r>
      </w:hyperlink>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08"/>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066B8" w14:textId="77777777" w:rsidR="007541BB" w:rsidRDefault="007541BB" w:rsidP="008031CD">
      <w:r>
        <w:separator/>
      </w:r>
    </w:p>
  </w:endnote>
  <w:endnote w:type="continuationSeparator" w:id="0">
    <w:p w14:paraId="42C9AD36" w14:textId="77777777" w:rsidR="007541BB" w:rsidRDefault="007541BB" w:rsidP="008031CD">
      <w:r>
        <w:continuationSeparator/>
      </w:r>
    </w:p>
  </w:endnote>
  <w:endnote w:type="continuationNotice" w:id="1">
    <w:p w14:paraId="76C54E56" w14:textId="77777777" w:rsidR="007541BB" w:rsidRDefault="007541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81C2A" w14:textId="77777777" w:rsidR="00C26656" w:rsidRDefault="00E875A0" w:rsidP="00E875A0">
    <w:pPr>
      <w:pStyle w:val="Footer"/>
      <w:tabs>
        <w:tab w:val="left" w:pos="5355"/>
      </w:tabs>
      <w:rPr>
        <w:noProof/>
      </w:rPr>
    </w:pPr>
    <w:r>
      <w:tab/>
    </w:r>
    <w:sdt>
      <w:sdtPr>
        <w:id w:val="204779211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rPr>
        <w:noProof/>
      </w:rPr>
      <w:tab/>
    </w:r>
  </w:p>
  <w:p w14:paraId="191729B7" w14:textId="27D012F6" w:rsidR="00E875A0" w:rsidRDefault="00C26656" w:rsidP="00C26656">
    <w:pPr>
      <w:pStyle w:val="Footer"/>
      <w:tabs>
        <w:tab w:val="left" w:pos="5355"/>
      </w:tabs>
      <w:spacing w:before="120"/>
      <w:jc w:val="right"/>
      <w:rPr>
        <w:noProof/>
      </w:rPr>
    </w:pPr>
    <w:r w:rsidRPr="5D9186BE">
      <w:rPr>
        <w:rFonts w:ascii="Arial" w:hAnsi="Arial" w:cs="Arial"/>
        <w:sz w:val="16"/>
        <w:szCs w:val="16"/>
      </w:rPr>
      <w:t>National Electricity Transmission System Security and Quality of Supply Standard, Version 2.</w:t>
    </w:r>
    <w:r w:rsidR="005A0C18">
      <w:rPr>
        <w:rFonts w:ascii="Arial" w:hAnsi="Arial" w:cs="Arial"/>
        <w:sz w:val="16"/>
        <w:szCs w:val="16"/>
      </w:rPr>
      <w:t>10</w:t>
    </w:r>
    <w:r w:rsidRPr="5D9186BE">
      <w:rPr>
        <w:rFonts w:ascii="Arial" w:hAnsi="Arial" w:cs="Arial"/>
        <w:sz w:val="16"/>
        <w:szCs w:val="16"/>
      </w:rPr>
      <w:t xml:space="preserve"> </w:t>
    </w:r>
    <w:r w:rsidR="005A0C18">
      <w:rPr>
        <w:rFonts w:ascii="Arial" w:hAnsi="Arial" w:cs="Arial"/>
        <w:sz w:val="16"/>
        <w:szCs w:val="16"/>
      </w:rPr>
      <w:t>08 April 2025</w:t>
    </w:r>
    <w:r w:rsidR="00E875A0">
      <w:rPr>
        <w:noProof/>
      </w:rPr>
      <w:t xml:space="preserve"> </w:t>
    </w:r>
  </w:p>
  <w:p w14:paraId="4C547A71" w14:textId="77777777" w:rsidR="00E875A0" w:rsidRDefault="00E875A0" w:rsidP="00080209">
    <w:pPr>
      <w:pStyle w:val="Footer"/>
      <w:tabs>
        <w:tab w:val="lef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6832" w14:textId="1271E8D1" w:rsidR="00080209" w:rsidRDefault="00080209" w:rsidP="00080209">
    <w:pPr>
      <w:pStyle w:val="Footer"/>
      <w:jc w:val="right"/>
      <w:rPr>
        <w:rFonts w:ascii="Arial" w:hAnsi="Arial" w:cs="Arial"/>
        <w:sz w:val="16"/>
        <w:szCs w:val="16"/>
      </w:rPr>
    </w:pPr>
    <w:r w:rsidRPr="5D9186BE">
      <w:rPr>
        <w:rFonts w:ascii="Arial" w:hAnsi="Arial" w:cs="Arial"/>
        <w:sz w:val="16"/>
        <w:szCs w:val="16"/>
      </w:rPr>
      <w:t>National Electricity Transmission System Security and Quality of Supply Standard, Version 2.</w:t>
    </w:r>
    <w:r w:rsidR="00596A2B">
      <w:rPr>
        <w:rFonts w:ascii="Arial" w:hAnsi="Arial" w:cs="Arial"/>
        <w:sz w:val="16"/>
        <w:szCs w:val="16"/>
      </w:rPr>
      <w:t>10</w:t>
    </w:r>
    <w:r w:rsidRPr="5D9186BE">
      <w:rPr>
        <w:rFonts w:ascii="Arial" w:hAnsi="Arial" w:cs="Arial"/>
        <w:sz w:val="16"/>
        <w:szCs w:val="16"/>
      </w:rPr>
      <w:t xml:space="preserve"> </w:t>
    </w:r>
    <w:r w:rsidR="00596A2B">
      <w:rPr>
        <w:rFonts w:ascii="Arial" w:hAnsi="Arial" w:cs="Arial"/>
        <w:sz w:val="16"/>
        <w:szCs w:val="16"/>
      </w:rPr>
      <w:t>08 April 2025</w:t>
    </w:r>
    <w:r w:rsidRPr="5D9186BE">
      <w:rPr>
        <w:rFonts w:ascii="Arial" w:hAnsi="Arial" w:cs="Arial"/>
        <w:sz w:val="16"/>
        <w:szCs w:val="16"/>
      </w:rPr>
      <w:t xml:space="preserve">  </w:t>
    </w:r>
  </w:p>
  <w:p w14:paraId="0C4FC245" w14:textId="77777777" w:rsidR="00080209" w:rsidRDefault="00080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C52E0" w14:textId="77777777" w:rsidR="00963100" w:rsidRDefault="009631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5DCEB" w14:textId="385C1E1E" w:rsidR="00963100" w:rsidRDefault="00FD4DB0">
    <w:pPr>
      <w:pStyle w:val="Footer"/>
      <w:jc w:val="center"/>
    </w:pPr>
    <w:sdt>
      <w:sdtPr>
        <w:id w:val="272822780"/>
        <w:docPartObj>
          <w:docPartGallery w:val="Page Numbers (Bottom of Page)"/>
          <w:docPartUnique/>
        </w:docPartObj>
      </w:sdtPr>
      <w:sdtEndPr>
        <w:rPr>
          <w:noProof/>
        </w:rPr>
      </w:sdtEndPr>
      <w:sdtContent>
        <w:r w:rsidR="00C62FE1">
          <w:fldChar w:fldCharType="begin"/>
        </w:r>
        <w:r w:rsidR="00C62FE1">
          <w:instrText xml:space="preserve"> PAGE   \* MERGEFORMAT </w:instrText>
        </w:r>
        <w:r w:rsidR="00C62FE1">
          <w:fldChar w:fldCharType="separate"/>
        </w:r>
        <w:r w:rsidR="00C62FE1">
          <w:rPr>
            <w:noProof/>
          </w:rPr>
          <w:t>2</w:t>
        </w:r>
        <w:r w:rsidR="00C62FE1">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A3B94" w14:textId="77777777" w:rsidR="00963100" w:rsidRDefault="009631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238775"/>
      <w:docPartObj>
        <w:docPartGallery w:val="Page Numbers (Bottom of Page)"/>
        <w:docPartUnique/>
      </w:docPartObj>
    </w:sdtPr>
    <w:sdtEndPr>
      <w:rPr>
        <w:noProof/>
      </w:rPr>
    </w:sdtEndPr>
    <w:sdtContent>
      <w:p w14:paraId="514C3B55" w14:textId="41F79786" w:rsidR="00832D57" w:rsidRDefault="00832D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12E4E2" w14:textId="77777777" w:rsidR="00EE5787" w:rsidRDefault="00EE5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83F30" w14:textId="77777777" w:rsidR="007541BB" w:rsidRDefault="007541BB" w:rsidP="008031CD">
      <w:r>
        <w:separator/>
      </w:r>
    </w:p>
  </w:footnote>
  <w:footnote w:type="continuationSeparator" w:id="0">
    <w:p w14:paraId="095349CA" w14:textId="77777777" w:rsidR="007541BB" w:rsidRDefault="007541BB" w:rsidP="008031CD">
      <w:r>
        <w:continuationSeparator/>
      </w:r>
    </w:p>
  </w:footnote>
  <w:footnote w:type="continuationNotice" w:id="1">
    <w:p w14:paraId="1E8D4D7F" w14:textId="77777777" w:rsidR="007541BB" w:rsidRDefault="007541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5"/>
      <w:gridCol w:w="2995"/>
      <w:gridCol w:w="2995"/>
    </w:tblGrid>
    <w:tr w:rsidR="5D9186BE" w14:paraId="2804703D" w14:textId="77777777" w:rsidTr="007772EC">
      <w:trPr>
        <w:trHeight w:val="300"/>
      </w:trPr>
      <w:tc>
        <w:tcPr>
          <w:tcW w:w="2995" w:type="dxa"/>
        </w:tcPr>
        <w:p w14:paraId="69D53B02" w14:textId="35426AE9" w:rsidR="5D9186BE" w:rsidRDefault="5D9186BE" w:rsidP="007772EC">
          <w:pPr>
            <w:pStyle w:val="Revision"/>
            <w:ind w:left="-115"/>
          </w:pPr>
        </w:p>
      </w:tc>
      <w:tc>
        <w:tcPr>
          <w:tcW w:w="2995" w:type="dxa"/>
        </w:tcPr>
        <w:p w14:paraId="52F7C1C8" w14:textId="3B421EDC" w:rsidR="5D9186BE" w:rsidRDefault="5D9186BE" w:rsidP="007772EC">
          <w:pPr>
            <w:pStyle w:val="Revision"/>
            <w:jc w:val="center"/>
          </w:pPr>
        </w:p>
      </w:tc>
      <w:tc>
        <w:tcPr>
          <w:tcW w:w="2995" w:type="dxa"/>
        </w:tcPr>
        <w:p w14:paraId="5A0E0CF6" w14:textId="4F31F51F" w:rsidR="5D9186BE" w:rsidRDefault="5D9186BE" w:rsidP="007772EC">
          <w:pPr>
            <w:pStyle w:val="Revision"/>
            <w:ind w:right="-115"/>
            <w:jc w:val="right"/>
          </w:pPr>
        </w:p>
      </w:tc>
    </w:tr>
  </w:tbl>
  <w:p w14:paraId="57F6EB9B" w14:textId="2C01EC5E" w:rsidR="5D9186BE" w:rsidRDefault="5D9186BE" w:rsidP="007772EC">
    <w:pPr>
      <w:pStyle w:val="Revision"/>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195A147D" w14:textId="77777777" w:rsidTr="007772EC">
      <w:trPr>
        <w:trHeight w:val="300"/>
      </w:trPr>
      <w:tc>
        <w:tcPr>
          <w:tcW w:w="3550" w:type="dxa"/>
        </w:tcPr>
        <w:p w14:paraId="4C5E3B5D" w14:textId="5ED56317" w:rsidR="5D9186BE" w:rsidRDefault="5D9186BE" w:rsidP="007772EC">
          <w:pPr>
            <w:pStyle w:val="Revision"/>
            <w:ind w:left="-115"/>
          </w:pPr>
        </w:p>
      </w:tc>
      <w:tc>
        <w:tcPr>
          <w:tcW w:w="3550" w:type="dxa"/>
        </w:tcPr>
        <w:p w14:paraId="5A1206F3" w14:textId="2757DB01" w:rsidR="5D9186BE" w:rsidRDefault="5D9186BE" w:rsidP="007772EC">
          <w:pPr>
            <w:pStyle w:val="Revision"/>
            <w:jc w:val="center"/>
          </w:pPr>
        </w:p>
      </w:tc>
      <w:tc>
        <w:tcPr>
          <w:tcW w:w="3550" w:type="dxa"/>
        </w:tcPr>
        <w:p w14:paraId="51EE8B5A" w14:textId="23D68C53" w:rsidR="5D9186BE" w:rsidRDefault="5D9186BE" w:rsidP="007772EC">
          <w:pPr>
            <w:pStyle w:val="Revision"/>
            <w:ind w:right="-115"/>
            <w:jc w:val="right"/>
          </w:pPr>
        </w:p>
      </w:tc>
    </w:tr>
  </w:tbl>
  <w:p w14:paraId="1323C766" w14:textId="1FB7DB1E" w:rsidR="5D9186BE" w:rsidRDefault="5D9186BE" w:rsidP="007772EC">
    <w:pPr>
      <w:pStyle w:val="Revision"/>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18B61A3A" w14:textId="77777777" w:rsidTr="007772EC">
      <w:trPr>
        <w:trHeight w:val="300"/>
      </w:trPr>
      <w:tc>
        <w:tcPr>
          <w:tcW w:w="3020" w:type="dxa"/>
        </w:tcPr>
        <w:p w14:paraId="50A686A7" w14:textId="34CF36FA" w:rsidR="5D9186BE" w:rsidRDefault="5D9186BE" w:rsidP="007772EC">
          <w:pPr>
            <w:pStyle w:val="Revision"/>
            <w:ind w:left="-115"/>
          </w:pPr>
        </w:p>
      </w:tc>
      <w:tc>
        <w:tcPr>
          <w:tcW w:w="3020" w:type="dxa"/>
        </w:tcPr>
        <w:p w14:paraId="1A0DACA1" w14:textId="009EE9C9" w:rsidR="5D9186BE" w:rsidRDefault="5D9186BE" w:rsidP="007772EC">
          <w:pPr>
            <w:pStyle w:val="Revision"/>
            <w:jc w:val="center"/>
          </w:pPr>
        </w:p>
      </w:tc>
      <w:tc>
        <w:tcPr>
          <w:tcW w:w="3020" w:type="dxa"/>
        </w:tcPr>
        <w:p w14:paraId="076AD824" w14:textId="388B4753" w:rsidR="5D9186BE" w:rsidRDefault="5D9186BE" w:rsidP="007772EC">
          <w:pPr>
            <w:pStyle w:val="Revision"/>
            <w:ind w:right="-115"/>
            <w:jc w:val="right"/>
          </w:pPr>
        </w:p>
      </w:tc>
    </w:tr>
  </w:tbl>
  <w:p w14:paraId="246F50F6" w14:textId="6638FE49" w:rsidR="5D9186BE" w:rsidRDefault="5D9186BE" w:rsidP="007772EC">
    <w:pPr>
      <w:pStyle w:val="Revision"/>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229145F9" w14:textId="77777777" w:rsidTr="007772EC">
      <w:trPr>
        <w:trHeight w:val="300"/>
      </w:trPr>
      <w:tc>
        <w:tcPr>
          <w:tcW w:w="3020" w:type="dxa"/>
        </w:tcPr>
        <w:p w14:paraId="46448DBA" w14:textId="0183F4CB" w:rsidR="5D9186BE" w:rsidRDefault="5D9186BE" w:rsidP="007772EC">
          <w:pPr>
            <w:pStyle w:val="Revision"/>
            <w:ind w:left="-115"/>
          </w:pPr>
        </w:p>
      </w:tc>
      <w:tc>
        <w:tcPr>
          <w:tcW w:w="3020" w:type="dxa"/>
        </w:tcPr>
        <w:p w14:paraId="7E2B724E" w14:textId="368E1121" w:rsidR="5D9186BE" w:rsidRDefault="5D9186BE" w:rsidP="007772EC">
          <w:pPr>
            <w:pStyle w:val="Revision"/>
            <w:jc w:val="center"/>
          </w:pPr>
        </w:p>
      </w:tc>
      <w:tc>
        <w:tcPr>
          <w:tcW w:w="3020" w:type="dxa"/>
        </w:tcPr>
        <w:p w14:paraId="665ABB55" w14:textId="031F4E40" w:rsidR="5D9186BE" w:rsidRDefault="5D9186BE" w:rsidP="007772EC">
          <w:pPr>
            <w:pStyle w:val="Revision"/>
            <w:ind w:right="-115"/>
            <w:jc w:val="right"/>
          </w:pPr>
        </w:p>
      </w:tc>
    </w:tr>
  </w:tbl>
  <w:p w14:paraId="3DF1C58A" w14:textId="239708CB" w:rsidR="5D9186BE" w:rsidRDefault="5D9186BE" w:rsidP="007772EC">
    <w:pPr>
      <w:pStyle w:val="Revision"/>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34734048" w14:textId="77777777" w:rsidTr="007772EC">
      <w:trPr>
        <w:trHeight w:val="300"/>
      </w:trPr>
      <w:tc>
        <w:tcPr>
          <w:tcW w:w="3020" w:type="dxa"/>
        </w:tcPr>
        <w:p w14:paraId="30CCE661" w14:textId="5EE660B4" w:rsidR="5D9186BE" w:rsidRDefault="5D9186BE" w:rsidP="007772EC">
          <w:pPr>
            <w:pStyle w:val="Revision"/>
            <w:ind w:left="-115"/>
          </w:pPr>
        </w:p>
      </w:tc>
      <w:tc>
        <w:tcPr>
          <w:tcW w:w="3020" w:type="dxa"/>
        </w:tcPr>
        <w:p w14:paraId="4A400979" w14:textId="53A75F62" w:rsidR="5D9186BE" w:rsidRDefault="5D9186BE" w:rsidP="007772EC">
          <w:pPr>
            <w:pStyle w:val="Revision"/>
            <w:jc w:val="center"/>
          </w:pPr>
        </w:p>
      </w:tc>
      <w:tc>
        <w:tcPr>
          <w:tcW w:w="3020" w:type="dxa"/>
        </w:tcPr>
        <w:p w14:paraId="5628DFC5" w14:textId="553002C8" w:rsidR="5D9186BE" w:rsidRDefault="5D9186BE" w:rsidP="007772EC">
          <w:pPr>
            <w:pStyle w:val="Revision"/>
            <w:ind w:right="-115"/>
            <w:jc w:val="right"/>
          </w:pPr>
        </w:p>
      </w:tc>
    </w:tr>
  </w:tbl>
  <w:p w14:paraId="228D5446" w14:textId="3DBF3697" w:rsidR="5D9186BE" w:rsidRDefault="5D9186BE" w:rsidP="007772EC">
    <w:pPr>
      <w:pStyle w:val="Revision"/>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1C0DC29E" w14:textId="77777777" w:rsidTr="007772EC">
      <w:trPr>
        <w:trHeight w:val="300"/>
      </w:trPr>
      <w:tc>
        <w:tcPr>
          <w:tcW w:w="3090" w:type="dxa"/>
        </w:tcPr>
        <w:p w14:paraId="6FC4E345" w14:textId="20CFFBA6" w:rsidR="5D9186BE" w:rsidRDefault="5D9186BE" w:rsidP="007772EC">
          <w:pPr>
            <w:pStyle w:val="Revision"/>
            <w:ind w:left="-115"/>
          </w:pPr>
        </w:p>
      </w:tc>
      <w:tc>
        <w:tcPr>
          <w:tcW w:w="3090" w:type="dxa"/>
        </w:tcPr>
        <w:p w14:paraId="29720A79" w14:textId="58BCF28A" w:rsidR="5D9186BE" w:rsidRDefault="5D9186BE" w:rsidP="007772EC">
          <w:pPr>
            <w:pStyle w:val="Revision"/>
            <w:jc w:val="center"/>
          </w:pPr>
        </w:p>
      </w:tc>
      <w:tc>
        <w:tcPr>
          <w:tcW w:w="3090" w:type="dxa"/>
        </w:tcPr>
        <w:p w14:paraId="20FDC9E0" w14:textId="36482802" w:rsidR="5D9186BE" w:rsidRDefault="5D9186BE" w:rsidP="007772EC">
          <w:pPr>
            <w:pStyle w:val="Revision"/>
            <w:ind w:right="-115"/>
            <w:jc w:val="right"/>
          </w:pPr>
        </w:p>
      </w:tc>
    </w:tr>
  </w:tbl>
  <w:p w14:paraId="6F197710" w14:textId="5CB200C6" w:rsidR="5D9186BE" w:rsidRDefault="5D9186BE" w:rsidP="007772EC">
    <w:pPr>
      <w:pStyle w:val="Revision"/>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5BD66F51" w14:textId="77777777" w:rsidTr="007772EC">
      <w:trPr>
        <w:trHeight w:val="300"/>
      </w:trPr>
      <w:tc>
        <w:tcPr>
          <w:tcW w:w="3090" w:type="dxa"/>
        </w:tcPr>
        <w:p w14:paraId="69DBA4A6" w14:textId="54E942CE" w:rsidR="5D9186BE" w:rsidRDefault="5D9186BE" w:rsidP="007772EC">
          <w:pPr>
            <w:pStyle w:val="Revision"/>
            <w:ind w:left="-115"/>
          </w:pPr>
        </w:p>
      </w:tc>
      <w:tc>
        <w:tcPr>
          <w:tcW w:w="3090" w:type="dxa"/>
        </w:tcPr>
        <w:p w14:paraId="33B54351" w14:textId="0D7CD1E4" w:rsidR="5D9186BE" w:rsidRDefault="5D9186BE" w:rsidP="007772EC">
          <w:pPr>
            <w:pStyle w:val="Revision"/>
            <w:jc w:val="center"/>
          </w:pPr>
        </w:p>
      </w:tc>
      <w:tc>
        <w:tcPr>
          <w:tcW w:w="3090" w:type="dxa"/>
        </w:tcPr>
        <w:p w14:paraId="10EC2A1E" w14:textId="19939335" w:rsidR="5D9186BE" w:rsidRDefault="5D9186BE" w:rsidP="007772EC">
          <w:pPr>
            <w:pStyle w:val="Revision"/>
            <w:ind w:right="-115"/>
            <w:jc w:val="right"/>
          </w:pPr>
        </w:p>
      </w:tc>
    </w:tr>
  </w:tbl>
  <w:p w14:paraId="68758901" w14:textId="104E7113" w:rsidR="5D9186BE" w:rsidRDefault="5D9186BE" w:rsidP="007772EC">
    <w:pPr>
      <w:pStyle w:val="Revision"/>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68D57632" w14:textId="77777777" w:rsidTr="007772EC">
      <w:trPr>
        <w:trHeight w:val="300"/>
      </w:trPr>
      <w:tc>
        <w:tcPr>
          <w:tcW w:w="2770" w:type="dxa"/>
        </w:tcPr>
        <w:p w14:paraId="7D3C34DF" w14:textId="3838085C" w:rsidR="5D9186BE" w:rsidRDefault="5D9186BE" w:rsidP="007772EC">
          <w:pPr>
            <w:pStyle w:val="Revision"/>
            <w:ind w:left="-115"/>
          </w:pPr>
        </w:p>
      </w:tc>
      <w:tc>
        <w:tcPr>
          <w:tcW w:w="2770" w:type="dxa"/>
        </w:tcPr>
        <w:p w14:paraId="3B544191" w14:textId="5CF08F58" w:rsidR="5D9186BE" w:rsidRDefault="5D9186BE" w:rsidP="007772EC">
          <w:pPr>
            <w:pStyle w:val="Revision"/>
            <w:jc w:val="center"/>
          </w:pPr>
        </w:p>
      </w:tc>
      <w:tc>
        <w:tcPr>
          <w:tcW w:w="2770" w:type="dxa"/>
        </w:tcPr>
        <w:p w14:paraId="34AF7E74" w14:textId="47DEB725" w:rsidR="5D9186BE" w:rsidRDefault="5D9186BE" w:rsidP="007772EC">
          <w:pPr>
            <w:pStyle w:val="Revision"/>
            <w:ind w:right="-115"/>
            <w:jc w:val="right"/>
          </w:pPr>
        </w:p>
      </w:tc>
    </w:tr>
  </w:tbl>
  <w:p w14:paraId="1DA063F0" w14:textId="51C634DC" w:rsidR="5D9186BE" w:rsidRDefault="5D9186BE" w:rsidP="007772EC">
    <w:pPr>
      <w:pStyle w:val="Revision"/>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0"/>
      <w:gridCol w:w="1620"/>
      <w:gridCol w:w="1620"/>
    </w:tblGrid>
    <w:tr w:rsidR="5D9186BE" w14:paraId="0D3162A7" w14:textId="77777777" w:rsidTr="007772EC">
      <w:trPr>
        <w:trHeight w:val="300"/>
      </w:trPr>
      <w:tc>
        <w:tcPr>
          <w:tcW w:w="1620" w:type="dxa"/>
        </w:tcPr>
        <w:p w14:paraId="2758834C" w14:textId="02856952" w:rsidR="5D9186BE" w:rsidRDefault="5D9186BE" w:rsidP="007772EC">
          <w:pPr>
            <w:pStyle w:val="Revision"/>
            <w:ind w:left="-115"/>
          </w:pPr>
        </w:p>
      </w:tc>
      <w:tc>
        <w:tcPr>
          <w:tcW w:w="1620" w:type="dxa"/>
        </w:tcPr>
        <w:p w14:paraId="38500D45" w14:textId="07DE6B50" w:rsidR="5D9186BE" w:rsidRDefault="5D9186BE" w:rsidP="007772EC">
          <w:pPr>
            <w:pStyle w:val="Revision"/>
            <w:jc w:val="center"/>
          </w:pPr>
        </w:p>
      </w:tc>
      <w:tc>
        <w:tcPr>
          <w:tcW w:w="1620" w:type="dxa"/>
        </w:tcPr>
        <w:p w14:paraId="13A02992" w14:textId="50EC3040" w:rsidR="5D9186BE" w:rsidRDefault="5D9186BE" w:rsidP="007772EC">
          <w:pPr>
            <w:pStyle w:val="Revision"/>
            <w:ind w:right="-115"/>
            <w:jc w:val="right"/>
          </w:pPr>
        </w:p>
      </w:tc>
    </w:tr>
  </w:tbl>
  <w:p w14:paraId="7CB9DF89" w14:textId="41375BAA" w:rsidR="5D9186BE" w:rsidRDefault="5D9186BE" w:rsidP="007772EC">
    <w:pPr>
      <w:pStyle w:val="Revision"/>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2C44C36" w14:textId="77777777" w:rsidTr="007772EC">
      <w:trPr>
        <w:trHeight w:val="300"/>
      </w:trPr>
      <w:tc>
        <w:tcPr>
          <w:tcW w:w="2770" w:type="dxa"/>
        </w:tcPr>
        <w:p w14:paraId="7D849F28" w14:textId="6768AA10" w:rsidR="5D9186BE" w:rsidRDefault="5D9186BE" w:rsidP="007772EC">
          <w:pPr>
            <w:pStyle w:val="Revision"/>
            <w:ind w:left="-115"/>
          </w:pPr>
        </w:p>
      </w:tc>
      <w:tc>
        <w:tcPr>
          <w:tcW w:w="2770" w:type="dxa"/>
        </w:tcPr>
        <w:p w14:paraId="399743AC" w14:textId="34305A0B" w:rsidR="5D9186BE" w:rsidRDefault="5D9186BE" w:rsidP="007772EC">
          <w:pPr>
            <w:pStyle w:val="Revision"/>
            <w:jc w:val="center"/>
          </w:pPr>
        </w:p>
      </w:tc>
      <w:tc>
        <w:tcPr>
          <w:tcW w:w="2770" w:type="dxa"/>
        </w:tcPr>
        <w:p w14:paraId="07F0B821" w14:textId="243EE301" w:rsidR="5D9186BE" w:rsidRDefault="5D9186BE" w:rsidP="007772EC">
          <w:pPr>
            <w:pStyle w:val="Revision"/>
            <w:ind w:right="-115"/>
            <w:jc w:val="right"/>
          </w:pPr>
        </w:p>
      </w:tc>
    </w:tr>
  </w:tbl>
  <w:p w14:paraId="4F686351" w14:textId="15CC6633" w:rsidR="5D9186BE" w:rsidRDefault="5D9186BE" w:rsidP="007772EC">
    <w:pPr>
      <w:pStyle w:val="Revision"/>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87D4DFF" w14:textId="77777777" w:rsidTr="007772EC">
      <w:trPr>
        <w:trHeight w:val="300"/>
      </w:trPr>
      <w:tc>
        <w:tcPr>
          <w:tcW w:w="2770" w:type="dxa"/>
        </w:tcPr>
        <w:p w14:paraId="55E4F34A" w14:textId="0003E55C" w:rsidR="5D9186BE" w:rsidRDefault="5D9186BE" w:rsidP="007772EC">
          <w:pPr>
            <w:pStyle w:val="Revision"/>
            <w:ind w:left="-115"/>
          </w:pPr>
        </w:p>
      </w:tc>
      <w:tc>
        <w:tcPr>
          <w:tcW w:w="2770" w:type="dxa"/>
        </w:tcPr>
        <w:p w14:paraId="08C21042" w14:textId="5C216CC2" w:rsidR="5D9186BE" w:rsidRDefault="5D9186BE" w:rsidP="007772EC">
          <w:pPr>
            <w:pStyle w:val="Revision"/>
            <w:jc w:val="center"/>
          </w:pPr>
        </w:p>
      </w:tc>
      <w:tc>
        <w:tcPr>
          <w:tcW w:w="2770" w:type="dxa"/>
        </w:tcPr>
        <w:p w14:paraId="37183149" w14:textId="6654C93E" w:rsidR="5D9186BE" w:rsidRDefault="5D9186BE" w:rsidP="007772EC">
          <w:pPr>
            <w:pStyle w:val="Revision"/>
            <w:ind w:right="-115"/>
            <w:jc w:val="right"/>
          </w:pPr>
        </w:p>
      </w:tc>
    </w:tr>
  </w:tbl>
  <w:p w14:paraId="532EDB9C" w14:textId="0FC78C4F" w:rsidR="5D9186BE" w:rsidRDefault="5D9186BE" w:rsidP="007772EC">
    <w:pPr>
      <w:pStyle w:val="Revisio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4E2F3C87" w14:textId="77777777" w:rsidTr="007772EC">
      <w:trPr>
        <w:trHeight w:val="300"/>
      </w:trPr>
      <w:tc>
        <w:tcPr>
          <w:tcW w:w="3010" w:type="dxa"/>
        </w:tcPr>
        <w:p w14:paraId="3D5E1622" w14:textId="48CF8277" w:rsidR="5D9186BE" w:rsidRDefault="5D9186BE" w:rsidP="007772EC">
          <w:pPr>
            <w:pStyle w:val="Revision"/>
            <w:ind w:left="-115"/>
          </w:pPr>
        </w:p>
      </w:tc>
      <w:tc>
        <w:tcPr>
          <w:tcW w:w="3010" w:type="dxa"/>
        </w:tcPr>
        <w:p w14:paraId="41DF8419" w14:textId="0797EA79" w:rsidR="5D9186BE" w:rsidRDefault="5D9186BE" w:rsidP="007772EC">
          <w:pPr>
            <w:pStyle w:val="Revision"/>
            <w:jc w:val="center"/>
          </w:pPr>
        </w:p>
      </w:tc>
      <w:tc>
        <w:tcPr>
          <w:tcW w:w="3010" w:type="dxa"/>
        </w:tcPr>
        <w:p w14:paraId="695EAB6E" w14:textId="78806290" w:rsidR="5D9186BE" w:rsidRDefault="5D9186BE" w:rsidP="007772EC">
          <w:pPr>
            <w:pStyle w:val="Revision"/>
            <w:ind w:right="-115"/>
            <w:jc w:val="right"/>
          </w:pPr>
        </w:p>
      </w:tc>
    </w:tr>
  </w:tbl>
  <w:p w14:paraId="52791470" w14:textId="59188D33" w:rsidR="5D9186BE" w:rsidRDefault="5D9186BE" w:rsidP="007772EC">
    <w:pPr>
      <w:pStyle w:val="Revision"/>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052CEE3" w14:textId="77777777" w:rsidTr="007772EC">
      <w:trPr>
        <w:trHeight w:val="300"/>
      </w:trPr>
      <w:tc>
        <w:tcPr>
          <w:tcW w:w="2770" w:type="dxa"/>
        </w:tcPr>
        <w:p w14:paraId="1B454714" w14:textId="43D8E3F2" w:rsidR="5D9186BE" w:rsidRDefault="5D9186BE" w:rsidP="007772EC">
          <w:pPr>
            <w:pStyle w:val="Revision"/>
            <w:ind w:left="-115"/>
          </w:pPr>
        </w:p>
      </w:tc>
      <w:tc>
        <w:tcPr>
          <w:tcW w:w="2770" w:type="dxa"/>
        </w:tcPr>
        <w:p w14:paraId="2B52DCE6" w14:textId="3ABC5618" w:rsidR="5D9186BE" w:rsidRDefault="5D9186BE" w:rsidP="007772EC">
          <w:pPr>
            <w:pStyle w:val="Revision"/>
            <w:jc w:val="center"/>
          </w:pPr>
        </w:p>
      </w:tc>
      <w:tc>
        <w:tcPr>
          <w:tcW w:w="2770" w:type="dxa"/>
        </w:tcPr>
        <w:p w14:paraId="3B0CDF90" w14:textId="74966413" w:rsidR="5D9186BE" w:rsidRDefault="5D9186BE" w:rsidP="007772EC">
          <w:pPr>
            <w:pStyle w:val="Revision"/>
            <w:ind w:right="-115"/>
            <w:jc w:val="right"/>
          </w:pPr>
        </w:p>
      </w:tc>
    </w:tr>
  </w:tbl>
  <w:p w14:paraId="723DCD91" w14:textId="71852D9A" w:rsidR="5D9186BE" w:rsidRDefault="5D9186BE" w:rsidP="007772EC">
    <w:pPr>
      <w:pStyle w:val="Revision"/>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6497D90" w14:textId="77777777" w:rsidTr="007772EC">
      <w:trPr>
        <w:trHeight w:val="300"/>
      </w:trPr>
      <w:tc>
        <w:tcPr>
          <w:tcW w:w="2770" w:type="dxa"/>
        </w:tcPr>
        <w:p w14:paraId="026FF269" w14:textId="741E8AA0" w:rsidR="5D9186BE" w:rsidRDefault="5D9186BE" w:rsidP="007772EC">
          <w:pPr>
            <w:pStyle w:val="Revision"/>
            <w:ind w:left="-115"/>
          </w:pPr>
        </w:p>
      </w:tc>
      <w:tc>
        <w:tcPr>
          <w:tcW w:w="2770" w:type="dxa"/>
        </w:tcPr>
        <w:p w14:paraId="31E17B02" w14:textId="6FFA9136" w:rsidR="5D9186BE" w:rsidRDefault="5D9186BE" w:rsidP="007772EC">
          <w:pPr>
            <w:pStyle w:val="Revision"/>
            <w:jc w:val="center"/>
          </w:pPr>
        </w:p>
      </w:tc>
      <w:tc>
        <w:tcPr>
          <w:tcW w:w="2770" w:type="dxa"/>
        </w:tcPr>
        <w:p w14:paraId="19DA1257" w14:textId="2AAD0ADC" w:rsidR="5D9186BE" w:rsidRDefault="5D9186BE" w:rsidP="007772EC">
          <w:pPr>
            <w:pStyle w:val="Revision"/>
            <w:ind w:right="-115"/>
            <w:jc w:val="right"/>
          </w:pPr>
        </w:p>
      </w:tc>
    </w:tr>
  </w:tbl>
  <w:p w14:paraId="498CA0CA" w14:textId="5F59B121" w:rsidR="5D9186BE" w:rsidRDefault="5D9186BE" w:rsidP="007772EC">
    <w:pPr>
      <w:pStyle w:val="Revision"/>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31A2996" w14:textId="77777777" w:rsidTr="007772EC">
      <w:trPr>
        <w:trHeight w:val="300"/>
      </w:trPr>
      <w:tc>
        <w:tcPr>
          <w:tcW w:w="2770" w:type="dxa"/>
        </w:tcPr>
        <w:p w14:paraId="1A5D7920" w14:textId="45E27ED9" w:rsidR="5D9186BE" w:rsidRDefault="5D9186BE" w:rsidP="007772EC">
          <w:pPr>
            <w:pStyle w:val="Revision"/>
            <w:ind w:left="-115"/>
          </w:pPr>
        </w:p>
      </w:tc>
      <w:tc>
        <w:tcPr>
          <w:tcW w:w="2770" w:type="dxa"/>
        </w:tcPr>
        <w:p w14:paraId="4AAC24A6" w14:textId="135B7C09" w:rsidR="5D9186BE" w:rsidRDefault="5D9186BE" w:rsidP="007772EC">
          <w:pPr>
            <w:pStyle w:val="Revision"/>
            <w:jc w:val="center"/>
          </w:pPr>
        </w:p>
      </w:tc>
      <w:tc>
        <w:tcPr>
          <w:tcW w:w="2770" w:type="dxa"/>
        </w:tcPr>
        <w:p w14:paraId="5B6CB304" w14:textId="301E1743" w:rsidR="5D9186BE" w:rsidRDefault="5D9186BE" w:rsidP="007772EC">
          <w:pPr>
            <w:pStyle w:val="Revision"/>
            <w:ind w:right="-115"/>
            <w:jc w:val="right"/>
          </w:pPr>
        </w:p>
      </w:tc>
    </w:tr>
  </w:tbl>
  <w:p w14:paraId="63D242CE" w14:textId="00AD3CB0" w:rsidR="5D9186BE" w:rsidRDefault="5D9186BE" w:rsidP="007772EC">
    <w:pPr>
      <w:pStyle w:val="Revision"/>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54DA0C2" w14:textId="77777777" w:rsidTr="007772EC">
      <w:trPr>
        <w:trHeight w:val="300"/>
      </w:trPr>
      <w:tc>
        <w:tcPr>
          <w:tcW w:w="2770" w:type="dxa"/>
        </w:tcPr>
        <w:p w14:paraId="4D9A1259" w14:textId="38140002" w:rsidR="5D9186BE" w:rsidRDefault="5D9186BE" w:rsidP="007772EC">
          <w:pPr>
            <w:pStyle w:val="Revision"/>
            <w:ind w:left="-115"/>
          </w:pPr>
        </w:p>
      </w:tc>
      <w:tc>
        <w:tcPr>
          <w:tcW w:w="2770" w:type="dxa"/>
        </w:tcPr>
        <w:p w14:paraId="664723FB" w14:textId="0F8D755D" w:rsidR="5D9186BE" w:rsidRDefault="5D9186BE" w:rsidP="007772EC">
          <w:pPr>
            <w:pStyle w:val="Revision"/>
            <w:jc w:val="center"/>
          </w:pPr>
        </w:p>
      </w:tc>
      <w:tc>
        <w:tcPr>
          <w:tcW w:w="2770" w:type="dxa"/>
        </w:tcPr>
        <w:p w14:paraId="799FE4C6" w14:textId="00E2C3D9" w:rsidR="5D9186BE" w:rsidRDefault="5D9186BE" w:rsidP="007772EC">
          <w:pPr>
            <w:pStyle w:val="Revision"/>
            <w:ind w:right="-115"/>
            <w:jc w:val="right"/>
          </w:pPr>
        </w:p>
      </w:tc>
    </w:tr>
  </w:tbl>
  <w:p w14:paraId="79026F56" w14:textId="1CFEFC6F" w:rsidR="5D9186BE" w:rsidRDefault="5D9186BE" w:rsidP="007772EC">
    <w:pPr>
      <w:pStyle w:val="Revision"/>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3DFD981" w14:textId="77777777" w:rsidTr="007772EC">
      <w:trPr>
        <w:trHeight w:val="300"/>
      </w:trPr>
      <w:tc>
        <w:tcPr>
          <w:tcW w:w="2770" w:type="dxa"/>
        </w:tcPr>
        <w:p w14:paraId="36382ED5" w14:textId="7D6ABFB1" w:rsidR="5D9186BE" w:rsidRDefault="5D9186BE" w:rsidP="007772EC">
          <w:pPr>
            <w:pStyle w:val="Revision"/>
            <w:ind w:left="-115"/>
          </w:pPr>
        </w:p>
      </w:tc>
      <w:tc>
        <w:tcPr>
          <w:tcW w:w="2770" w:type="dxa"/>
        </w:tcPr>
        <w:p w14:paraId="3A686CF9" w14:textId="09AF1F12" w:rsidR="5D9186BE" w:rsidRDefault="5D9186BE" w:rsidP="007772EC">
          <w:pPr>
            <w:pStyle w:val="Revision"/>
            <w:jc w:val="center"/>
          </w:pPr>
        </w:p>
      </w:tc>
      <w:tc>
        <w:tcPr>
          <w:tcW w:w="2770" w:type="dxa"/>
        </w:tcPr>
        <w:p w14:paraId="525D3A0E" w14:textId="16701432" w:rsidR="5D9186BE" w:rsidRDefault="5D9186BE" w:rsidP="007772EC">
          <w:pPr>
            <w:pStyle w:val="Revision"/>
            <w:ind w:right="-115"/>
            <w:jc w:val="right"/>
          </w:pPr>
        </w:p>
      </w:tc>
    </w:tr>
  </w:tbl>
  <w:p w14:paraId="39F1648F" w14:textId="2595D0E9" w:rsidR="5D9186BE" w:rsidRDefault="5D9186BE" w:rsidP="007772EC">
    <w:pPr>
      <w:pStyle w:val="Revision"/>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5"/>
      <w:gridCol w:w="1625"/>
      <w:gridCol w:w="1625"/>
    </w:tblGrid>
    <w:tr w:rsidR="5D9186BE" w14:paraId="4C02469B" w14:textId="77777777" w:rsidTr="007772EC">
      <w:trPr>
        <w:trHeight w:val="300"/>
      </w:trPr>
      <w:tc>
        <w:tcPr>
          <w:tcW w:w="1625" w:type="dxa"/>
        </w:tcPr>
        <w:p w14:paraId="1E5535ED" w14:textId="3CACBBDE" w:rsidR="5D9186BE" w:rsidRDefault="5D9186BE" w:rsidP="007772EC">
          <w:pPr>
            <w:pStyle w:val="Revision"/>
            <w:ind w:left="-115"/>
          </w:pPr>
        </w:p>
      </w:tc>
      <w:tc>
        <w:tcPr>
          <w:tcW w:w="1625" w:type="dxa"/>
        </w:tcPr>
        <w:p w14:paraId="2B523A6F" w14:textId="5BF8CBA2" w:rsidR="5D9186BE" w:rsidRDefault="5D9186BE" w:rsidP="007772EC">
          <w:pPr>
            <w:pStyle w:val="Revision"/>
            <w:jc w:val="center"/>
          </w:pPr>
        </w:p>
      </w:tc>
      <w:tc>
        <w:tcPr>
          <w:tcW w:w="1625" w:type="dxa"/>
        </w:tcPr>
        <w:p w14:paraId="35B8010A" w14:textId="43139238" w:rsidR="5D9186BE" w:rsidRDefault="5D9186BE" w:rsidP="007772EC">
          <w:pPr>
            <w:pStyle w:val="Revision"/>
            <w:ind w:right="-115"/>
            <w:jc w:val="right"/>
          </w:pPr>
        </w:p>
      </w:tc>
    </w:tr>
  </w:tbl>
  <w:p w14:paraId="704C5A28" w14:textId="5DD1781A" w:rsidR="5D9186BE" w:rsidRDefault="5D9186BE" w:rsidP="007772EC">
    <w:pPr>
      <w:pStyle w:val="Revision"/>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0D93C05" w14:textId="77777777" w:rsidTr="007772EC">
      <w:trPr>
        <w:trHeight w:val="300"/>
      </w:trPr>
      <w:tc>
        <w:tcPr>
          <w:tcW w:w="2770" w:type="dxa"/>
        </w:tcPr>
        <w:p w14:paraId="085EA7AF" w14:textId="0E19E08E" w:rsidR="5D9186BE" w:rsidRDefault="5D9186BE" w:rsidP="007772EC">
          <w:pPr>
            <w:pStyle w:val="Revision"/>
            <w:ind w:left="-115"/>
          </w:pPr>
        </w:p>
      </w:tc>
      <w:tc>
        <w:tcPr>
          <w:tcW w:w="2770" w:type="dxa"/>
        </w:tcPr>
        <w:p w14:paraId="0C08C7CC" w14:textId="602F2618" w:rsidR="5D9186BE" w:rsidRDefault="5D9186BE" w:rsidP="007772EC">
          <w:pPr>
            <w:pStyle w:val="Revision"/>
            <w:jc w:val="center"/>
          </w:pPr>
        </w:p>
      </w:tc>
      <w:tc>
        <w:tcPr>
          <w:tcW w:w="2770" w:type="dxa"/>
        </w:tcPr>
        <w:p w14:paraId="174C8648" w14:textId="389630F9" w:rsidR="5D9186BE" w:rsidRDefault="5D9186BE" w:rsidP="007772EC">
          <w:pPr>
            <w:pStyle w:val="Revision"/>
            <w:ind w:right="-115"/>
            <w:jc w:val="right"/>
          </w:pPr>
        </w:p>
      </w:tc>
    </w:tr>
  </w:tbl>
  <w:p w14:paraId="0D5FEDB7" w14:textId="2C4BDD9F" w:rsidR="5D9186BE" w:rsidRDefault="5D9186BE" w:rsidP="007772EC">
    <w:pPr>
      <w:pStyle w:val="Revision"/>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39CF5D" w14:textId="77777777" w:rsidTr="007772EC">
      <w:trPr>
        <w:trHeight w:val="300"/>
      </w:trPr>
      <w:tc>
        <w:tcPr>
          <w:tcW w:w="3025" w:type="dxa"/>
        </w:tcPr>
        <w:p w14:paraId="35F83025" w14:textId="534000AC" w:rsidR="5D9186BE" w:rsidRDefault="5D9186BE" w:rsidP="007772EC">
          <w:pPr>
            <w:pStyle w:val="Revision"/>
            <w:ind w:left="-115"/>
          </w:pPr>
        </w:p>
      </w:tc>
      <w:tc>
        <w:tcPr>
          <w:tcW w:w="3025" w:type="dxa"/>
        </w:tcPr>
        <w:p w14:paraId="7FAF0B1F" w14:textId="7F330C47" w:rsidR="5D9186BE" w:rsidRDefault="5D9186BE" w:rsidP="007772EC">
          <w:pPr>
            <w:pStyle w:val="Revision"/>
            <w:jc w:val="center"/>
          </w:pPr>
        </w:p>
      </w:tc>
      <w:tc>
        <w:tcPr>
          <w:tcW w:w="3025" w:type="dxa"/>
        </w:tcPr>
        <w:p w14:paraId="29F76AEC" w14:textId="005A5E13" w:rsidR="5D9186BE" w:rsidRDefault="5D9186BE" w:rsidP="007772EC">
          <w:pPr>
            <w:pStyle w:val="Revision"/>
            <w:ind w:right="-115"/>
            <w:jc w:val="right"/>
          </w:pPr>
        </w:p>
      </w:tc>
    </w:tr>
  </w:tbl>
  <w:p w14:paraId="6B5A064F" w14:textId="62E3CD8A" w:rsidR="5D9186BE" w:rsidRDefault="5D9186BE" w:rsidP="007772EC">
    <w:pPr>
      <w:pStyle w:val="Revision"/>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88A876E" w14:textId="77777777" w:rsidTr="007772EC">
      <w:trPr>
        <w:trHeight w:val="300"/>
      </w:trPr>
      <w:tc>
        <w:tcPr>
          <w:tcW w:w="3025" w:type="dxa"/>
        </w:tcPr>
        <w:p w14:paraId="57200206" w14:textId="3EF75A83" w:rsidR="5D9186BE" w:rsidRDefault="5D9186BE" w:rsidP="007772EC">
          <w:pPr>
            <w:pStyle w:val="Revision"/>
            <w:ind w:left="-115"/>
          </w:pPr>
        </w:p>
      </w:tc>
      <w:tc>
        <w:tcPr>
          <w:tcW w:w="3025" w:type="dxa"/>
        </w:tcPr>
        <w:p w14:paraId="29C5CA53" w14:textId="2F3CB771" w:rsidR="5D9186BE" w:rsidRDefault="5D9186BE" w:rsidP="007772EC">
          <w:pPr>
            <w:pStyle w:val="Revision"/>
            <w:jc w:val="center"/>
          </w:pPr>
        </w:p>
      </w:tc>
      <w:tc>
        <w:tcPr>
          <w:tcW w:w="3025" w:type="dxa"/>
        </w:tcPr>
        <w:p w14:paraId="75148854" w14:textId="07DD8106" w:rsidR="5D9186BE" w:rsidRDefault="5D9186BE" w:rsidP="007772EC">
          <w:pPr>
            <w:pStyle w:val="Revision"/>
            <w:ind w:right="-115"/>
            <w:jc w:val="right"/>
          </w:pPr>
        </w:p>
      </w:tc>
    </w:tr>
  </w:tbl>
  <w:p w14:paraId="085307A6" w14:textId="27B539E5" w:rsidR="5D9186BE" w:rsidRDefault="5D9186BE" w:rsidP="007772EC">
    <w:pPr>
      <w:pStyle w:val="Revision"/>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441B6A6" w14:textId="77777777" w:rsidTr="007772EC">
      <w:trPr>
        <w:trHeight w:val="300"/>
      </w:trPr>
      <w:tc>
        <w:tcPr>
          <w:tcW w:w="3025" w:type="dxa"/>
        </w:tcPr>
        <w:p w14:paraId="4879197A" w14:textId="74CBAFF1" w:rsidR="5D9186BE" w:rsidRDefault="5D9186BE" w:rsidP="007772EC">
          <w:pPr>
            <w:pStyle w:val="Revision"/>
            <w:ind w:left="-115"/>
          </w:pPr>
        </w:p>
      </w:tc>
      <w:tc>
        <w:tcPr>
          <w:tcW w:w="3025" w:type="dxa"/>
        </w:tcPr>
        <w:p w14:paraId="1911B51D" w14:textId="3B6CF984" w:rsidR="5D9186BE" w:rsidRDefault="5D9186BE" w:rsidP="007772EC">
          <w:pPr>
            <w:pStyle w:val="Revision"/>
            <w:jc w:val="center"/>
          </w:pPr>
        </w:p>
      </w:tc>
      <w:tc>
        <w:tcPr>
          <w:tcW w:w="3025" w:type="dxa"/>
        </w:tcPr>
        <w:p w14:paraId="11CFB9C2" w14:textId="2A79D9E4" w:rsidR="5D9186BE" w:rsidRDefault="5D9186BE" w:rsidP="007772EC">
          <w:pPr>
            <w:pStyle w:val="Revision"/>
            <w:ind w:right="-115"/>
            <w:jc w:val="right"/>
          </w:pPr>
        </w:p>
      </w:tc>
    </w:tr>
  </w:tbl>
  <w:p w14:paraId="2874D779" w14:textId="31A2124F" w:rsidR="5D9186BE" w:rsidRDefault="5D9186BE" w:rsidP="007772EC">
    <w:pPr>
      <w:pStyle w:val="Revisio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2838FCB0" w14:textId="77777777" w:rsidTr="007772EC">
      <w:trPr>
        <w:trHeight w:val="300"/>
      </w:trPr>
      <w:tc>
        <w:tcPr>
          <w:tcW w:w="3010" w:type="dxa"/>
        </w:tcPr>
        <w:p w14:paraId="2493C50F" w14:textId="647D65D1" w:rsidR="5D9186BE" w:rsidRDefault="5D9186BE" w:rsidP="007772EC">
          <w:pPr>
            <w:pStyle w:val="Revision"/>
            <w:ind w:left="-115"/>
          </w:pPr>
        </w:p>
      </w:tc>
      <w:tc>
        <w:tcPr>
          <w:tcW w:w="3010" w:type="dxa"/>
        </w:tcPr>
        <w:p w14:paraId="7B89EDE8" w14:textId="4DB62EBC" w:rsidR="5D9186BE" w:rsidRDefault="5D9186BE" w:rsidP="007772EC">
          <w:pPr>
            <w:pStyle w:val="Revision"/>
            <w:jc w:val="center"/>
          </w:pPr>
        </w:p>
      </w:tc>
      <w:tc>
        <w:tcPr>
          <w:tcW w:w="3010" w:type="dxa"/>
        </w:tcPr>
        <w:p w14:paraId="22EAB56C" w14:textId="19D675C4" w:rsidR="5D9186BE" w:rsidRDefault="5D9186BE" w:rsidP="007772EC">
          <w:pPr>
            <w:pStyle w:val="Revision"/>
            <w:ind w:right="-115"/>
            <w:jc w:val="right"/>
          </w:pPr>
        </w:p>
      </w:tc>
    </w:tr>
  </w:tbl>
  <w:p w14:paraId="32DCA156" w14:textId="00124866" w:rsidR="5D9186BE" w:rsidRDefault="5D9186BE" w:rsidP="007772EC">
    <w:pPr>
      <w:pStyle w:val="Revision"/>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08F7208" w14:textId="77777777" w:rsidTr="007772EC">
      <w:trPr>
        <w:trHeight w:val="300"/>
      </w:trPr>
      <w:tc>
        <w:tcPr>
          <w:tcW w:w="3025" w:type="dxa"/>
        </w:tcPr>
        <w:p w14:paraId="28669B3C" w14:textId="46476C9D" w:rsidR="5D9186BE" w:rsidRDefault="5D9186BE" w:rsidP="007772EC">
          <w:pPr>
            <w:pStyle w:val="Revision"/>
            <w:ind w:left="-115"/>
          </w:pPr>
        </w:p>
      </w:tc>
      <w:tc>
        <w:tcPr>
          <w:tcW w:w="3025" w:type="dxa"/>
        </w:tcPr>
        <w:p w14:paraId="7297D74C" w14:textId="399DD3B4" w:rsidR="5D9186BE" w:rsidRDefault="5D9186BE" w:rsidP="007772EC">
          <w:pPr>
            <w:pStyle w:val="Revision"/>
            <w:jc w:val="center"/>
          </w:pPr>
        </w:p>
      </w:tc>
      <w:tc>
        <w:tcPr>
          <w:tcW w:w="3025" w:type="dxa"/>
        </w:tcPr>
        <w:p w14:paraId="121884AB" w14:textId="4D303243" w:rsidR="5D9186BE" w:rsidRDefault="5D9186BE" w:rsidP="007772EC">
          <w:pPr>
            <w:pStyle w:val="Revision"/>
            <w:ind w:right="-115"/>
            <w:jc w:val="right"/>
          </w:pPr>
        </w:p>
      </w:tc>
    </w:tr>
  </w:tbl>
  <w:p w14:paraId="341DABD2" w14:textId="086A2659" w:rsidR="5D9186BE" w:rsidRDefault="5D9186BE" w:rsidP="007772EC">
    <w:pPr>
      <w:pStyle w:val="Revision"/>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7E523C2" w14:textId="77777777" w:rsidTr="007772EC">
      <w:trPr>
        <w:trHeight w:val="300"/>
      </w:trPr>
      <w:tc>
        <w:tcPr>
          <w:tcW w:w="3025" w:type="dxa"/>
        </w:tcPr>
        <w:p w14:paraId="29E0B481" w14:textId="76487130" w:rsidR="5D9186BE" w:rsidRDefault="5D9186BE" w:rsidP="007772EC">
          <w:pPr>
            <w:pStyle w:val="Revision"/>
            <w:ind w:left="-115"/>
          </w:pPr>
        </w:p>
      </w:tc>
      <w:tc>
        <w:tcPr>
          <w:tcW w:w="3025" w:type="dxa"/>
        </w:tcPr>
        <w:p w14:paraId="418D782E" w14:textId="55F8536A" w:rsidR="5D9186BE" w:rsidRDefault="5D9186BE" w:rsidP="007772EC">
          <w:pPr>
            <w:pStyle w:val="Revision"/>
            <w:jc w:val="center"/>
          </w:pPr>
        </w:p>
      </w:tc>
      <w:tc>
        <w:tcPr>
          <w:tcW w:w="3025" w:type="dxa"/>
        </w:tcPr>
        <w:p w14:paraId="12607C21" w14:textId="208FF1CC" w:rsidR="5D9186BE" w:rsidRDefault="5D9186BE" w:rsidP="007772EC">
          <w:pPr>
            <w:pStyle w:val="Revision"/>
            <w:ind w:right="-115"/>
            <w:jc w:val="right"/>
          </w:pPr>
        </w:p>
      </w:tc>
    </w:tr>
  </w:tbl>
  <w:p w14:paraId="27ECE1FB" w14:textId="70F0325A" w:rsidR="5D9186BE" w:rsidRDefault="5D9186BE" w:rsidP="007772EC">
    <w:pPr>
      <w:pStyle w:val="Revision"/>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5CDF7517" w14:textId="77777777" w:rsidTr="007772EC">
      <w:trPr>
        <w:trHeight w:val="300"/>
      </w:trPr>
      <w:tc>
        <w:tcPr>
          <w:tcW w:w="3025" w:type="dxa"/>
        </w:tcPr>
        <w:p w14:paraId="7D713C39" w14:textId="633C065F" w:rsidR="5D9186BE" w:rsidRDefault="5D9186BE" w:rsidP="007772EC">
          <w:pPr>
            <w:pStyle w:val="Revision"/>
            <w:ind w:left="-115"/>
          </w:pPr>
        </w:p>
      </w:tc>
      <w:tc>
        <w:tcPr>
          <w:tcW w:w="3025" w:type="dxa"/>
        </w:tcPr>
        <w:p w14:paraId="4E06CD2D" w14:textId="63AC4B2E" w:rsidR="5D9186BE" w:rsidRDefault="5D9186BE" w:rsidP="007772EC">
          <w:pPr>
            <w:pStyle w:val="Revision"/>
            <w:jc w:val="center"/>
          </w:pPr>
        </w:p>
      </w:tc>
      <w:tc>
        <w:tcPr>
          <w:tcW w:w="3025" w:type="dxa"/>
        </w:tcPr>
        <w:p w14:paraId="24EA4EAF" w14:textId="483413F8" w:rsidR="5D9186BE" w:rsidRDefault="5D9186BE" w:rsidP="007772EC">
          <w:pPr>
            <w:pStyle w:val="Revision"/>
            <w:ind w:right="-115"/>
            <w:jc w:val="right"/>
          </w:pPr>
        </w:p>
      </w:tc>
    </w:tr>
  </w:tbl>
  <w:p w14:paraId="25CF70AF" w14:textId="469FD7B4" w:rsidR="5D9186BE" w:rsidRDefault="5D9186BE" w:rsidP="007772EC">
    <w:pPr>
      <w:pStyle w:val="Revision"/>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04CAEB1" w14:textId="77777777" w:rsidTr="007772EC">
      <w:trPr>
        <w:trHeight w:val="300"/>
      </w:trPr>
      <w:tc>
        <w:tcPr>
          <w:tcW w:w="2770" w:type="dxa"/>
        </w:tcPr>
        <w:p w14:paraId="448D3CC4" w14:textId="05BFB7E3" w:rsidR="5D9186BE" w:rsidRDefault="5D9186BE" w:rsidP="007772EC">
          <w:pPr>
            <w:pStyle w:val="Revision"/>
            <w:ind w:left="-115"/>
          </w:pPr>
        </w:p>
      </w:tc>
      <w:tc>
        <w:tcPr>
          <w:tcW w:w="2770" w:type="dxa"/>
        </w:tcPr>
        <w:p w14:paraId="094233B1" w14:textId="5A36650E" w:rsidR="5D9186BE" w:rsidRDefault="5D9186BE" w:rsidP="007772EC">
          <w:pPr>
            <w:pStyle w:val="Revision"/>
            <w:jc w:val="center"/>
          </w:pPr>
        </w:p>
      </w:tc>
      <w:tc>
        <w:tcPr>
          <w:tcW w:w="2770" w:type="dxa"/>
        </w:tcPr>
        <w:p w14:paraId="17CB20E3" w14:textId="410FD4D4" w:rsidR="5D9186BE" w:rsidRDefault="5D9186BE" w:rsidP="007772EC">
          <w:pPr>
            <w:pStyle w:val="Revision"/>
            <w:ind w:right="-115"/>
            <w:jc w:val="right"/>
          </w:pPr>
        </w:p>
      </w:tc>
    </w:tr>
  </w:tbl>
  <w:p w14:paraId="2003F289" w14:textId="3CDD9173" w:rsidR="5D9186BE" w:rsidRDefault="5D9186BE" w:rsidP="007772EC">
    <w:pPr>
      <w:pStyle w:val="Revision"/>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55"/>
      <w:gridCol w:w="3055"/>
      <w:gridCol w:w="3055"/>
    </w:tblGrid>
    <w:tr w:rsidR="5D9186BE" w14:paraId="2FCAD463" w14:textId="77777777" w:rsidTr="007772EC">
      <w:trPr>
        <w:trHeight w:val="300"/>
      </w:trPr>
      <w:tc>
        <w:tcPr>
          <w:tcW w:w="3055" w:type="dxa"/>
        </w:tcPr>
        <w:p w14:paraId="12D64D3F" w14:textId="3BF82E0E" w:rsidR="5D9186BE" w:rsidRDefault="5D9186BE" w:rsidP="007772EC">
          <w:pPr>
            <w:pStyle w:val="Revision"/>
            <w:ind w:left="-115"/>
          </w:pPr>
        </w:p>
      </w:tc>
      <w:tc>
        <w:tcPr>
          <w:tcW w:w="3055" w:type="dxa"/>
        </w:tcPr>
        <w:p w14:paraId="59C36665" w14:textId="517874B2" w:rsidR="5D9186BE" w:rsidRDefault="5D9186BE" w:rsidP="007772EC">
          <w:pPr>
            <w:pStyle w:val="Revision"/>
            <w:jc w:val="center"/>
          </w:pPr>
        </w:p>
      </w:tc>
      <w:tc>
        <w:tcPr>
          <w:tcW w:w="3055" w:type="dxa"/>
        </w:tcPr>
        <w:p w14:paraId="18207420" w14:textId="7B078A4B" w:rsidR="5D9186BE" w:rsidRDefault="5D9186BE" w:rsidP="007772EC">
          <w:pPr>
            <w:pStyle w:val="Revision"/>
            <w:ind w:right="-115"/>
            <w:jc w:val="right"/>
          </w:pPr>
        </w:p>
      </w:tc>
    </w:tr>
  </w:tbl>
  <w:p w14:paraId="11B25FB5" w14:textId="491C42D1" w:rsidR="5D9186BE" w:rsidRDefault="5D9186BE" w:rsidP="007772EC">
    <w:pPr>
      <w:pStyle w:val="Revision"/>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D2A4331" w14:textId="77777777" w:rsidTr="007772EC">
      <w:trPr>
        <w:trHeight w:val="300"/>
      </w:trPr>
      <w:tc>
        <w:tcPr>
          <w:tcW w:w="3025" w:type="dxa"/>
        </w:tcPr>
        <w:p w14:paraId="40DE8A23" w14:textId="26BA4A37" w:rsidR="5D9186BE" w:rsidRDefault="5D9186BE" w:rsidP="007772EC">
          <w:pPr>
            <w:pStyle w:val="Revision"/>
            <w:ind w:left="-115"/>
          </w:pPr>
        </w:p>
      </w:tc>
      <w:tc>
        <w:tcPr>
          <w:tcW w:w="3025" w:type="dxa"/>
        </w:tcPr>
        <w:p w14:paraId="215FC9BD" w14:textId="17EA61DF" w:rsidR="5D9186BE" w:rsidRDefault="5D9186BE" w:rsidP="007772EC">
          <w:pPr>
            <w:pStyle w:val="Revision"/>
            <w:jc w:val="center"/>
          </w:pPr>
        </w:p>
      </w:tc>
      <w:tc>
        <w:tcPr>
          <w:tcW w:w="3025" w:type="dxa"/>
        </w:tcPr>
        <w:p w14:paraId="76DCD3CD" w14:textId="7B868215" w:rsidR="5D9186BE" w:rsidRDefault="5D9186BE" w:rsidP="007772EC">
          <w:pPr>
            <w:pStyle w:val="Revision"/>
            <w:ind w:right="-115"/>
            <w:jc w:val="right"/>
          </w:pPr>
        </w:p>
      </w:tc>
    </w:tr>
  </w:tbl>
  <w:p w14:paraId="55610EE6" w14:textId="4BEF6987" w:rsidR="5D9186BE" w:rsidRDefault="5D9186BE" w:rsidP="007772EC">
    <w:pPr>
      <w:pStyle w:val="Revision"/>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3F41BA2" w14:textId="77777777" w:rsidTr="007772EC">
      <w:trPr>
        <w:trHeight w:val="300"/>
      </w:trPr>
      <w:tc>
        <w:tcPr>
          <w:tcW w:w="3025" w:type="dxa"/>
        </w:tcPr>
        <w:p w14:paraId="19B4467B" w14:textId="475266FA" w:rsidR="5D9186BE" w:rsidRDefault="5D9186BE" w:rsidP="007772EC">
          <w:pPr>
            <w:pStyle w:val="Revision"/>
            <w:ind w:left="-115"/>
          </w:pPr>
        </w:p>
      </w:tc>
      <w:tc>
        <w:tcPr>
          <w:tcW w:w="3025" w:type="dxa"/>
        </w:tcPr>
        <w:p w14:paraId="5AC23D02" w14:textId="7D4BC175" w:rsidR="5D9186BE" w:rsidRDefault="5D9186BE" w:rsidP="007772EC">
          <w:pPr>
            <w:pStyle w:val="Revision"/>
            <w:jc w:val="center"/>
          </w:pPr>
        </w:p>
      </w:tc>
      <w:tc>
        <w:tcPr>
          <w:tcW w:w="3025" w:type="dxa"/>
        </w:tcPr>
        <w:p w14:paraId="7B9D9170" w14:textId="126136AF" w:rsidR="5D9186BE" w:rsidRDefault="5D9186BE" w:rsidP="007772EC">
          <w:pPr>
            <w:pStyle w:val="Revision"/>
            <w:ind w:right="-115"/>
            <w:jc w:val="right"/>
          </w:pPr>
        </w:p>
      </w:tc>
    </w:tr>
  </w:tbl>
  <w:p w14:paraId="71264465" w14:textId="683F5590" w:rsidR="5D9186BE" w:rsidRDefault="5D9186BE" w:rsidP="007772EC">
    <w:pPr>
      <w:pStyle w:val="Revision"/>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493D04BB" w14:textId="77777777" w:rsidTr="007772EC">
      <w:trPr>
        <w:trHeight w:val="300"/>
      </w:trPr>
      <w:tc>
        <w:tcPr>
          <w:tcW w:w="2880" w:type="dxa"/>
        </w:tcPr>
        <w:p w14:paraId="518FF4C9" w14:textId="6E5E1CED" w:rsidR="5D9186BE" w:rsidRDefault="5D9186BE" w:rsidP="007772EC">
          <w:pPr>
            <w:pStyle w:val="Revision"/>
            <w:ind w:left="-115"/>
          </w:pPr>
        </w:p>
      </w:tc>
      <w:tc>
        <w:tcPr>
          <w:tcW w:w="2880" w:type="dxa"/>
        </w:tcPr>
        <w:p w14:paraId="4CFC2263" w14:textId="17B9A392" w:rsidR="5D9186BE" w:rsidRDefault="5D9186BE" w:rsidP="007772EC">
          <w:pPr>
            <w:pStyle w:val="Revision"/>
            <w:jc w:val="center"/>
          </w:pPr>
        </w:p>
      </w:tc>
      <w:tc>
        <w:tcPr>
          <w:tcW w:w="2880" w:type="dxa"/>
        </w:tcPr>
        <w:p w14:paraId="4FF67927" w14:textId="2DD3CB54" w:rsidR="5D9186BE" w:rsidRDefault="5D9186BE" w:rsidP="007772EC">
          <w:pPr>
            <w:pStyle w:val="Revision"/>
            <w:ind w:right="-115"/>
            <w:jc w:val="right"/>
          </w:pPr>
        </w:p>
      </w:tc>
    </w:tr>
  </w:tbl>
  <w:p w14:paraId="0D552D3E" w14:textId="2376A323" w:rsidR="5D9186BE" w:rsidRDefault="5D9186BE" w:rsidP="007772EC">
    <w:pPr>
      <w:pStyle w:val="Revision"/>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2B4CF506" w14:textId="77777777" w:rsidTr="007772EC">
      <w:trPr>
        <w:trHeight w:val="300"/>
      </w:trPr>
      <w:tc>
        <w:tcPr>
          <w:tcW w:w="2880" w:type="dxa"/>
        </w:tcPr>
        <w:p w14:paraId="6D11B799" w14:textId="1B830DBC" w:rsidR="5D9186BE" w:rsidRDefault="5D9186BE" w:rsidP="007772EC">
          <w:pPr>
            <w:pStyle w:val="Revision"/>
            <w:ind w:left="-115"/>
          </w:pPr>
        </w:p>
      </w:tc>
      <w:tc>
        <w:tcPr>
          <w:tcW w:w="2880" w:type="dxa"/>
        </w:tcPr>
        <w:p w14:paraId="4BFC30D5" w14:textId="2D9A26B9" w:rsidR="5D9186BE" w:rsidRDefault="5D9186BE" w:rsidP="007772EC">
          <w:pPr>
            <w:pStyle w:val="Revision"/>
            <w:jc w:val="center"/>
          </w:pPr>
        </w:p>
      </w:tc>
      <w:tc>
        <w:tcPr>
          <w:tcW w:w="2880" w:type="dxa"/>
        </w:tcPr>
        <w:p w14:paraId="12510D01" w14:textId="72ED19BE" w:rsidR="5D9186BE" w:rsidRDefault="5D9186BE" w:rsidP="007772EC">
          <w:pPr>
            <w:pStyle w:val="Revision"/>
            <w:ind w:right="-115"/>
            <w:jc w:val="right"/>
          </w:pPr>
        </w:p>
      </w:tc>
    </w:tr>
  </w:tbl>
  <w:p w14:paraId="48A98586" w14:textId="7B63FA95" w:rsidR="5D9186BE" w:rsidRDefault="5D9186BE" w:rsidP="007772EC">
    <w:pPr>
      <w:pStyle w:val="Revision"/>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26802C" w14:textId="77777777" w:rsidTr="007772EC">
      <w:trPr>
        <w:trHeight w:val="300"/>
      </w:trPr>
      <w:tc>
        <w:tcPr>
          <w:tcW w:w="3025" w:type="dxa"/>
        </w:tcPr>
        <w:p w14:paraId="5B4B3F6C" w14:textId="6B9BB55A" w:rsidR="5D9186BE" w:rsidRDefault="5D9186BE" w:rsidP="007772EC">
          <w:pPr>
            <w:pStyle w:val="Revision"/>
            <w:ind w:left="-115"/>
          </w:pPr>
        </w:p>
      </w:tc>
      <w:tc>
        <w:tcPr>
          <w:tcW w:w="3025" w:type="dxa"/>
        </w:tcPr>
        <w:p w14:paraId="29FACA08" w14:textId="60620210" w:rsidR="5D9186BE" w:rsidRDefault="5D9186BE" w:rsidP="007772EC">
          <w:pPr>
            <w:pStyle w:val="Revision"/>
            <w:jc w:val="center"/>
          </w:pPr>
        </w:p>
      </w:tc>
      <w:tc>
        <w:tcPr>
          <w:tcW w:w="3025" w:type="dxa"/>
        </w:tcPr>
        <w:p w14:paraId="2F37C508" w14:textId="152756E3" w:rsidR="5D9186BE" w:rsidRDefault="5D9186BE" w:rsidP="007772EC">
          <w:pPr>
            <w:pStyle w:val="Revision"/>
            <w:ind w:right="-115"/>
            <w:jc w:val="right"/>
          </w:pPr>
        </w:p>
      </w:tc>
    </w:tr>
  </w:tbl>
  <w:p w14:paraId="71425427" w14:textId="68D9B4DC" w:rsidR="5D9186BE" w:rsidRDefault="5D9186BE" w:rsidP="007772EC">
    <w:pPr>
      <w:pStyle w:val="Revisio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1C718DC4" w14:textId="77777777" w:rsidTr="007772EC">
      <w:trPr>
        <w:trHeight w:val="300"/>
      </w:trPr>
      <w:tc>
        <w:tcPr>
          <w:tcW w:w="3120" w:type="dxa"/>
        </w:tcPr>
        <w:p w14:paraId="62334B8C" w14:textId="71011C1E" w:rsidR="5D9186BE" w:rsidRDefault="5D9186BE" w:rsidP="007772EC">
          <w:pPr>
            <w:pStyle w:val="Revision"/>
            <w:ind w:left="-115"/>
          </w:pPr>
        </w:p>
      </w:tc>
      <w:tc>
        <w:tcPr>
          <w:tcW w:w="3120" w:type="dxa"/>
        </w:tcPr>
        <w:p w14:paraId="3D94C42F" w14:textId="4D22F957" w:rsidR="5D9186BE" w:rsidRDefault="5D9186BE" w:rsidP="007772EC">
          <w:pPr>
            <w:pStyle w:val="Revision"/>
            <w:jc w:val="center"/>
          </w:pPr>
        </w:p>
      </w:tc>
      <w:tc>
        <w:tcPr>
          <w:tcW w:w="3120" w:type="dxa"/>
        </w:tcPr>
        <w:p w14:paraId="4638F6F6" w14:textId="17BFD541" w:rsidR="5D9186BE" w:rsidRDefault="5D9186BE" w:rsidP="007772EC">
          <w:pPr>
            <w:pStyle w:val="Revision"/>
            <w:ind w:right="-115"/>
            <w:jc w:val="right"/>
          </w:pPr>
        </w:p>
      </w:tc>
    </w:tr>
  </w:tbl>
  <w:p w14:paraId="5895D6A5" w14:textId="2C6C77D4" w:rsidR="5D9186BE" w:rsidRDefault="5D9186BE" w:rsidP="007772EC">
    <w:pPr>
      <w:pStyle w:val="Revision"/>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40"/>
      <w:gridCol w:w="2040"/>
      <w:gridCol w:w="2040"/>
    </w:tblGrid>
    <w:tr w:rsidR="5D9186BE" w14:paraId="551F11FD" w14:textId="77777777" w:rsidTr="007772EC">
      <w:trPr>
        <w:trHeight w:val="300"/>
      </w:trPr>
      <w:tc>
        <w:tcPr>
          <w:tcW w:w="2040" w:type="dxa"/>
        </w:tcPr>
        <w:p w14:paraId="5A791D98" w14:textId="7CFE0FE7" w:rsidR="5D9186BE" w:rsidRDefault="5D9186BE" w:rsidP="007772EC">
          <w:pPr>
            <w:pStyle w:val="Revision"/>
            <w:ind w:left="-115"/>
          </w:pPr>
        </w:p>
      </w:tc>
      <w:tc>
        <w:tcPr>
          <w:tcW w:w="2040" w:type="dxa"/>
        </w:tcPr>
        <w:p w14:paraId="1DB43A6E" w14:textId="3DC094F0" w:rsidR="5D9186BE" w:rsidRDefault="5D9186BE" w:rsidP="007772EC">
          <w:pPr>
            <w:pStyle w:val="Revision"/>
            <w:jc w:val="center"/>
          </w:pPr>
        </w:p>
      </w:tc>
      <w:tc>
        <w:tcPr>
          <w:tcW w:w="2040" w:type="dxa"/>
        </w:tcPr>
        <w:p w14:paraId="076EB975" w14:textId="43B7D088" w:rsidR="5D9186BE" w:rsidRDefault="5D9186BE" w:rsidP="007772EC">
          <w:pPr>
            <w:pStyle w:val="Revision"/>
            <w:ind w:right="-115"/>
            <w:jc w:val="right"/>
          </w:pPr>
        </w:p>
      </w:tc>
    </w:tr>
  </w:tbl>
  <w:p w14:paraId="50C81126" w14:textId="313B07C4" w:rsidR="5D9186BE" w:rsidRDefault="5D9186BE" w:rsidP="007772EC">
    <w:pPr>
      <w:pStyle w:val="Revision"/>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C13122F" w14:textId="77777777" w:rsidTr="007772EC">
      <w:trPr>
        <w:trHeight w:val="300"/>
      </w:trPr>
      <w:tc>
        <w:tcPr>
          <w:tcW w:w="3025" w:type="dxa"/>
        </w:tcPr>
        <w:p w14:paraId="2A543FBA" w14:textId="78CEC85D" w:rsidR="5D9186BE" w:rsidRDefault="5D9186BE" w:rsidP="007772EC">
          <w:pPr>
            <w:pStyle w:val="Revision"/>
            <w:ind w:left="-115"/>
          </w:pPr>
        </w:p>
      </w:tc>
      <w:tc>
        <w:tcPr>
          <w:tcW w:w="3025" w:type="dxa"/>
        </w:tcPr>
        <w:p w14:paraId="577E905B" w14:textId="7302C14C" w:rsidR="5D9186BE" w:rsidRDefault="5D9186BE" w:rsidP="007772EC">
          <w:pPr>
            <w:pStyle w:val="Revision"/>
            <w:jc w:val="center"/>
          </w:pPr>
        </w:p>
      </w:tc>
      <w:tc>
        <w:tcPr>
          <w:tcW w:w="3025" w:type="dxa"/>
        </w:tcPr>
        <w:p w14:paraId="203EFC71" w14:textId="3D2689ED" w:rsidR="5D9186BE" w:rsidRDefault="5D9186BE" w:rsidP="007772EC">
          <w:pPr>
            <w:pStyle w:val="Revision"/>
            <w:ind w:right="-115"/>
            <w:jc w:val="right"/>
          </w:pPr>
        </w:p>
      </w:tc>
    </w:tr>
  </w:tbl>
  <w:p w14:paraId="1E7714BE" w14:textId="5A25EA74" w:rsidR="5D9186BE" w:rsidRDefault="5D9186BE" w:rsidP="007772EC">
    <w:pPr>
      <w:pStyle w:val="Revision"/>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8EBEEA6" w14:textId="77777777" w:rsidTr="007772EC">
      <w:trPr>
        <w:trHeight w:val="300"/>
      </w:trPr>
      <w:tc>
        <w:tcPr>
          <w:tcW w:w="3025" w:type="dxa"/>
        </w:tcPr>
        <w:p w14:paraId="1D5F1A2C" w14:textId="4A1930DF" w:rsidR="5D9186BE" w:rsidRDefault="5D9186BE" w:rsidP="007772EC">
          <w:pPr>
            <w:pStyle w:val="Revision"/>
            <w:ind w:left="-115"/>
          </w:pPr>
        </w:p>
      </w:tc>
      <w:tc>
        <w:tcPr>
          <w:tcW w:w="3025" w:type="dxa"/>
        </w:tcPr>
        <w:p w14:paraId="523A503D" w14:textId="57582306" w:rsidR="5D9186BE" w:rsidRDefault="5D9186BE" w:rsidP="007772EC">
          <w:pPr>
            <w:pStyle w:val="Revision"/>
            <w:jc w:val="center"/>
          </w:pPr>
        </w:p>
      </w:tc>
      <w:tc>
        <w:tcPr>
          <w:tcW w:w="3025" w:type="dxa"/>
        </w:tcPr>
        <w:p w14:paraId="7EB92FE1" w14:textId="495920DD" w:rsidR="5D9186BE" w:rsidRDefault="5D9186BE" w:rsidP="007772EC">
          <w:pPr>
            <w:pStyle w:val="Revision"/>
            <w:ind w:right="-115"/>
            <w:jc w:val="right"/>
          </w:pPr>
        </w:p>
      </w:tc>
    </w:tr>
  </w:tbl>
  <w:p w14:paraId="45974206" w14:textId="2712FBDB" w:rsidR="5D9186BE" w:rsidRDefault="5D9186BE" w:rsidP="007772EC">
    <w:pPr>
      <w:pStyle w:val="Revision"/>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480"/>
      <w:gridCol w:w="2480"/>
      <w:gridCol w:w="2480"/>
    </w:tblGrid>
    <w:tr w:rsidR="5D9186BE" w14:paraId="7EA6C40D" w14:textId="77777777" w:rsidTr="007772EC">
      <w:trPr>
        <w:trHeight w:val="300"/>
      </w:trPr>
      <w:tc>
        <w:tcPr>
          <w:tcW w:w="2480" w:type="dxa"/>
        </w:tcPr>
        <w:p w14:paraId="31B02321" w14:textId="755F9A74" w:rsidR="5D9186BE" w:rsidRDefault="5D9186BE" w:rsidP="007772EC">
          <w:pPr>
            <w:pStyle w:val="Revision"/>
            <w:ind w:left="-115"/>
          </w:pPr>
        </w:p>
      </w:tc>
      <w:tc>
        <w:tcPr>
          <w:tcW w:w="2480" w:type="dxa"/>
        </w:tcPr>
        <w:p w14:paraId="1CE6DBE7" w14:textId="46D5E780" w:rsidR="5D9186BE" w:rsidRDefault="5D9186BE" w:rsidP="007772EC">
          <w:pPr>
            <w:pStyle w:val="Revision"/>
            <w:jc w:val="center"/>
          </w:pPr>
        </w:p>
      </w:tc>
      <w:tc>
        <w:tcPr>
          <w:tcW w:w="2480" w:type="dxa"/>
        </w:tcPr>
        <w:p w14:paraId="1E8AA878" w14:textId="45C7887E" w:rsidR="5D9186BE" w:rsidRDefault="5D9186BE" w:rsidP="007772EC">
          <w:pPr>
            <w:pStyle w:val="Revision"/>
            <w:ind w:right="-115"/>
            <w:jc w:val="right"/>
          </w:pPr>
        </w:p>
      </w:tc>
    </w:tr>
  </w:tbl>
  <w:p w14:paraId="57B46397" w14:textId="34363375" w:rsidR="5D9186BE" w:rsidRDefault="5D9186BE" w:rsidP="007772EC">
    <w:pPr>
      <w:pStyle w:val="Revision"/>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14BABCB" w14:textId="77777777" w:rsidTr="007772EC">
      <w:trPr>
        <w:trHeight w:val="300"/>
      </w:trPr>
      <w:tc>
        <w:tcPr>
          <w:tcW w:w="3025" w:type="dxa"/>
        </w:tcPr>
        <w:p w14:paraId="0289FAA7" w14:textId="3EADBF9B" w:rsidR="5D9186BE" w:rsidRDefault="5D9186BE" w:rsidP="007772EC">
          <w:pPr>
            <w:pStyle w:val="Revision"/>
            <w:ind w:left="-115"/>
          </w:pPr>
        </w:p>
      </w:tc>
      <w:tc>
        <w:tcPr>
          <w:tcW w:w="3025" w:type="dxa"/>
        </w:tcPr>
        <w:p w14:paraId="452F162E" w14:textId="50345AF3" w:rsidR="5D9186BE" w:rsidRDefault="5D9186BE" w:rsidP="007772EC">
          <w:pPr>
            <w:pStyle w:val="Revision"/>
            <w:jc w:val="center"/>
          </w:pPr>
        </w:p>
      </w:tc>
      <w:tc>
        <w:tcPr>
          <w:tcW w:w="3025" w:type="dxa"/>
        </w:tcPr>
        <w:p w14:paraId="12465C32" w14:textId="4594811B" w:rsidR="5D9186BE" w:rsidRDefault="5D9186BE" w:rsidP="007772EC">
          <w:pPr>
            <w:pStyle w:val="Revision"/>
            <w:ind w:right="-115"/>
            <w:jc w:val="right"/>
          </w:pPr>
        </w:p>
      </w:tc>
    </w:tr>
  </w:tbl>
  <w:p w14:paraId="67D0950E" w14:textId="69B95356" w:rsidR="5D9186BE" w:rsidRDefault="5D9186BE" w:rsidP="007772EC">
    <w:pPr>
      <w:pStyle w:val="Revision"/>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8D47889" w14:textId="77777777" w:rsidTr="007772EC">
      <w:trPr>
        <w:trHeight w:val="300"/>
      </w:trPr>
      <w:tc>
        <w:tcPr>
          <w:tcW w:w="2770" w:type="dxa"/>
        </w:tcPr>
        <w:p w14:paraId="36A8ED37" w14:textId="3E353A81" w:rsidR="5D9186BE" w:rsidRDefault="5D9186BE" w:rsidP="007772EC">
          <w:pPr>
            <w:pStyle w:val="Revision"/>
            <w:ind w:left="-115"/>
          </w:pPr>
        </w:p>
      </w:tc>
      <w:tc>
        <w:tcPr>
          <w:tcW w:w="2770" w:type="dxa"/>
        </w:tcPr>
        <w:p w14:paraId="3D1EC5EE" w14:textId="0A0E5987" w:rsidR="5D9186BE" w:rsidRDefault="5D9186BE" w:rsidP="007772EC">
          <w:pPr>
            <w:pStyle w:val="Revision"/>
            <w:jc w:val="center"/>
          </w:pPr>
        </w:p>
      </w:tc>
      <w:tc>
        <w:tcPr>
          <w:tcW w:w="2770" w:type="dxa"/>
        </w:tcPr>
        <w:p w14:paraId="4636E109" w14:textId="36A8A172" w:rsidR="5D9186BE" w:rsidRDefault="5D9186BE" w:rsidP="007772EC">
          <w:pPr>
            <w:pStyle w:val="Revision"/>
            <w:ind w:right="-115"/>
            <w:jc w:val="right"/>
          </w:pPr>
        </w:p>
      </w:tc>
    </w:tr>
  </w:tbl>
  <w:p w14:paraId="07D2E289" w14:textId="061BCEC1" w:rsidR="5D9186BE" w:rsidRDefault="5D9186BE" w:rsidP="007772EC">
    <w:pPr>
      <w:pStyle w:val="Revision"/>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ECC1AF6" w14:textId="77777777" w:rsidTr="007772EC">
      <w:trPr>
        <w:trHeight w:val="300"/>
      </w:trPr>
      <w:tc>
        <w:tcPr>
          <w:tcW w:w="3025" w:type="dxa"/>
        </w:tcPr>
        <w:p w14:paraId="220DFFBE" w14:textId="78A1D1C8" w:rsidR="5D9186BE" w:rsidRDefault="5D9186BE" w:rsidP="007772EC">
          <w:pPr>
            <w:pStyle w:val="Revision"/>
            <w:ind w:left="-115"/>
          </w:pPr>
        </w:p>
      </w:tc>
      <w:tc>
        <w:tcPr>
          <w:tcW w:w="3025" w:type="dxa"/>
        </w:tcPr>
        <w:p w14:paraId="18128117" w14:textId="234C1DA2" w:rsidR="5D9186BE" w:rsidRDefault="5D9186BE" w:rsidP="007772EC">
          <w:pPr>
            <w:pStyle w:val="Revision"/>
            <w:jc w:val="center"/>
          </w:pPr>
        </w:p>
      </w:tc>
      <w:tc>
        <w:tcPr>
          <w:tcW w:w="3025" w:type="dxa"/>
        </w:tcPr>
        <w:p w14:paraId="17E93A86" w14:textId="5BC86F75" w:rsidR="5D9186BE" w:rsidRDefault="5D9186BE" w:rsidP="007772EC">
          <w:pPr>
            <w:pStyle w:val="Revision"/>
            <w:ind w:right="-115"/>
            <w:jc w:val="right"/>
          </w:pPr>
        </w:p>
      </w:tc>
    </w:tr>
  </w:tbl>
  <w:p w14:paraId="04E22571" w14:textId="1EFBC3FB" w:rsidR="5D9186BE" w:rsidRDefault="5D9186BE" w:rsidP="007772EC">
    <w:pPr>
      <w:pStyle w:val="Revisio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11704E3" w14:textId="77777777" w:rsidTr="007772EC">
      <w:trPr>
        <w:trHeight w:val="300"/>
      </w:trPr>
      <w:tc>
        <w:tcPr>
          <w:tcW w:w="3120" w:type="dxa"/>
        </w:tcPr>
        <w:p w14:paraId="1E054C31" w14:textId="3F6B84C1" w:rsidR="5D9186BE" w:rsidRDefault="5D9186BE" w:rsidP="007772EC">
          <w:pPr>
            <w:pStyle w:val="Revision"/>
            <w:ind w:left="-115"/>
          </w:pPr>
        </w:p>
      </w:tc>
      <w:tc>
        <w:tcPr>
          <w:tcW w:w="3120" w:type="dxa"/>
        </w:tcPr>
        <w:p w14:paraId="470E5CBA" w14:textId="0155A9C6" w:rsidR="5D9186BE" w:rsidRDefault="5D9186BE" w:rsidP="007772EC">
          <w:pPr>
            <w:pStyle w:val="Revision"/>
            <w:jc w:val="center"/>
          </w:pPr>
        </w:p>
      </w:tc>
      <w:tc>
        <w:tcPr>
          <w:tcW w:w="3120" w:type="dxa"/>
        </w:tcPr>
        <w:p w14:paraId="7D7DB142" w14:textId="505964E0" w:rsidR="5D9186BE" w:rsidRDefault="5D9186BE" w:rsidP="007772EC">
          <w:pPr>
            <w:pStyle w:val="Revision"/>
            <w:ind w:right="-115"/>
            <w:jc w:val="right"/>
          </w:pPr>
        </w:p>
      </w:tc>
    </w:tr>
  </w:tbl>
  <w:p w14:paraId="54FDD8C9" w14:textId="6A6AE0BD" w:rsidR="5D9186BE" w:rsidRDefault="5D9186BE" w:rsidP="007772EC">
    <w:pPr>
      <w:pStyle w:val="Revision"/>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44A5D4A" w14:textId="77777777" w:rsidTr="007772EC">
      <w:trPr>
        <w:trHeight w:val="300"/>
      </w:trPr>
      <w:tc>
        <w:tcPr>
          <w:tcW w:w="3120" w:type="dxa"/>
        </w:tcPr>
        <w:p w14:paraId="48E7E90F" w14:textId="7B3071EF" w:rsidR="5D9186BE" w:rsidRDefault="5D9186BE" w:rsidP="007772EC">
          <w:pPr>
            <w:pStyle w:val="Revision"/>
            <w:ind w:left="-115"/>
          </w:pPr>
        </w:p>
      </w:tc>
      <w:tc>
        <w:tcPr>
          <w:tcW w:w="3120" w:type="dxa"/>
        </w:tcPr>
        <w:p w14:paraId="678DB759" w14:textId="5EA32912" w:rsidR="5D9186BE" w:rsidRDefault="5D9186BE" w:rsidP="007772EC">
          <w:pPr>
            <w:pStyle w:val="Revision"/>
            <w:jc w:val="center"/>
          </w:pPr>
        </w:p>
      </w:tc>
      <w:tc>
        <w:tcPr>
          <w:tcW w:w="3120" w:type="dxa"/>
        </w:tcPr>
        <w:p w14:paraId="1C13A15C" w14:textId="1EDFABDB" w:rsidR="5D9186BE" w:rsidRDefault="5D9186BE" w:rsidP="007772EC">
          <w:pPr>
            <w:pStyle w:val="Revision"/>
            <w:ind w:right="-115"/>
            <w:jc w:val="right"/>
          </w:pPr>
        </w:p>
      </w:tc>
    </w:tr>
  </w:tbl>
  <w:p w14:paraId="7B635C8B" w14:textId="2C0CE1EF" w:rsidR="5D9186BE" w:rsidRDefault="5D9186BE" w:rsidP="007772EC">
    <w:pPr>
      <w:pStyle w:val="Revisio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30"/>
      <w:gridCol w:w="3530"/>
      <w:gridCol w:w="3530"/>
    </w:tblGrid>
    <w:tr w:rsidR="5D9186BE" w14:paraId="48E77C25" w14:textId="77777777" w:rsidTr="007772EC">
      <w:trPr>
        <w:trHeight w:val="300"/>
      </w:trPr>
      <w:tc>
        <w:tcPr>
          <w:tcW w:w="3530" w:type="dxa"/>
        </w:tcPr>
        <w:p w14:paraId="5356A1DB" w14:textId="69DA7AE5" w:rsidR="5D9186BE" w:rsidRDefault="5D9186BE" w:rsidP="007772EC">
          <w:pPr>
            <w:pStyle w:val="Revision"/>
            <w:ind w:left="-115"/>
          </w:pPr>
        </w:p>
      </w:tc>
      <w:tc>
        <w:tcPr>
          <w:tcW w:w="3530" w:type="dxa"/>
        </w:tcPr>
        <w:p w14:paraId="0F508365" w14:textId="1BA37A80" w:rsidR="5D9186BE" w:rsidRDefault="5D9186BE" w:rsidP="007772EC">
          <w:pPr>
            <w:pStyle w:val="Revision"/>
            <w:jc w:val="center"/>
          </w:pPr>
        </w:p>
      </w:tc>
      <w:tc>
        <w:tcPr>
          <w:tcW w:w="3530" w:type="dxa"/>
        </w:tcPr>
        <w:p w14:paraId="14CF6534" w14:textId="14FEE42E" w:rsidR="5D9186BE" w:rsidRDefault="5D9186BE" w:rsidP="007772EC">
          <w:pPr>
            <w:pStyle w:val="Revision"/>
            <w:ind w:right="-115"/>
            <w:jc w:val="right"/>
          </w:pPr>
        </w:p>
      </w:tc>
    </w:tr>
  </w:tbl>
  <w:p w14:paraId="0A0B5F72" w14:textId="370BA437" w:rsidR="5D9186BE" w:rsidRDefault="5D9186BE" w:rsidP="007772EC">
    <w:pPr>
      <w:pStyle w:val="Revision"/>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041DBBAD" w14:textId="77777777" w:rsidTr="007772EC">
      <w:trPr>
        <w:trHeight w:val="300"/>
      </w:trPr>
      <w:tc>
        <w:tcPr>
          <w:tcW w:w="3550" w:type="dxa"/>
        </w:tcPr>
        <w:p w14:paraId="71084A21" w14:textId="4CEED374" w:rsidR="5D9186BE" w:rsidRDefault="5D9186BE" w:rsidP="007772EC">
          <w:pPr>
            <w:pStyle w:val="Revision"/>
            <w:ind w:left="-115"/>
          </w:pPr>
        </w:p>
      </w:tc>
      <w:tc>
        <w:tcPr>
          <w:tcW w:w="3550" w:type="dxa"/>
        </w:tcPr>
        <w:p w14:paraId="09147A1E" w14:textId="13D77CA1" w:rsidR="5D9186BE" w:rsidRDefault="5D9186BE" w:rsidP="007772EC">
          <w:pPr>
            <w:pStyle w:val="Revision"/>
            <w:jc w:val="center"/>
          </w:pPr>
        </w:p>
      </w:tc>
      <w:tc>
        <w:tcPr>
          <w:tcW w:w="3550" w:type="dxa"/>
        </w:tcPr>
        <w:p w14:paraId="038962A5" w14:textId="5FD69F3D" w:rsidR="5D9186BE" w:rsidRDefault="5D9186BE" w:rsidP="007772EC">
          <w:pPr>
            <w:pStyle w:val="Revision"/>
            <w:ind w:right="-115"/>
            <w:jc w:val="right"/>
          </w:pPr>
        </w:p>
      </w:tc>
    </w:tr>
  </w:tbl>
  <w:p w14:paraId="029BC8E2" w14:textId="25B77B16" w:rsidR="5D9186BE" w:rsidRDefault="5D9186BE" w:rsidP="007772EC">
    <w:pPr>
      <w:pStyle w:val="Revision"/>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2EAC7B2A" w14:textId="77777777" w:rsidTr="007772EC">
      <w:trPr>
        <w:trHeight w:val="300"/>
      </w:trPr>
      <w:tc>
        <w:tcPr>
          <w:tcW w:w="3550" w:type="dxa"/>
        </w:tcPr>
        <w:p w14:paraId="63E9E8A7" w14:textId="16DE13B8" w:rsidR="5D9186BE" w:rsidRDefault="5D9186BE" w:rsidP="007772EC">
          <w:pPr>
            <w:pStyle w:val="Revision"/>
            <w:ind w:left="-115"/>
          </w:pPr>
        </w:p>
      </w:tc>
      <w:tc>
        <w:tcPr>
          <w:tcW w:w="3550" w:type="dxa"/>
        </w:tcPr>
        <w:p w14:paraId="51930446" w14:textId="09803A7C" w:rsidR="5D9186BE" w:rsidRDefault="5D9186BE" w:rsidP="007772EC">
          <w:pPr>
            <w:pStyle w:val="Revision"/>
            <w:jc w:val="center"/>
          </w:pPr>
        </w:p>
      </w:tc>
      <w:tc>
        <w:tcPr>
          <w:tcW w:w="3550" w:type="dxa"/>
        </w:tcPr>
        <w:p w14:paraId="59739359" w14:textId="2334E50C" w:rsidR="5D9186BE" w:rsidRDefault="5D9186BE" w:rsidP="007772EC">
          <w:pPr>
            <w:pStyle w:val="Revision"/>
            <w:ind w:right="-115"/>
            <w:jc w:val="right"/>
          </w:pPr>
        </w:p>
      </w:tc>
    </w:tr>
  </w:tbl>
  <w:p w14:paraId="15312EA9" w14:textId="5C6B9450" w:rsidR="5D9186BE" w:rsidRDefault="5D9186BE" w:rsidP="007772EC">
    <w:pPr>
      <w:pStyle w:val="Revisio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2"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3"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4"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6"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7"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8"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9"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11"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2"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13"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15"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6"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17"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8"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9"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20"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1"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2"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23"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24"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25"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26"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27"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2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2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0"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3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32"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33"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34"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35"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36"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37"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8"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39"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40"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41"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42"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43"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44"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45"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46"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47"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48"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49"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50"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5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52"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3"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54"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55"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56"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57"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58"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59"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60"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61"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62"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63"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64"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6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6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6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68"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69"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0"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71" w15:restartNumberingAfterBreak="0">
    <w:nsid w:val="0A78476C"/>
    <w:multiLevelType w:val="hybridMultilevel"/>
    <w:tmpl w:val="D0606844"/>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3" w15:restartNumberingAfterBreak="0">
    <w:nsid w:val="23617816"/>
    <w:multiLevelType w:val="hybridMultilevel"/>
    <w:tmpl w:val="6D7CB62E"/>
    <w:lvl w:ilvl="0" w:tplc="FFFFFFFF">
      <w:start w:val="1"/>
      <w:numFmt w:val="lowerLetter"/>
      <w:lvlText w:val="(%1)"/>
      <w:lvlJc w:val="left"/>
      <w:pPr>
        <w:ind w:left="2160" w:hanging="360"/>
      </w:pPr>
      <w:rPr>
        <w:rFonts w:ascii="Arial" w:hAnsi="Arial" w:cs="Arial"/>
        <w:snapToGrid/>
        <w:sz w:val="22"/>
        <w:szCs w:val="22"/>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4"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5" w15:restartNumberingAfterBreak="0">
    <w:nsid w:val="2B6D3ADF"/>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76"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77"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78" w15:restartNumberingAfterBreak="0">
    <w:nsid w:val="49A340FB"/>
    <w:multiLevelType w:val="multilevel"/>
    <w:tmpl w:val="00DA0BEE"/>
    <w:lvl w:ilvl="0">
      <w:start w:val="1"/>
      <w:numFmt w:val="decimal"/>
      <w:lvlText w:val="%1."/>
      <w:lvlJc w:val="left"/>
      <w:pPr>
        <w:ind w:left="360" w:hanging="360"/>
      </w:pPr>
      <w:rPr>
        <w:rFonts w:hint="default"/>
        <w:sz w:val="29"/>
      </w:rPr>
    </w:lvl>
    <w:lvl w:ilvl="1">
      <w:start w:val="16"/>
      <w:numFmt w:val="decimal"/>
      <w:isLgl/>
      <w:lvlText w:val="%1.%2"/>
      <w:lvlJc w:val="left"/>
      <w:pPr>
        <w:ind w:left="1344" w:hanging="990"/>
      </w:pPr>
      <w:rPr>
        <w:rFonts w:hint="default"/>
        <w:i w:val="0"/>
      </w:rPr>
    </w:lvl>
    <w:lvl w:ilvl="2">
      <w:start w:val="4"/>
      <w:numFmt w:val="decimal"/>
      <w:isLgl/>
      <w:lvlText w:val="%1.%2.%3"/>
      <w:lvlJc w:val="left"/>
      <w:pPr>
        <w:ind w:left="1698" w:hanging="990"/>
      </w:pPr>
      <w:rPr>
        <w:rFonts w:hint="default"/>
        <w:i w:val="0"/>
      </w:rPr>
    </w:lvl>
    <w:lvl w:ilvl="3">
      <w:start w:val="1"/>
      <w:numFmt w:val="decimal"/>
      <w:isLgl/>
      <w:lvlText w:val="%1.%2.%3.%4"/>
      <w:lvlJc w:val="left"/>
      <w:pPr>
        <w:ind w:left="2142" w:hanging="1080"/>
      </w:pPr>
      <w:rPr>
        <w:rFonts w:hint="default"/>
        <w:i w:val="0"/>
      </w:rPr>
    </w:lvl>
    <w:lvl w:ilvl="4">
      <w:start w:val="1"/>
      <w:numFmt w:val="decimal"/>
      <w:isLgl/>
      <w:lvlText w:val="%1.%2.%3.%4.%5"/>
      <w:lvlJc w:val="left"/>
      <w:pPr>
        <w:ind w:left="2496" w:hanging="1080"/>
      </w:pPr>
      <w:rPr>
        <w:rFonts w:hint="default"/>
        <w:i w:val="0"/>
      </w:rPr>
    </w:lvl>
    <w:lvl w:ilvl="5">
      <w:start w:val="1"/>
      <w:numFmt w:val="decimal"/>
      <w:isLgl/>
      <w:lvlText w:val="%1.%2.%3.%4.%5.%6"/>
      <w:lvlJc w:val="left"/>
      <w:pPr>
        <w:ind w:left="3210" w:hanging="1440"/>
      </w:pPr>
      <w:rPr>
        <w:rFonts w:hint="default"/>
        <w:i w:val="0"/>
      </w:rPr>
    </w:lvl>
    <w:lvl w:ilvl="6">
      <w:start w:val="1"/>
      <w:numFmt w:val="decimal"/>
      <w:isLgl/>
      <w:lvlText w:val="%1.%2.%3.%4.%5.%6.%7"/>
      <w:lvlJc w:val="left"/>
      <w:pPr>
        <w:ind w:left="3564" w:hanging="1440"/>
      </w:pPr>
      <w:rPr>
        <w:rFonts w:hint="default"/>
        <w:i w:val="0"/>
      </w:rPr>
    </w:lvl>
    <w:lvl w:ilvl="7">
      <w:start w:val="1"/>
      <w:numFmt w:val="decimal"/>
      <w:isLgl/>
      <w:lvlText w:val="%1.%2.%3.%4.%5.%6.%7.%8"/>
      <w:lvlJc w:val="left"/>
      <w:pPr>
        <w:ind w:left="4278" w:hanging="1800"/>
      </w:pPr>
      <w:rPr>
        <w:rFonts w:hint="default"/>
        <w:i w:val="0"/>
      </w:rPr>
    </w:lvl>
    <w:lvl w:ilvl="8">
      <w:start w:val="1"/>
      <w:numFmt w:val="decimal"/>
      <w:isLgl/>
      <w:lvlText w:val="%1.%2.%3.%4.%5.%6.%7.%8.%9"/>
      <w:lvlJc w:val="left"/>
      <w:pPr>
        <w:ind w:left="4632" w:hanging="1800"/>
      </w:pPr>
      <w:rPr>
        <w:rFonts w:hint="default"/>
        <w:i w:val="0"/>
      </w:rPr>
    </w:lvl>
  </w:abstractNum>
  <w:abstractNum w:abstractNumId="79" w15:restartNumberingAfterBreak="0">
    <w:nsid w:val="598C12C1"/>
    <w:multiLevelType w:val="hybridMultilevel"/>
    <w:tmpl w:val="7AEE8DEC"/>
    <w:lvl w:ilvl="0" w:tplc="08090017">
      <w:start w:val="1"/>
      <w:numFmt w:val="lowerLetter"/>
      <w:lvlText w:val="%1)"/>
      <w:lvlJc w:val="left"/>
      <w:pPr>
        <w:ind w:left="3600" w:hanging="360"/>
      </w:pPr>
      <w:rPr>
        <w:rFonts w:hint="default"/>
      </w:r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80"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1"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77"/>
  </w:num>
  <w:num w:numId="2" w16cid:durableId="2079815198">
    <w:abstractNumId w:val="81"/>
  </w:num>
  <w:num w:numId="3" w16cid:durableId="997727125">
    <w:abstractNumId w:val="6"/>
  </w:num>
  <w:num w:numId="4" w16cid:durableId="1443458991">
    <w:abstractNumId w:val="60"/>
  </w:num>
  <w:num w:numId="5" w16cid:durableId="1355691025">
    <w:abstractNumId w:val="60"/>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2"/>
  </w:num>
  <w:num w:numId="7" w16cid:durableId="999309917">
    <w:abstractNumId w:val="8"/>
  </w:num>
  <w:num w:numId="8" w16cid:durableId="540361637">
    <w:abstractNumId w:val="8"/>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47"/>
  </w:num>
  <w:num w:numId="10" w16cid:durableId="1476605477">
    <w:abstractNumId w:val="47"/>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5"/>
  </w:num>
  <w:num w:numId="12" w16cid:durableId="1627202911">
    <w:abstractNumId w:val="44"/>
  </w:num>
  <w:num w:numId="13" w16cid:durableId="1428649264">
    <w:abstractNumId w:val="53"/>
  </w:num>
  <w:num w:numId="14" w16cid:durableId="196091147">
    <w:abstractNumId w:val="53"/>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63"/>
  </w:num>
  <w:num w:numId="16" w16cid:durableId="1083456551">
    <w:abstractNumId w:val="30"/>
  </w:num>
  <w:num w:numId="17" w16cid:durableId="1966689837">
    <w:abstractNumId w:val="30"/>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64"/>
  </w:num>
  <w:num w:numId="19" w16cid:durableId="34084331">
    <w:abstractNumId w:val="64"/>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32"/>
  </w:num>
  <w:num w:numId="21" w16cid:durableId="743575257">
    <w:abstractNumId w:val="25"/>
  </w:num>
  <w:num w:numId="22" w16cid:durableId="1325158363">
    <w:abstractNumId w:val="25"/>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8"/>
  </w:num>
  <w:num w:numId="26" w16cid:durableId="913976774">
    <w:abstractNumId w:val="18"/>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58"/>
  </w:num>
  <w:num w:numId="28" w16cid:durableId="1563518001">
    <w:abstractNumId w:val="26"/>
  </w:num>
  <w:num w:numId="29" w16cid:durableId="2127307470">
    <w:abstractNumId w:val="26"/>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62"/>
  </w:num>
  <w:num w:numId="31" w16cid:durableId="1896551617">
    <w:abstractNumId w:val="62"/>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27"/>
  </w:num>
  <w:num w:numId="33" w16cid:durableId="2013949720">
    <w:abstractNumId w:val="41"/>
  </w:num>
  <w:num w:numId="34" w16cid:durableId="811943081">
    <w:abstractNumId w:val="43"/>
  </w:num>
  <w:num w:numId="35" w16cid:durableId="1141575523">
    <w:abstractNumId w:val="48"/>
  </w:num>
  <w:num w:numId="36" w16cid:durableId="24140229">
    <w:abstractNumId w:val="48"/>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49"/>
  </w:num>
  <w:num w:numId="38" w16cid:durableId="1638560428">
    <w:abstractNumId w:val="34"/>
  </w:num>
  <w:num w:numId="39" w16cid:durableId="201987296">
    <w:abstractNumId w:val="34"/>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56"/>
  </w:num>
  <w:num w:numId="41" w16cid:durableId="783891335">
    <w:abstractNumId w:val="51"/>
  </w:num>
  <w:num w:numId="42" w16cid:durableId="1743598353">
    <w:abstractNumId w:val="5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35"/>
  </w:num>
  <w:num w:numId="44" w16cid:durableId="1330018546">
    <w:abstractNumId w:val="35"/>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35"/>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3"/>
  </w:num>
  <w:num w:numId="47" w16cid:durableId="303170089">
    <w:abstractNumId w:val="10"/>
  </w:num>
  <w:num w:numId="48" w16cid:durableId="249899390">
    <w:abstractNumId w:val="20"/>
  </w:num>
  <w:num w:numId="49" w16cid:durableId="271789786">
    <w:abstractNumId w:val="39"/>
  </w:num>
  <w:num w:numId="50" w16cid:durableId="219826498">
    <w:abstractNumId w:val="15"/>
  </w:num>
  <w:num w:numId="51" w16cid:durableId="861626528">
    <w:abstractNumId w:val="59"/>
  </w:num>
  <w:num w:numId="52" w16cid:durableId="439835333">
    <w:abstractNumId w:val="59"/>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59"/>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23"/>
  </w:num>
  <w:num w:numId="55" w16cid:durableId="174881030">
    <w:abstractNumId w:val="23"/>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12"/>
  </w:num>
  <w:num w:numId="57" w16cid:durableId="207569363">
    <w:abstractNumId w:val="17"/>
  </w:num>
  <w:num w:numId="58" w16cid:durableId="1826168653">
    <w:abstractNumId w:val="38"/>
  </w:num>
  <w:num w:numId="59" w16cid:durableId="1930001194">
    <w:abstractNumId w:val="68"/>
  </w:num>
  <w:num w:numId="60" w16cid:durableId="1103762250">
    <w:abstractNumId w:val="11"/>
  </w:num>
  <w:num w:numId="61" w16cid:durableId="560671729">
    <w:abstractNumId w:val="13"/>
  </w:num>
  <w:num w:numId="62" w16cid:durableId="2036080370">
    <w:abstractNumId w:val="24"/>
  </w:num>
  <w:num w:numId="63" w16cid:durableId="1314944698">
    <w:abstractNumId w:val="72"/>
  </w:num>
  <w:num w:numId="64" w16cid:durableId="1244342962">
    <w:abstractNumId w:val="80"/>
  </w:num>
  <w:num w:numId="65" w16cid:durableId="392050360">
    <w:abstractNumId w:val="72"/>
  </w:num>
  <w:num w:numId="66" w16cid:durableId="1352802170">
    <w:abstractNumId w:val="57"/>
  </w:num>
  <w:num w:numId="67" w16cid:durableId="1598370179">
    <w:abstractNumId w:val="57"/>
    <w:lvlOverride w:ilvl="0">
      <w:lvl w:ilvl="0">
        <w:numFmt w:val="lowerRoman"/>
        <w:lvlText w:val="(%1)"/>
        <w:lvlJc w:val="left"/>
        <w:pPr>
          <w:tabs>
            <w:tab w:val="num" w:pos="1224"/>
          </w:tabs>
          <w:ind w:left="1224" w:hanging="504"/>
        </w:pPr>
        <w:rPr>
          <w:rFonts w:ascii="Arial" w:hAnsi="Arial" w:cs="Arial"/>
          <w:snapToGrid/>
          <w:sz w:val="22"/>
          <w:szCs w:val="22"/>
        </w:rPr>
      </w:lvl>
    </w:lvlOverride>
  </w:num>
  <w:num w:numId="68" w16cid:durableId="137499768">
    <w:abstractNumId w:val="31"/>
  </w:num>
  <w:num w:numId="69" w16cid:durableId="9531792">
    <w:abstractNumId w:val="33"/>
  </w:num>
  <w:num w:numId="70" w16cid:durableId="1831865045">
    <w:abstractNumId w:val="7"/>
  </w:num>
  <w:num w:numId="71" w16cid:durableId="1685548643">
    <w:abstractNumId w:val="7"/>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2" w16cid:durableId="268121484">
    <w:abstractNumId w:val="46"/>
  </w:num>
  <w:num w:numId="73" w16cid:durableId="1598369410">
    <w:abstractNumId w:val="46"/>
    <w:lvlOverride w:ilvl="0">
      <w:lvl w:ilvl="0">
        <w:numFmt w:val="lowerRoman"/>
        <w:lvlText w:val="(%1)"/>
        <w:lvlJc w:val="left"/>
        <w:pPr>
          <w:tabs>
            <w:tab w:val="num" w:pos="2736"/>
          </w:tabs>
          <w:ind w:left="2736" w:hanging="504"/>
        </w:pPr>
        <w:rPr>
          <w:rFonts w:ascii="Arial" w:hAnsi="Arial" w:cs="Arial"/>
          <w:snapToGrid/>
          <w:sz w:val="22"/>
          <w:szCs w:val="22"/>
        </w:rPr>
      </w:lvl>
    </w:lvlOverride>
  </w:num>
  <w:num w:numId="74" w16cid:durableId="603074935">
    <w:abstractNumId w:val="14"/>
  </w:num>
  <w:num w:numId="75" w16cid:durableId="949818216">
    <w:abstractNumId w:val="1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76" w16cid:durableId="486434240">
    <w:abstractNumId w:val="50"/>
  </w:num>
  <w:num w:numId="77" w16cid:durableId="1270357515">
    <w:abstractNumId w:val="45"/>
  </w:num>
  <w:num w:numId="78" w16cid:durableId="1021248325">
    <w:abstractNumId w:val="37"/>
  </w:num>
  <w:num w:numId="79" w16cid:durableId="483199155">
    <w:abstractNumId w:val="66"/>
  </w:num>
  <w:num w:numId="80" w16cid:durableId="2029481034">
    <w:abstractNumId w:val="29"/>
  </w:num>
  <w:num w:numId="81" w16cid:durableId="801382191">
    <w:abstractNumId w:val="4"/>
  </w:num>
  <w:num w:numId="82" w16cid:durableId="7104231">
    <w:abstractNumId w:val="21"/>
  </w:num>
  <w:num w:numId="83" w16cid:durableId="81994807">
    <w:abstractNumId w:val="67"/>
  </w:num>
  <w:num w:numId="84" w16cid:durableId="344291030">
    <w:abstractNumId w:val="52"/>
  </w:num>
  <w:num w:numId="85" w16cid:durableId="1249581568">
    <w:abstractNumId w:val="54"/>
  </w:num>
  <w:num w:numId="86" w16cid:durableId="639773060">
    <w:abstractNumId w:val="36"/>
  </w:num>
  <w:num w:numId="87" w16cid:durableId="2129231786">
    <w:abstractNumId w:val="36"/>
    <w:lvlOverride w:ilvl="0">
      <w:lvl w:ilvl="0">
        <w:numFmt w:val="lowerRoman"/>
        <w:lvlText w:val="(%1)"/>
        <w:lvlJc w:val="left"/>
        <w:pPr>
          <w:tabs>
            <w:tab w:val="num" w:pos="2160"/>
          </w:tabs>
          <w:ind w:left="2160" w:hanging="504"/>
        </w:pPr>
        <w:rPr>
          <w:rFonts w:ascii="Arial" w:hAnsi="Arial" w:cs="Arial"/>
          <w:snapToGrid/>
          <w:sz w:val="22"/>
          <w:szCs w:val="22"/>
        </w:rPr>
      </w:lvl>
    </w:lvlOverride>
  </w:num>
  <w:num w:numId="88" w16cid:durableId="1191912190">
    <w:abstractNumId w:val="65"/>
  </w:num>
  <w:num w:numId="89" w16cid:durableId="882983076">
    <w:abstractNumId w:val="70"/>
  </w:num>
  <w:num w:numId="90" w16cid:durableId="558174383">
    <w:abstractNumId w:val="16"/>
  </w:num>
  <w:num w:numId="91" w16cid:durableId="1289773886">
    <w:abstractNumId w:val="69"/>
  </w:num>
  <w:num w:numId="92" w16cid:durableId="210461541">
    <w:abstractNumId w:val="1"/>
  </w:num>
  <w:num w:numId="93" w16cid:durableId="1893498787">
    <w:abstractNumId w:val="55"/>
  </w:num>
  <w:num w:numId="94" w16cid:durableId="1894194841">
    <w:abstractNumId w:val="22"/>
  </w:num>
  <w:num w:numId="95" w16cid:durableId="2101757227">
    <w:abstractNumId w:val="61"/>
  </w:num>
  <w:num w:numId="96" w16cid:durableId="1165167213">
    <w:abstractNumId w:val="40"/>
  </w:num>
  <w:num w:numId="97" w16cid:durableId="471139965">
    <w:abstractNumId w:val="42"/>
  </w:num>
  <w:num w:numId="98" w16cid:durableId="668795104">
    <w:abstractNumId w:val="19"/>
  </w:num>
  <w:num w:numId="99" w16cid:durableId="831071485">
    <w:abstractNumId w:val="28"/>
  </w:num>
  <w:num w:numId="100" w16cid:durableId="977950601">
    <w:abstractNumId w:val="73"/>
  </w:num>
  <w:num w:numId="101" w16cid:durableId="1585063817">
    <w:abstractNumId w:val="74"/>
  </w:num>
  <w:num w:numId="102" w16cid:durableId="1987591540">
    <w:abstractNumId w:val="9"/>
  </w:num>
  <w:num w:numId="103" w16cid:durableId="965622462">
    <w:abstractNumId w:val="76"/>
  </w:num>
  <w:num w:numId="104" w16cid:durableId="2075858094">
    <w:abstractNumId w:val="71"/>
  </w:num>
  <w:num w:numId="105" w16cid:durableId="89008732">
    <w:abstractNumId w:val="78"/>
  </w:num>
  <w:num w:numId="106" w16cid:durableId="1283073996">
    <w:abstractNumId w:val="75"/>
  </w:num>
  <w:num w:numId="107" w16cid:durableId="969439591">
    <w:abstractNumId w:val="79"/>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uk.nationalgrid.com::9743341d-a617-4c2a-a18e-dd1df1776676"/>
  </w15:person>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trackRevisions/>
  <w:documentProtection w:edit="comments" w:formatting="1" w:enforcement="1" w:cryptProviderType="rsaAES" w:cryptAlgorithmClass="hash" w:cryptAlgorithmType="typeAny" w:cryptAlgorithmSid="14" w:cryptSpinCount="100000" w:hash="iY8NFlFUEHUhem7E6QrFT6Hby9N24PXphsi4/7K/UowM1eWhEFVVtiCnkqjzXEpOyaU28ucPlN5uiEEJFYy5+A==" w:salt="cXMRs3hj++y4Ga2QwiYwsQ=="/>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68"/>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0E09"/>
    <w:rsid w:val="000012FD"/>
    <w:rsid w:val="00001A99"/>
    <w:rsid w:val="00001B47"/>
    <w:rsid w:val="0000322A"/>
    <w:rsid w:val="000033B0"/>
    <w:rsid w:val="0000427B"/>
    <w:rsid w:val="00004FB1"/>
    <w:rsid w:val="00005D9D"/>
    <w:rsid w:val="00006F53"/>
    <w:rsid w:val="00006F81"/>
    <w:rsid w:val="000076FE"/>
    <w:rsid w:val="0001031A"/>
    <w:rsid w:val="00010E91"/>
    <w:rsid w:val="00011565"/>
    <w:rsid w:val="00011D54"/>
    <w:rsid w:val="0001219D"/>
    <w:rsid w:val="0001499A"/>
    <w:rsid w:val="000158FA"/>
    <w:rsid w:val="00015A6F"/>
    <w:rsid w:val="00016E0E"/>
    <w:rsid w:val="00020457"/>
    <w:rsid w:val="00020863"/>
    <w:rsid w:val="00021201"/>
    <w:rsid w:val="000231F9"/>
    <w:rsid w:val="00024045"/>
    <w:rsid w:val="000253E6"/>
    <w:rsid w:val="00025717"/>
    <w:rsid w:val="0002576A"/>
    <w:rsid w:val="00027267"/>
    <w:rsid w:val="00027A2C"/>
    <w:rsid w:val="00030D18"/>
    <w:rsid w:val="00031192"/>
    <w:rsid w:val="00032165"/>
    <w:rsid w:val="0003375B"/>
    <w:rsid w:val="00033883"/>
    <w:rsid w:val="000349FD"/>
    <w:rsid w:val="00035BD2"/>
    <w:rsid w:val="00035DFF"/>
    <w:rsid w:val="000378F8"/>
    <w:rsid w:val="000405B0"/>
    <w:rsid w:val="000410F3"/>
    <w:rsid w:val="00042D03"/>
    <w:rsid w:val="0004366B"/>
    <w:rsid w:val="00044FE8"/>
    <w:rsid w:val="00046301"/>
    <w:rsid w:val="000474AE"/>
    <w:rsid w:val="0004764E"/>
    <w:rsid w:val="00047978"/>
    <w:rsid w:val="00050AC3"/>
    <w:rsid w:val="00050E25"/>
    <w:rsid w:val="00051176"/>
    <w:rsid w:val="00051D2C"/>
    <w:rsid w:val="00053418"/>
    <w:rsid w:val="00053907"/>
    <w:rsid w:val="0005407B"/>
    <w:rsid w:val="000601B3"/>
    <w:rsid w:val="000602EC"/>
    <w:rsid w:val="00060EFD"/>
    <w:rsid w:val="00061D53"/>
    <w:rsid w:val="00062508"/>
    <w:rsid w:val="00062CD8"/>
    <w:rsid w:val="00062E63"/>
    <w:rsid w:val="00064515"/>
    <w:rsid w:val="0006461B"/>
    <w:rsid w:val="0006682C"/>
    <w:rsid w:val="00066F86"/>
    <w:rsid w:val="00067714"/>
    <w:rsid w:val="00067BDC"/>
    <w:rsid w:val="00067D0F"/>
    <w:rsid w:val="0007059D"/>
    <w:rsid w:val="0007447E"/>
    <w:rsid w:val="00075C84"/>
    <w:rsid w:val="000778B6"/>
    <w:rsid w:val="00080209"/>
    <w:rsid w:val="00080369"/>
    <w:rsid w:val="00080552"/>
    <w:rsid w:val="00080847"/>
    <w:rsid w:val="000810BE"/>
    <w:rsid w:val="00081424"/>
    <w:rsid w:val="00082536"/>
    <w:rsid w:val="000838D7"/>
    <w:rsid w:val="0008463E"/>
    <w:rsid w:val="000853C4"/>
    <w:rsid w:val="00085458"/>
    <w:rsid w:val="00086546"/>
    <w:rsid w:val="0008667D"/>
    <w:rsid w:val="00087068"/>
    <w:rsid w:val="0008717D"/>
    <w:rsid w:val="00087395"/>
    <w:rsid w:val="000879BC"/>
    <w:rsid w:val="0009028E"/>
    <w:rsid w:val="00090294"/>
    <w:rsid w:val="000914B1"/>
    <w:rsid w:val="000918D1"/>
    <w:rsid w:val="00091EFA"/>
    <w:rsid w:val="0009291B"/>
    <w:rsid w:val="0009306A"/>
    <w:rsid w:val="00094C3A"/>
    <w:rsid w:val="0009539C"/>
    <w:rsid w:val="000A22CD"/>
    <w:rsid w:val="000A3F77"/>
    <w:rsid w:val="000A40A9"/>
    <w:rsid w:val="000A4632"/>
    <w:rsid w:val="000A484E"/>
    <w:rsid w:val="000A5CE8"/>
    <w:rsid w:val="000A63F1"/>
    <w:rsid w:val="000A6612"/>
    <w:rsid w:val="000A673C"/>
    <w:rsid w:val="000A782A"/>
    <w:rsid w:val="000A7FEC"/>
    <w:rsid w:val="000B17E5"/>
    <w:rsid w:val="000B1F1B"/>
    <w:rsid w:val="000B2660"/>
    <w:rsid w:val="000B2A90"/>
    <w:rsid w:val="000B33C3"/>
    <w:rsid w:val="000B576E"/>
    <w:rsid w:val="000B5F5C"/>
    <w:rsid w:val="000B6674"/>
    <w:rsid w:val="000B6733"/>
    <w:rsid w:val="000B67CC"/>
    <w:rsid w:val="000B68C9"/>
    <w:rsid w:val="000C0314"/>
    <w:rsid w:val="000C04A8"/>
    <w:rsid w:val="000C0C47"/>
    <w:rsid w:val="000C0DD1"/>
    <w:rsid w:val="000C18FD"/>
    <w:rsid w:val="000C21C4"/>
    <w:rsid w:val="000C3BC4"/>
    <w:rsid w:val="000C4018"/>
    <w:rsid w:val="000C5E7D"/>
    <w:rsid w:val="000C6292"/>
    <w:rsid w:val="000C6CDB"/>
    <w:rsid w:val="000C7077"/>
    <w:rsid w:val="000C7D7B"/>
    <w:rsid w:val="000D1825"/>
    <w:rsid w:val="000D51B6"/>
    <w:rsid w:val="000D59CF"/>
    <w:rsid w:val="000D5EAD"/>
    <w:rsid w:val="000D69AB"/>
    <w:rsid w:val="000D6DCE"/>
    <w:rsid w:val="000D741D"/>
    <w:rsid w:val="000D78DF"/>
    <w:rsid w:val="000E035C"/>
    <w:rsid w:val="000E15DB"/>
    <w:rsid w:val="000E1F94"/>
    <w:rsid w:val="000E2E3C"/>
    <w:rsid w:val="000E2EC2"/>
    <w:rsid w:val="000E3664"/>
    <w:rsid w:val="000E3C2B"/>
    <w:rsid w:val="000E3F84"/>
    <w:rsid w:val="000E4074"/>
    <w:rsid w:val="000E477F"/>
    <w:rsid w:val="000E4AFB"/>
    <w:rsid w:val="000E6378"/>
    <w:rsid w:val="000F0049"/>
    <w:rsid w:val="000F09B1"/>
    <w:rsid w:val="000F1CFF"/>
    <w:rsid w:val="000F2C3C"/>
    <w:rsid w:val="000F462E"/>
    <w:rsid w:val="000F4BCB"/>
    <w:rsid w:val="000F608D"/>
    <w:rsid w:val="000F6925"/>
    <w:rsid w:val="000F6C8C"/>
    <w:rsid w:val="000F6DF2"/>
    <w:rsid w:val="000F7F0F"/>
    <w:rsid w:val="00100A21"/>
    <w:rsid w:val="0010168B"/>
    <w:rsid w:val="00101CCF"/>
    <w:rsid w:val="001036F1"/>
    <w:rsid w:val="001047FD"/>
    <w:rsid w:val="00104A54"/>
    <w:rsid w:val="00104B8A"/>
    <w:rsid w:val="00104C40"/>
    <w:rsid w:val="0010619C"/>
    <w:rsid w:val="00106338"/>
    <w:rsid w:val="00106BA4"/>
    <w:rsid w:val="001108F3"/>
    <w:rsid w:val="00110C06"/>
    <w:rsid w:val="00112840"/>
    <w:rsid w:val="00114A76"/>
    <w:rsid w:val="00114D5B"/>
    <w:rsid w:val="00114EC6"/>
    <w:rsid w:val="00116705"/>
    <w:rsid w:val="0012002B"/>
    <w:rsid w:val="00120034"/>
    <w:rsid w:val="00120252"/>
    <w:rsid w:val="00120585"/>
    <w:rsid w:val="00120F70"/>
    <w:rsid w:val="00122AD8"/>
    <w:rsid w:val="0012378B"/>
    <w:rsid w:val="00124F10"/>
    <w:rsid w:val="00127B7D"/>
    <w:rsid w:val="001306D7"/>
    <w:rsid w:val="00131B51"/>
    <w:rsid w:val="00131BCB"/>
    <w:rsid w:val="00132053"/>
    <w:rsid w:val="00133897"/>
    <w:rsid w:val="00133F6D"/>
    <w:rsid w:val="001341B3"/>
    <w:rsid w:val="00135964"/>
    <w:rsid w:val="0013596B"/>
    <w:rsid w:val="0013643D"/>
    <w:rsid w:val="00136DE1"/>
    <w:rsid w:val="001379E4"/>
    <w:rsid w:val="00140115"/>
    <w:rsid w:val="0014099D"/>
    <w:rsid w:val="001412C3"/>
    <w:rsid w:val="00146682"/>
    <w:rsid w:val="00146C1A"/>
    <w:rsid w:val="001470FC"/>
    <w:rsid w:val="00147B0A"/>
    <w:rsid w:val="00151995"/>
    <w:rsid w:val="00151CA4"/>
    <w:rsid w:val="00152564"/>
    <w:rsid w:val="00152700"/>
    <w:rsid w:val="00153918"/>
    <w:rsid w:val="00153DF7"/>
    <w:rsid w:val="00154712"/>
    <w:rsid w:val="00154A2F"/>
    <w:rsid w:val="00155056"/>
    <w:rsid w:val="0015627B"/>
    <w:rsid w:val="00157776"/>
    <w:rsid w:val="00160B14"/>
    <w:rsid w:val="001645D3"/>
    <w:rsid w:val="001646C9"/>
    <w:rsid w:val="00165E5F"/>
    <w:rsid w:val="00167161"/>
    <w:rsid w:val="001676FF"/>
    <w:rsid w:val="001705ED"/>
    <w:rsid w:val="00171088"/>
    <w:rsid w:val="00172329"/>
    <w:rsid w:val="00173456"/>
    <w:rsid w:val="00175762"/>
    <w:rsid w:val="001767BE"/>
    <w:rsid w:val="001769A1"/>
    <w:rsid w:val="001769E4"/>
    <w:rsid w:val="001779B7"/>
    <w:rsid w:val="0018005C"/>
    <w:rsid w:val="0018101B"/>
    <w:rsid w:val="00182268"/>
    <w:rsid w:val="001837C1"/>
    <w:rsid w:val="00184667"/>
    <w:rsid w:val="00185291"/>
    <w:rsid w:val="001867A0"/>
    <w:rsid w:val="00187CE2"/>
    <w:rsid w:val="00190EB8"/>
    <w:rsid w:val="001919FC"/>
    <w:rsid w:val="00191A38"/>
    <w:rsid w:val="00192219"/>
    <w:rsid w:val="00193550"/>
    <w:rsid w:val="001945F9"/>
    <w:rsid w:val="00195286"/>
    <w:rsid w:val="001977DB"/>
    <w:rsid w:val="001A0107"/>
    <w:rsid w:val="001A124B"/>
    <w:rsid w:val="001A2FBF"/>
    <w:rsid w:val="001A3C98"/>
    <w:rsid w:val="001A3F05"/>
    <w:rsid w:val="001A3FBC"/>
    <w:rsid w:val="001A4ACF"/>
    <w:rsid w:val="001A4B14"/>
    <w:rsid w:val="001A680B"/>
    <w:rsid w:val="001B0536"/>
    <w:rsid w:val="001B25DE"/>
    <w:rsid w:val="001B319E"/>
    <w:rsid w:val="001B3717"/>
    <w:rsid w:val="001B3F77"/>
    <w:rsid w:val="001B5E86"/>
    <w:rsid w:val="001B5FDC"/>
    <w:rsid w:val="001C08FE"/>
    <w:rsid w:val="001C0FED"/>
    <w:rsid w:val="001C1CDC"/>
    <w:rsid w:val="001C6E03"/>
    <w:rsid w:val="001C72B2"/>
    <w:rsid w:val="001C7E59"/>
    <w:rsid w:val="001D0D35"/>
    <w:rsid w:val="001D3680"/>
    <w:rsid w:val="001D3E0C"/>
    <w:rsid w:val="001D4BD5"/>
    <w:rsid w:val="001D55CC"/>
    <w:rsid w:val="001D562C"/>
    <w:rsid w:val="001D636A"/>
    <w:rsid w:val="001D6C07"/>
    <w:rsid w:val="001D7F9F"/>
    <w:rsid w:val="001E0A02"/>
    <w:rsid w:val="001E0A0B"/>
    <w:rsid w:val="001E0AE7"/>
    <w:rsid w:val="001E1072"/>
    <w:rsid w:val="001E2198"/>
    <w:rsid w:val="001E290A"/>
    <w:rsid w:val="001E3C25"/>
    <w:rsid w:val="001E4220"/>
    <w:rsid w:val="001E472C"/>
    <w:rsid w:val="001E4A5F"/>
    <w:rsid w:val="001E5934"/>
    <w:rsid w:val="001E6707"/>
    <w:rsid w:val="001E77C5"/>
    <w:rsid w:val="001E79A1"/>
    <w:rsid w:val="001F0989"/>
    <w:rsid w:val="001F0C8D"/>
    <w:rsid w:val="001F16D5"/>
    <w:rsid w:val="001F22A7"/>
    <w:rsid w:val="001F4FB0"/>
    <w:rsid w:val="001F5723"/>
    <w:rsid w:val="001F627F"/>
    <w:rsid w:val="001F65B9"/>
    <w:rsid w:val="001F6D8D"/>
    <w:rsid w:val="001F7054"/>
    <w:rsid w:val="0020056E"/>
    <w:rsid w:val="002005BC"/>
    <w:rsid w:val="00200E81"/>
    <w:rsid w:val="002038C4"/>
    <w:rsid w:val="00203B33"/>
    <w:rsid w:val="0020526B"/>
    <w:rsid w:val="0020545B"/>
    <w:rsid w:val="002058D3"/>
    <w:rsid w:val="0020644E"/>
    <w:rsid w:val="00207F7B"/>
    <w:rsid w:val="00212A7B"/>
    <w:rsid w:val="002135A9"/>
    <w:rsid w:val="0021378E"/>
    <w:rsid w:val="00213E20"/>
    <w:rsid w:val="00217819"/>
    <w:rsid w:val="00221051"/>
    <w:rsid w:val="0022188C"/>
    <w:rsid w:val="0022201C"/>
    <w:rsid w:val="002234C6"/>
    <w:rsid w:val="00224878"/>
    <w:rsid w:val="00224D42"/>
    <w:rsid w:val="002252D9"/>
    <w:rsid w:val="00227075"/>
    <w:rsid w:val="00227570"/>
    <w:rsid w:val="002278E4"/>
    <w:rsid w:val="00230280"/>
    <w:rsid w:val="0023046A"/>
    <w:rsid w:val="0023046D"/>
    <w:rsid w:val="00231298"/>
    <w:rsid w:val="0023166C"/>
    <w:rsid w:val="00231E49"/>
    <w:rsid w:val="00231F04"/>
    <w:rsid w:val="00232B0B"/>
    <w:rsid w:val="00232B2A"/>
    <w:rsid w:val="002338E1"/>
    <w:rsid w:val="00233DEA"/>
    <w:rsid w:val="002345F7"/>
    <w:rsid w:val="00234867"/>
    <w:rsid w:val="00235C75"/>
    <w:rsid w:val="00235D0B"/>
    <w:rsid w:val="002373A1"/>
    <w:rsid w:val="00237E62"/>
    <w:rsid w:val="00237F6F"/>
    <w:rsid w:val="00240E27"/>
    <w:rsid w:val="00241A2C"/>
    <w:rsid w:val="00241AC8"/>
    <w:rsid w:val="00242BCF"/>
    <w:rsid w:val="00242EF3"/>
    <w:rsid w:val="00242F14"/>
    <w:rsid w:val="002431FC"/>
    <w:rsid w:val="00243AB0"/>
    <w:rsid w:val="00244BAF"/>
    <w:rsid w:val="00245512"/>
    <w:rsid w:val="002468AC"/>
    <w:rsid w:val="00246E92"/>
    <w:rsid w:val="00250616"/>
    <w:rsid w:val="00250FDF"/>
    <w:rsid w:val="002543B4"/>
    <w:rsid w:val="002549D6"/>
    <w:rsid w:val="002551F7"/>
    <w:rsid w:val="00255E9A"/>
    <w:rsid w:val="002562CC"/>
    <w:rsid w:val="00256EBD"/>
    <w:rsid w:val="0025774F"/>
    <w:rsid w:val="002579CA"/>
    <w:rsid w:val="00260FEB"/>
    <w:rsid w:val="00261368"/>
    <w:rsid w:val="00261652"/>
    <w:rsid w:val="00261A91"/>
    <w:rsid w:val="00261C1D"/>
    <w:rsid w:val="002624DD"/>
    <w:rsid w:val="00263360"/>
    <w:rsid w:val="00264779"/>
    <w:rsid w:val="00264935"/>
    <w:rsid w:val="0026610D"/>
    <w:rsid w:val="002663B2"/>
    <w:rsid w:val="00266D27"/>
    <w:rsid w:val="00267A46"/>
    <w:rsid w:val="00267F70"/>
    <w:rsid w:val="002705E5"/>
    <w:rsid w:val="0027358C"/>
    <w:rsid w:val="00273CEF"/>
    <w:rsid w:val="00273D5D"/>
    <w:rsid w:val="00273F6E"/>
    <w:rsid w:val="00275765"/>
    <w:rsid w:val="00275D48"/>
    <w:rsid w:val="00277206"/>
    <w:rsid w:val="00277326"/>
    <w:rsid w:val="0027740B"/>
    <w:rsid w:val="002775B1"/>
    <w:rsid w:val="00277B81"/>
    <w:rsid w:val="00280EBA"/>
    <w:rsid w:val="00281C18"/>
    <w:rsid w:val="00282666"/>
    <w:rsid w:val="00282756"/>
    <w:rsid w:val="002845A8"/>
    <w:rsid w:val="00284AD5"/>
    <w:rsid w:val="00284D17"/>
    <w:rsid w:val="00286859"/>
    <w:rsid w:val="002879FA"/>
    <w:rsid w:val="00290FDF"/>
    <w:rsid w:val="0029118F"/>
    <w:rsid w:val="002912BD"/>
    <w:rsid w:val="002915DE"/>
    <w:rsid w:val="00292819"/>
    <w:rsid w:val="0029281D"/>
    <w:rsid w:val="00292C8F"/>
    <w:rsid w:val="00293F73"/>
    <w:rsid w:val="00296B0C"/>
    <w:rsid w:val="002973AA"/>
    <w:rsid w:val="00297811"/>
    <w:rsid w:val="002A201B"/>
    <w:rsid w:val="002A29B6"/>
    <w:rsid w:val="002A2C02"/>
    <w:rsid w:val="002A3E60"/>
    <w:rsid w:val="002A597D"/>
    <w:rsid w:val="002A5BE1"/>
    <w:rsid w:val="002A6B2C"/>
    <w:rsid w:val="002A6C12"/>
    <w:rsid w:val="002B039E"/>
    <w:rsid w:val="002B2B2B"/>
    <w:rsid w:val="002B41A0"/>
    <w:rsid w:val="002B6C45"/>
    <w:rsid w:val="002B752B"/>
    <w:rsid w:val="002B7B2B"/>
    <w:rsid w:val="002B7D3F"/>
    <w:rsid w:val="002B7EA5"/>
    <w:rsid w:val="002C00B5"/>
    <w:rsid w:val="002C0162"/>
    <w:rsid w:val="002C1CB0"/>
    <w:rsid w:val="002C2FBD"/>
    <w:rsid w:val="002C36D2"/>
    <w:rsid w:val="002C4CF7"/>
    <w:rsid w:val="002C663E"/>
    <w:rsid w:val="002C6E3D"/>
    <w:rsid w:val="002C7813"/>
    <w:rsid w:val="002C79AD"/>
    <w:rsid w:val="002D04C8"/>
    <w:rsid w:val="002D0E9C"/>
    <w:rsid w:val="002D1B9D"/>
    <w:rsid w:val="002D2D8C"/>
    <w:rsid w:val="002D43CF"/>
    <w:rsid w:val="002D46B2"/>
    <w:rsid w:val="002D547B"/>
    <w:rsid w:val="002D648B"/>
    <w:rsid w:val="002D67D4"/>
    <w:rsid w:val="002D6FD8"/>
    <w:rsid w:val="002D7A68"/>
    <w:rsid w:val="002E2241"/>
    <w:rsid w:val="002E2C4D"/>
    <w:rsid w:val="002E3965"/>
    <w:rsid w:val="002E4245"/>
    <w:rsid w:val="002E5075"/>
    <w:rsid w:val="002E6243"/>
    <w:rsid w:val="002F0C12"/>
    <w:rsid w:val="002F17FE"/>
    <w:rsid w:val="002F190B"/>
    <w:rsid w:val="002F1E5D"/>
    <w:rsid w:val="002F2061"/>
    <w:rsid w:val="002F24A7"/>
    <w:rsid w:val="002F284A"/>
    <w:rsid w:val="002F320B"/>
    <w:rsid w:val="002F421D"/>
    <w:rsid w:val="002F4630"/>
    <w:rsid w:val="002F7618"/>
    <w:rsid w:val="002F7C83"/>
    <w:rsid w:val="00300431"/>
    <w:rsid w:val="00301BF8"/>
    <w:rsid w:val="00302B2D"/>
    <w:rsid w:val="00304AF1"/>
    <w:rsid w:val="00304C83"/>
    <w:rsid w:val="00305CAE"/>
    <w:rsid w:val="00305CE6"/>
    <w:rsid w:val="003065DF"/>
    <w:rsid w:val="00307621"/>
    <w:rsid w:val="00310F1F"/>
    <w:rsid w:val="00313891"/>
    <w:rsid w:val="00314205"/>
    <w:rsid w:val="00315B44"/>
    <w:rsid w:val="00316AA6"/>
    <w:rsid w:val="003170ED"/>
    <w:rsid w:val="00320766"/>
    <w:rsid w:val="003210EC"/>
    <w:rsid w:val="00321D67"/>
    <w:rsid w:val="00322D1B"/>
    <w:rsid w:val="00322FB4"/>
    <w:rsid w:val="0032329F"/>
    <w:rsid w:val="00323325"/>
    <w:rsid w:val="00323B2D"/>
    <w:rsid w:val="00323C31"/>
    <w:rsid w:val="003240AC"/>
    <w:rsid w:val="00324180"/>
    <w:rsid w:val="003270C1"/>
    <w:rsid w:val="00327C8F"/>
    <w:rsid w:val="00327DF1"/>
    <w:rsid w:val="00330088"/>
    <w:rsid w:val="00330C10"/>
    <w:rsid w:val="00330C93"/>
    <w:rsid w:val="003318BA"/>
    <w:rsid w:val="00331D6C"/>
    <w:rsid w:val="00332DBF"/>
    <w:rsid w:val="0033391B"/>
    <w:rsid w:val="00334AB9"/>
    <w:rsid w:val="00334AE2"/>
    <w:rsid w:val="00335D73"/>
    <w:rsid w:val="00335DDC"/>
    <w:rsid w:val="00336B58"/>
    <w:rsid w:val="00336BA6"/>
    <w:rsid w:val="00340254"/>
    <w:rsid w:val="00344A6C"/>
    <w:rsid w:val="00346B27"/>
    <w:rsid w:val="00347E26"/>
    <w:rsid w:val="0035043C"/>
    <w:rsid w:val="003515CE"/>
    <w:rsid w:val="003515DE"/>
    <w:rsid w:val="00351B79"/>
    <w:rsid w:val="00352643"/>
    <w:rsid w:val="00353751"/>
    <w:rsid w:val="003542C3"/>
    <w:rsid w:val="0035432C"/>
    <w:rsid w:val="003544E3"/>
    <w:rsid w:val="00354595"/>
    <w:rsid w:val="00354862"/>
    <w:rsid w:val="00355E06"/>
    <w:rsid w:val="003611E5"/>
    <w:rsid w:val="003627AA"/>
    <w:rsid w:val="00362AAE"/>
    <w:rsid w:val="0036374D"/>
    <w:rsid w:val="003655A8"/>
    <w:rsid w:val="003663BE"/>
    <w:rsid w:val="003671F4"/>
    <w:rsid w:val="0037062A"/>
    <w:rsid w:val="003718D0"/>
    <w:rsid w:val="003720AF"/>
    <w:rsid w:val="0037318C"/>
    <w:rsid w:val="00373B89"/>
    <w:rsid w:val="0037502B"/>
    <w:rsid w:val="0037582F"/>
    <w:rsid w:val="003768ED"/>
    <w:rsid w:val="00380791"/>
    <w:rsid w:val="00381008"/>
    <w:rsid w:val="003823CA"/>
    <w:rsid w:val="003842A9"/>
    <w:rsid w:val="00384883"/>
    <w:rsid w:val="00384A3C"/>
    <w:rsid w:val="0038741B"/>
    <w:rsid w:val="003875E1"/>
    <w:rsid w:val="00387790"/>
    <w:rsid w:val="0039065F"/>
    <w:rsid w:val="003920AB"/>
    <w:rsid w:val="00392ABA"/>
    <w:rsid w:val="00392ED2"/>
    <w:rsid w:val="003932E8"/>
    <w:rsid w:val="00393D4D"/>
    <w:rsid w:val="003941DA"/>
    <w:rsid w:val="00394647"/>
    <w:rsid w:val="00396339"/>
    <w:rsid w:val="00396F52"/>
    <w:rsid w:val="003A0B7B"/>
    <w:rsid w:val="003A1975"/>
    <w:rsid w:val="003A2392"/>
    <w:rsid w:val="003A3273"/>
    <w:rsid w:val="003A41F9"/>
    <w:rsid w:val="003A4EBA"/>
    <w:rsid w:val="003A5DC0"/>
    <w:rsid w:val="003A66F0"/>
    <w:rsid w:val="003A6AE8"/>
    <w:rsid w:val="003A7743"/>
    <w:rsid w:val="003B037B"/>
    <w:rsid w:val="003B0A15"/>
    <w:rsid w:val="003B1005"/>
    <w:rsid w:val="003B1CE9"/>
    <w:rsid w:val="003B2475"/>
    <w:rsid w:val="003B2CE4"/>
    <w:rsid w:val="003B3415"/>
    <w:rsid w:val="003B5EDC"/>
    <w:rsid w:val="003B6311"/>
    <w:rsid w:val="003B64E0"/>
    <w:rsid w:val="003B757F"/>
    <w:rsid w:val="003C0065"/>
    <w:rsid w:val="003C1190"/>
    <w:rsid w:val="003C1F16"/>
    <w:rsid w:val="003C3C1E"/>
    <w:rsid w:val="003C4323"/>
    <w:rsid w:val="003C64FE"/>
    <w:rsid w:val="003C720E"/>
    <w:rsid w:val="003C783D"/>
    <w:rsid w:val="003D243E"/>
    <w:rsid w:val="003D2D70"/>
    <w:rsid w:val="003D2DD5"/>
    <w:rsid w:val="003D4864"/>
    <w:rsid w:val="003D5D67"/>
    <w:rsid w:val="003D75DB"/>
    <w:rsid w:val="003D7A99"/>
    <w:rsid w:val="003E135B"/>
    <w:rsid w:val="003E1599"/>
    <w:rsid w:val="003E3370"/>
    <w:rsid w:val="003E392F"/>
    <w:rsid w:val="003E4F8F"/>
    <w:rsid w:val="003E6335"/>
    <w:rsid w:val="003E787E"/>
    <w:rsid w:val="003F0FB7"/>
    <w:rsid w:val="003F18D6"/>
    <w:rsid w:val="003F1BDF"/>
    <w:rsid w:val="003F2180"/>
    <w:rsid w:val="003F22AE"/>
    <w:rsid w:val="003F293D"/>
    <w:rsid w:val="003F33A2"/>
    <w:rsid w:val="003F4A29"/>
    <w:rsid w:val="003F4AD8"/>
    <w:rsid w:val="003F5314"/>
    <w:rsid w:val="003F53B8"/>
    <w:rsid w:val="003F6DFF"/>
    <w:rsid w:val="003F7723"/>
    <w:rsid w:val="003F7B93"/>
    <w:rsid w:val="004033DF"/>
    <w:rsid w:val="00403504"/>
    <w:rsid w:val="0040402B"/>
    <w:rsid w:val="00404790"/>
    <w:rsid w:val="0040541B"/>
    <w:rsid w:val="004064E4"/>
    <w:rsid w:val="004077BA"/>
    <w:rsid w:val="004078DD"/>
    <w:rsid w:val="0040790A"/>
    <w:rsid w:val="004106CA"/>
    <w:rsid w:val="004131A1"/>
    <w:rsid w:val="0041420F"/>
    <w:rsid w:val="00415261"/>
    <w:rsid w:val="00415594"/>
    <w:rsid w:val="00415BB4"/>
    <w:rsid w:val="004160C6"/>
    <w:rsid w:val="0041624F"/>
    <w:rsid w:val="00416956"/>
    <w:rsid w:val="00416A54"/>
    <w:rsid w:val="004179E6"/>
    <w:rsid w:val="00417A60"/>
    <w:rsid w:val="00420268"/>
    <w:rsid w:val="00420B1E"/>
    <w:rsid w:val="00422144"/>
    <w:rsid w:val="004222F7"/>
    <w:rsid w:val="0042280A"/>
    <w:rsid w:val="004228A1"/>
    <w:rsid w:val="004235B4"/>
    <w:rsid w:val="00423AD5"/>
    <w:rsid w:val="004240BD"/>
    <w:rsid w:val="00424E64"/>
    <w:rsid w:val="00426AD7"/>
    <w:rsid w:val="00430032"/>
    <w:rsid w:val="0043329F"/>
    <w:rsid w:val="004342B4"/>
    <w:rsid w:val="00434787"/>
    <w:rsid w:val="00435E6E"/>
    <w:rsid w:val="00437D83"/>
    <w:rsid w:val="00437E24"/>
    <w:rsid w:val="00440678"/>
    <w:rsid w:val="00441DE9"/>
    <w:rsid w:val="004425A9"/>
    <w:rsid w:val="00442FD6"/>
    <w:rsid w:val="0044516D"/>
    <w:rsid w:val="004459D5"/>
    <w:rsid w:val="004462EC"/>
    <w:rsid w:val="00446D72"/>
    <w:rsid w:val="00447EFB"/>
    <w:rsid w:val="004516A3"/>
    <w:rsid w:val="004516E5"/>
    <w:rsid w:val="004532E2"/>
    <w:rsid w:val="00453867"/>
    <w:rsid w:val="00453DC3"/>
    <w:rsid w:val="0045596C"/>
    <w:rsid w:val="00457A2E"/>
    <w:rsid w:val="00460098"/>
    <w:rsid w:val="00460131"/>
    <w:rsid w:val="004626A3"/>
    <w:rsid w:val="004628B1"/>
    <w:rsid w:val="004629CA"/>
    <w:rsid w:val="00463659"/>
    <w:rsid w:val="00464BC6"/>
    <w:rsid w:val="00465A76"/>
    <w:rsid w:val="0046730A"/>
    <w:rsid w:val="00470234"/>
    <w:rsid w:val="004715BA"/>
    <w:rsid w:val="00471933"/>
    <w:rsid w:val="0047260B"/>
    <w:rsid w:val="0047308A"/>
    <w:rsid w:val="00475186"/>
    <w:rsid w:val="00476203"/>
    <w:rsid w:val="00476D36"/>
    <w:rsid w:val="004802EE"/>
    <w:rsid w:val="004823DB"/>
    <w:rsid w:val="00482AAA"/>
    <w:rsid w:val="00482E4F"/>
    <w:rsid w:val="004846E8"/>
    <w:rsid w:val="004856A9"/>
    <w:rsid w:val="0048640B"/>
    <w:rsid w:val="00486F40"/>
    <w:rsid w:val="00487612"/>
    <w:rsid w:val="00491085"/>
    <w:rsid w:val="00492205"/>
    <w:rsid w:val="00492C0C"/>
    <w:rsid w:val="004932A6"/>
    <w:rsid w:val="004942C9"/>
    <w:rsid w:val="00495039"/>
    <w:rsid w:val="00495D45"/>
    <w:rsid w:val="00496EA3"/>
    <w:rsid w:val="00497690"/>
    <w:rsid w:val="004A01EE"/>
    <w:rsid w:val="004A256C"/>
    <w:rsid w:val="004A26E8"/>
    <w:rsid w:val="004A3F73"/>
    <w:rsid w:val="004A41E9"/>
    <w:rsid w:val="004A432A"/>
    <w:rsid w:val="004A43F8"/>
    <w:rsid w:val="004A56D2"/>
    <w:rsid w:val="004A5B8D"/>
    <w:rsid w:val="004A678C"/>
    <w:rsid w:val="004A67FC"/>
    <w:rsid w:val="004A7280"/>
    <w:rsid w:val="004A7EB7"/>
    <w:rsid w:val="004B0A30"/>
    <w:rsid w:val="004B2EC2"/>
    <w:rsid w:val="004B308F"/>
    <w:rsid w:val="004B334C"/>
    <w:rsid w:val="004B346F"/>
    <w:rsid w:val="004B360A"/>
    <w:rsid w:val="004B46EC"/>
    <w:rsid w:val="004B58B4"/>
    <w:rsid w:val="004B7FD1"/>
    <w:rsid w:val="004C0445"/>
    <w:rsid w:val="004C05D5"/>
    <w:rsid w:val="004C41FC"/>
    <w:rsid w:val="004C466D"/>
    <w:rsid w:val="004C655F"/>
    <w:rsid w:val="004C703F"/>
    <w:rsid w:val="004C7CEF"/>
    <w:rsid w:val="004D185A"/>
    <w:rsid w:val="004D1EA4"/>
    <w:rsid w:val="004D44A8"/>
    <w:rsid w:val="004D4F88"/>
    <w:rsid w:val="004D5C5C"/>
    <w:rsid w:val="004E07C6"/>
    <w:rsid w:val="004E1B9B"/>
    <w:rsid w:val="004E1D39"/>
    <w:rsid w:val="004E2083"/>
    <w:rsid w:val="004E21D3"/>
    <w:rsid w:val="004E3969"/>
    <w:rsid w:val="004E4102"/>
    <w:rsid w:val="004E4730"/>
    <w:rsid w:val="004E56FB"/>
    <w:rsid w:val="004E63BD"/>
    <w:rsid w:val="004E7B35"/>
    <w:rsid w:val="004F08D0"/>
    <w:rsid w:val="004F0DB9"/>
    <w:rsid w:val="004F1ACD"/>
    <w:rsid w:val="004F2215"/>
    <w:rsid w:val="004F4902"/>
    <w:rsid w:val="004F56DB"/>
    <w:rsid w:val="00501B7C"/>
    <w:rsid w:val="00502215"/>
    <w:rsid w:val="005036B9"/>
    <w:rsid w:val="00503CE5"/>
    <w:rsid w:val="005042F7"/>
    <w:rsid w:val="005057FB"/>
    <w:rsid w:val="00506479"/>
    <w:rsid w:val="00506C63"/>
    <w:rsid w:val="00506D91"/>
    <w:rsid w:val="005073A7"/>
    <w:rsid w:val="00507B3A"/>
    <w:rsid w:val="00510431"/>
    <w:rsid w:val="0051087C"/>
    <w:rsid w:val="0051142B"/>
    <w:rsid w:val="00512AFD"/>
    <w:rsid w:val="00513229"/>
    <w:rsid w:val="00513332"/>
    <w:rsid w:val="00513776"/>
    <w:rsid w:val="00515EDD"/>
    <w:rsid w:val="005161F8"/>
    <w:rsid w:val="005167BD"/>
    <w:rsid w:val="005168C8"/>
    <w:rsid w:val="0052055E"/>
    <w:rsid w:val="00521CCD"/>
    <w:rsid w:val="00522960"/>
    <w:rsid w:val="00523B4A"/>
    <w:rsid w:val="005261BE"/>
    <w:rsid w:val="005264CD"/>
    <w:rsid w:val="005265BD"/>
    <w:rsid w:val="00526D6F"/>
    <w:rsid w:val="00526FC7"/>
    <w:rsid w:val="0052715E"/>
    <w:rsid w:val="00530002"/>
    <w:rsid w:val="00531114"/>
    <w:rsid w:val="00531343"/>
    <w:rsid w:val="00531617"/>
    <w:rsid w:val="00531911"/>
    <w:rsid w:val="00531EB0"/>
    <w:rsid w:val="0053288B"/>
    <w:rsid w:val="00532DEA"/>
    <w:rsid w:val="00533E03"/>
    <w:rsid w:val="00535174"/>
    <w:rsid w:val="0053672C"/>
    <w:rsid w:val="00536B1D"/>
    <w:rsid w:val="00540115"/>
    <w:rsid w:val="00540392"/>
    <w:rsid w:val="005414D8"/>
    <w:rsid w:val="00541B83"/>
    <w:rsid w:val="00541C88"/>
    <w:rsid w:val="00542022"/>
    <w:rsid w:val="0054283D"/>
    <w:rsid w:val="0054329A"/>
    <w:rsid w:val="00543AC0"/>
    <w:rsid w:val="00543BE1"/>
    <w:rsid w:val="00546E86"/>
    <w:rsid w:val="005512D5"/>
    <w:rsid w:val="00551D37"/>
    <w:rsid w:val="00551E83"/>
    <w:rsid w:val="005529A9"/>
    <w:rsid w:val="00552DE9"/>
    <w:rsid w:val="00552E77"/>
    <w:rsid w:val="00553535"/>
    <w:rsid w:val="0055397C"/>
    <w:rsid w:val="00555161"/>
    <w:rsid w:val="00556119"/>
    <w:rsid w:val="00556467"/>
    <w:rsid w:val="0055678A"/>
    <w:rsid w:val="00556EFC"/>
    <w:rsid w:val="00557669"/>
    <w:rsid w:val="005576EA"/>
    <w:rsid w:val="005578C3"/>
    <w:rsid w:val="00562C67"/>
    <w:rsid w:val="00564529"/>
    <w:rsid w:val="00565615"/>
    <w:rsid w:val="00565875"/>
    <w:rsid w:val="00566080"/>
    <w:rsid w:val="00566DE2"/>
    <w:rsid w:val="00567D05"/>
    <w:rsid w:val="0057127E"/>
    <w:rsid w:val="00571DE5"/>
    <w:rsid w:val="00572665"/>
    <w:rsid w:val="00572BDC"/>
    <w:rsid w:val="00573599"/>
    <w:rsid w:val="005741D7"/>
    <w:rsid w:val="00574B46"/>
    <w:rsid w:val="00575473"/>
    <w:rsid w:val="00575C3C"/>
    <w:rsid w:val="005807E3"/>
    <w:rsid w:val="005811D0"/>
    <w:rsid w:val="00581C4B"/>
    <w:rsid w:val="00582C88"/>
    <w:rsid w:val="00583A1D"/>
    <w:rsid w:val="00584393"/>
    <w:rsid w:val="005845ED"/>
    <w:rsid w:val="00584A70"/>
    <w:rsid w:val="00584BC6"/>
    <w:rsid w:val="00584C71"/>
    <w:rsid w:val="00586526"/>
    <w:rsid w:val="005868BC"/>
    <w:rsid w:val="00587341"/>
    <w:rsid w:val="00591EB0"/>
    <w:rsid w:val="00592DAD"/>
    <w:rsid w:val="005932C2"/>
    <w:rsid w:val="00593F01"/>
    <w:rsid w:val="00594973"/>
    <w:rsid w:val="00595310"/>
    <w:rsid w:val="00595F77"/>
    <w:rsid w:val="00596A2B"/>
    <w:rsid w:val="00596C0C"/>
    <w:rsid w:val="00596EEE"/>
    <w:rsid w:val="0059787B"/>
    <w:rsid w:val="00597AB5"/>
    <w:rsid w:val="005A0043"/>
    <w:rsid w:val="005A0C18"/>
    <w:rsid w:val="005A0D3B"/>
    <w:rsid w:val="005A1F19"/>
    <w:rsid w:val="005A2124"/>
    <w:rsid w:val="005A2377"/>
    <w:rsid w:val="005A2635"/>
    <w:rsid w:val="005A2971"/>
    <w:rsid w:val="005A2F4B"/>
    <w:rsid w:val="005A4707"/>
    <w:rsid w:val="005A4A62"/>
    <w:rsid w:val="005A5021"/>
    <w:rsid w:val="005B0811"/>
    <w:rsid w:val="005B1EA0"/>
    <w:rsid w:val="005B216F"/>
    <w:rsid w:val="005B274F"/>
    <w:rsid w:val="005B2E81"/>
    <w:rsid w:val="005B3A23"/>
    <w:rsid w:val="005B4F1F"/>
    <w:rsid w:val="005B5BAC"/>
    <w:rsid w:val="005B5CEC"/>
    <w:rsid w:val="005B703D"/>
    <w:rsid w:val="005B7AD1"/>
    <w:rsid w:val="005B7C74"/>
    <w:rsid w:val="005C007D"/>
    <w:rsid w:val="005C0C2B"/>
    <w:rsid w:val="005C1E23"/>
    <w:rsid w:val="005C26A3"/>
    <w:rsid w:val="005C40F3"/>
    <w:rsid w:val="005C47CC"/>
    <w:rsid w:val="005C4E25"/>
    <w:rsid w:val="005C5726"/>
    <w:rsid w:val="005C584E"/>
    <w:rsid w:val="005C609C"/>
    <w:rsid w:val="005C6579"/>
    <w:rsid w:val="005D0726"/>
    <w:rsid w:val="005D08F0"/>
    <w:rsid w:val="005D135D"/>
    <w:rsid w:val="005D209C"/>
    <w:rsid w:val="005D482C"/>
    <w:rsid w:val="005D4836"/>
    <w:rsid w:val="005D4979"/>
    <w:rsid w:val="005D552A"/>
    <w:rsid w:val="005D59B9"/>
    <w:rsid w:val="005D6566"/>
    <w:rsid w:val="005D67F7"/>
    <w:rsid w:val="005D713A"/>
    <w:rsid w:val="005E3AD8"/>
    <w:rsid w:val="005E475D"/>
    <w:rsid w:val="005E4C1D"/>
    <w:rsid w:val="005E4FBD"/>
    <w:rsid w:val="005E51BA"/>
    <w:rsid w:val="005E54DF"/>
    <w:rsid w:val="005E5F5E"/>
    <w:rsid w:val="005E6670"/>
    <w:rsid w:val="005E7E09"/>
    <w:rsid w:val="005F02B2"/>
    <w:rsid w:val="005F0EA1"/>
    <w:rsid w:val="005F189E"/>
    <w:rsid w:val="005F1A71"/>
    <w:rsid w:val="005F26FF"/>
    <w:rsid w:val="005F48E9"/>
    <w:rsid w:val="005F4A6B"/>
    <w:rsid w:val="005F4CEE"/>
    <w:rsid w:val="005F58E5"/>
    <w:rsid w:val="005F7FFC"/>
    <w:rsid w:val="006000B5"/>
    <w:rsid w:val="00601460"/>
    <w:rsid w:val="00601F13"/>
    <w:rsid w:val="0060474E"/>
    <w:rsid w:val="00604953"/>
    <w:rsid w:val="006058DD"/>
    <w:rsid w:val="00606167"/>
    <w:rsid w:val="00606471"/>
    <w:rsid w:val="00606C0E"/>
    <w:rsid w:val="00606D38"/>
    <w:rsid w:val="00606E22"/>
    <w:rsid w:val="00607A1D"/>
    <w:rsid w:val="00610ECF"/>
    <w:rsid w:val="006116FD"/>
    <w:rsid w:val="006129A7"/>
    <w:rsid w:val="00613CE6"/>
    <w:rsid w:val="00614E6F"/>
    <w:rsid w:val="006164AB"/>
    <w:rsid w:val="0061694C"/>
    <w:rsid w:val="006171BD"/>
    <w:rsid w:val="00621746"/>
    <w:rsid w:val="0062183D"/>
    <w:rsid w:val="00622211"/>
    <w:rsid w:val="00622C40"/>
    <w:rsid w:val="00627AAC"/>
    <w:rsid w:val="0063020F"/>
    <w:rsid w:val="0063041E"/>
    <w:rsid w:val="00630E60"/>
    <w:rsid w:val="00631F93"/>
    <w:rsid w:val="00633825"/>
    <w:rsid w:val="00635199"/>
    <w:rsid w:val="00635207"/>
    <w:rsid w:val="0063572D"/>
    <w:rsid w:val="0063792D"/>
    <w:rsid w:val="00637A48"/>
    <w:rsid w:val="00640E6F"/>
    <w:rsid w:val="006414BF"/>
    <w:rsid w:val="00641AAE"/>
    <w:rsid w:val="00642829"/>
    <w:rsid w:val="00643384"/>
    <w:rsid w:val="00643AB1"/>
    <w:rsid w:val="00644FBC"/>
    <w:rsid w:val="006471B3"/>
    <w:rsid w:val="00647656"/>
    <w:rsid w:val="00647847"/>
    <w:rsid w:val="00647AA3"/>
    <w:rsid w:val="00647E52"/>
    <w:rsid w:val="00650D67"/>
    <w:rsid w:val="00650DDD"/>
    <w:rsid w:val="0065311B"/>
    <w:rsid w:val="006538D7"/>
    <w:rsid w:val="006558D4"/>
    <w:rsid w:val="00657044"/>
    <w:rsid w:val="00657170"/>
    <w:rsid w:val="00657A93"/>
    <w:rsid w:val="00657C2B"/>
    <w:rsid w:val="00660893"/>
    <w:rsid w:val="00660F9A"/>
    <w:rsid w:val="00661279"/>
    <w:rsid w:val="00661A21"/>
    <w:rsid w:val="006621FF"/>
    <w:rsid w:val="00662BDA"/>
    <w:rsid w:val="00664699"/>
    <w:rsid w:val="006647DE"/>
    <w:rsid w:val="0066487D"/>
    <w:rsid w:val="00665942"/>
    <w:rsid w:val="00665C72"/>
    <w:rsid w:val="006665D5"/>
    <w:rsid w:val="00666ADE"/>
    <w:rsid w:val="00667556"/>
    <w:rsid w:val="00670A43"/>
    <w:rsid w:val="00670B14"/>
    <w:rsid w:val="00670CDD"/>
    <w:rsid w:val="00672EFF"/>
    <w:rsid w:val="0067456B"/>
    <w:rsid w:val="00675A12"/>
    <w:rsid w:val="00676725"/>
    <w:rsid w:val="006767C7"/>
    <w:rsid w:val="00676C23"/>
    <w:rsid w:val="00680DAE"/>
    <w:rsid w:val="00680DF9"/>
    <w:rsid w:val="006823FD"/>
    <w:rsid w:val="00682ADA"/>
    <w:rsid w:val="00683F7A"/>
    <w:rsid w:val="006856FD"/>
    <w:rsid w:val="00685DCC"/>
    <w:rsid w:val="0068618F"/>
    <w:rsid w:val="00690762"/>
    <w:rsid w:val="00691549"/>
    <w:rsid w:val="00692B01"/>
    <w:rsid w:val="00693AE6"/>
    <w:rsid w:val="00693BFA"/>
    <w:rsid w:val="006950AA"/>
    <w:rsid w:val="0069649F"/>
    <w:rsid w:val="006967AE"/>
    <w:rsid w:val="0069708D"/>
    <w:rsid w:val="006A05DF"/>
    <w:rsid w:val="006A11F5"/>
    <w:rsid w:val="006A2068"/>
    <w:rsid w:val="006A3E10"/>
    <w:rsid w:val="006A48FB"/>
    <w:rsid w:val="006A57EF"/>
    <w:rsid w:val="006A6867"/>
    <w:rsid w:val="006A6D99"/>
    <w:rsid w:val="006A7B4B"/>
    <w:rsid w:val="006A7D2D"/>
    <w:rsid w:val="006B00BA"/>
    <w:rsid w:val="006B0EA2"/>
    <w:rsid w:val="006B25B7"/>
    <w:rsid w:val="006B2DC8"/>
    <w:rsid w:val="006B36A7"/>
    <w:rsid w:val="006B37F8"/>
    <w:rsid w:val="006B3F78"/>
    <w:rsid w:val="006B4B3A"/>
    <w:rsid w:val="006B5011"/>
    <w:rsid w:val="006B50CB"/>
    <w:rsid w:val="006B7BA7"/>
    <w:rsid w:val="006B7D94"/>
    <w:rsid w:val="006C07D7"/>
    <w:rsid w:val="006C0BBA"/>
    <w:rsid w:val="006C252B"/>
    <w:rsid w:val="006C3416"/>
    <w:rsid w:val="006C474F"/>
    <w:rsid w:val="006C5986"/>
    <w:rsid w:val="006C6F2D"/>
    <w:rsid w:val="006D18DB"/>
    <w:rsid w:val="006D2331"/>
    <w:rsid w:val="006D2A03"/>
    <w:rsid w:val="006D4C63"/>
    <w:rsid w:val="006D53C3"/>
    <w:rsid w:val="006D678D"/>
    <w:rsid w:val="006D7E22"/>
    <w:rsid w:val="006E08EB"/>
    <w:rsid w:val="006E20C4"/>
    <w:rsid w:val="006E374C"/>
    <w:rsid w:val="006E416A"/>
    <w:rsid w:val="006E4841"/>
    <w:rsid w:val="006E584C"/>
    <w:rsid w:val="006E6165"/>
    <w:rsid w:val="006E6191"/>
    <w:rsid w:val="006E65B6"/>
    <w:rsid w:val="006E7238"/>
    <w:rsid w:val="006E7289"/>
    <w:rsid w:val="006E7882"/>
    <w:rsid w:val="006F0387"/>
    <w:rsid w:val="006F294E"/>
    <w:rsid w:val="006F2F65"/>
    <w:rsid w:val="006F35E8"/>
    <w:rsid w:val="006F64E6"/>
    <w:rsid w:val="006F772F"/>
    <w:rsid w:val="00701909"/>
    <w:rsid w:val="007027D2"/>
    <w:rsid w:val="00703132"/>
    <w:rsid w:val="00703910"/>
    <w:rsid w:val="00705243"/>
    <w:rsid w:val="007074CF"/>
    <w:rsid w:val="00710782"/>
    <w:rsid w:val="00710D3E"/>
    <w:rsid w:val="00711B24"/>
    <w:rsid w:val="007122D6"/>
    <w:rsid w:val="00714AD7"/>
    <w:rsid w:val="00715F17"/>
    <w:rsid w:val="0071684C"/>
    <w:rsid w:val="00716D0D"/>
    <w:rsid w:val="00717156"/>
    <w:rsid w:val="007178B1"/>
    <w:rsid w:val="00717B4C"/>
    <w:rsid w:val="0072113A"/>
    <w:rsid w:val="007213F1"/>
    <w:rsid w:val="00721A34"/>
    <w:rsid w:val="00722DD3"/>
    <w:rsid w:val="007238C0"/>
    <w:rsid w:val="00725E90"/>
    <w:rsid w:val="007267E9"/>
    <w:rsid w:val="00733016"/>
    <w:rsid w:val="0073476C"/>
    <w:rsid w:val="007352F2"/>
    <w:rsid w:val="00741606"/>
    <w:rsid w:val="00741687"/>
    <w:rsid w:val="007426E9"/>
    <w:rsid w:val="0074305D"/>
    <w:rsid w:val="007442B9"/>
    <w:rsid w:val="00744F27"/>
    <w:rsid w:val="00747C74"/>
    <w:rsid w:val="0075106D"/>
    <w:rsid w:val="0075324A"/>
    <w:rsid w:val="0075347A"/>
    <w:rsid w:val="007541BB"/>
    <w:rsid w:val="00755AC8"/>
    <w:rsid w:val="00755BF9"/>
    <w:rsid w:val="007563BE"/>
    <w:rsid w:val="00757479"/>
    <w:rsid w:val="00757CC4"/>
    <w:rsid w:val="007620CF"/>
    <w:rsid w:val="007622B6"/>
    <w:rsid w:val="0076242F"/>
    <w:rsid w:val="00762D81"/>
    <w:rsid w:val="007639D8"/>
    <w:rsid w:val="00764357"/>
    <w:rsid w:val="00764ABF"/>
    <w:rsid w:val="00765FA6"/>
    <w:rsid w:val="007662EC"/>
    <w:rsid w:val="007663B5"/>
    <w:rsid w:val="007707E8"/>
    <w:rsid w:val="007711A2"/>
    <w:rsid w:val="00772B08"/>
    <w:rsid w:val="00773A18"/>
    <w:rsid w:val="007742FD"/>
    <w:rsid w:val="0077462C"/>
    <w:rsid w:val="00774C0B"/>
    <w:rsid w:val="00775373"/>
    <w:rsid w:val="0077648D"/>
    <w:rsid w:val="00776BC1"/>
    <w:rsid w:val="00776DF6"/>
    <w:rsid w:val="007772EC"/>
    <w:rsid w:val="00781215"/>
    <w:rsid w:val="0078232E"/>
    <w:rsid w:val="0078332C"/>
    <w:rsid w:val="00784D97"/>
    <w:rsid w:val="007860F0"/>
    <w:rsid w:val="00786620"/>
    <w:rsid w:val="00786E41"/>
    <w:rsid w:val="00787327"/>
    <w:rsid w:val="007874CA"/>
    <w:rsid w:val="00787C39"/>
    <w:rsid w:val="007916AE"/>
    <w:rsid w:val="00791BB0"/>
    <w:rsid w:val="00791FB4"/>
    <w:rsid w:val="00792D75"/>
    <w:rsid w:val="00793489"/>
    <w:rsid w:val="007936A3"/>
    <w:rsid w:val="00793EF1"/>
    <w:rsid w:val="007947A6"/>
    <w:rsid w:val="00794BA9"/>
    <w:rsid w:val="007950BE"/>
    <w:rsid w:val="007953D8"/>
    <w:rsid w:val="007958FA"/>
    <w:rsid w:val="00795F8D"/>
    <w:rsid w:val="00796FB0"/>
    <w:rsid w:val="007A1511"/>
    <w:rsid w:val="007A294D"/>
    <w:rsid w:val="007A304D"/>
    <w:rsid w:val="007A309A"/>
    <w:rsid w:val="007A30EA"/>
    <w:rsid w:val="007A3113"/>
    <w:rsid w:val="007A3CAF"/>
    <w:rsid w:val="007A4829"/>
    <w:rsid w:val="007A4E16"/>
    <w:rsid w:val="007A4FF3"/>
    <w:rsid w:val="007A6A0D"/>
    <w:rsid w:val="007B166B"/>
    <w:rsid w:val="007B1DF9"/>
    <w:rsid w:val="007B208A"/>
    <w:rsid w:val="007B293E"/>
    <w:rsid w:val="007B5D91"/>
    <w:rsid w:val="007B7A90"/>
    <w:rsid w:val="007B7CF0"/>
    <w:rsid w:val="007C070A"/>
    <w:rsid w:val="007C0D02"/>
    <w:rsid w:val="007C1504"/>
    <w:rsid w:val="007C1EBA"/>
    <w:rsid w:val="007C4FEC"/>
    <w:rsid w:val="007C5B65"/>
    <w:rsid w:val="007C691E"/>
    <w:rsid w:val="007D169B"/>
    <w:rsid w:val="007D1DA3"/>
    <w:rsid w:val="007D2381"/>
    <w:rsid w:val="007D2CBA"/>
    <w:rsid w:val="007D3D69"/>
    <w:rsid w:val="007D48A0"/>
    <w:rsid w:val="007D4D0C"/>
    <w:rsid w:val="007D4D81"/>
    <w:rsid w:val="007D4E7C"/>
    <w:rsid w:val="007D55E6"/>
    <w:rsid w:val="007D68F1"/>
    <w:rsid w:val="007D7B25"/>
    <w:rsid w:val="007E064A"/>
    <w:rsid w:val="007E173A"/>
    <w:rsid w:val="007E1944"/>
    <w:rsid w:val="007E2023"/>
    <w:rsid w:val="007E3122"/>
    <w:rsid w:val="007E3E7D"/>
    <w:rsid w:val="007E4B85"/>
    <w:rsid w:val="007E5149"/>
    <w:rsid w:val="007E53B3"/>
    <w:rsid w:val="007E647F"/>
    <w:rsid w:val="007E6B84"/>
    <w:rsid w:val="007E6CA8"/>
    <w:rsid w:val="007F09B1"/>
    <w:rsid w:val="007F11AC"/>
    <w:rsid w:val="007F1FFF"/>
    <w:rsid w:val="007F206A"/>
    <w:rsid w:val="007F2AC2"/>
    <w:rsid w:val="007F2E8D"/>
    <w:rsid w:val="007F34FA"/>
    <w:rsid w:val="007F4514"/>
    <w:rsid w:val="007F623C"/>
    <w:rsid w:val="007F6870"/>
    <w:rsid w:val="007F77AA"/>
    <w:rsid w:val="007F7DDE"/>
    <w:rsid w:val="00800C84"/>
    <w:rsid w:val="00801AA8"/>
    <w:rsid w:val="008027D3"/>
    <w:rsid w:val="00802CE6"/>
    <w:rsid w:val="008031CD"/>
    <w:rsid w:val="00804082"/>
    <w:rsid w:val="00804B7F"/>
    <w:rsid w:val="0080597F"/>
    <w:rsid w:val="008068C3"/>
    <w:rsid w:val="008076BD"/>
    <w:rsid w:val="00807CF1"/>
    <w:rsid w:val="00810000"/>
    <w:rsid w:val="00810260"/>
    <w:rsid w:val="00810FF2"/>
    <w:rsid w:val="00811108"/>
    <w:rsid w:val="00811615"/>
    <w:rsid w:val="00813112"/>
    <w:rsid w:val="00813B95"/>
    <w:rsid w:val="00814FAC"/>
    <w:rsid w:val="00815450"/>
    <w:rsid w:val="00816606"/>
    <w:rsid w:val="008167BE"/>
    <w:rsid w:val="0081690C"/>
    <w:rsid w:val="0081719F"/>
    <w:rsid w:val="0081728E"/>
    <w:rsid w:val="008178A1"/>
    <w:rsid w:val="008178C0"/>
    <w:rsid w:val="00817DCE"/>
    <w:rsid w:val="00817E7D"/>
    <w:rsid w:val="008203A2"/>
    <w:rsid w:val="00820A4E"/>
    <w:rsid w:val="008221B4"/>
    <w:rsid w:val="008243C5"/>
    <w:rsid w:val="00825114"/>
    <w:rsid w:val="00825656"/>
    <w:rsid w:val="0082638F"/>
    <w:rsid w:val="00826530"/>
    <w:rsid w:val="008316FA"/>
    <w:rsid w:val="008320D7"/>
    <w:rsid w:val="00832714"/>
    <w:rsid w:val="00832D57"/>
    <w:rsid w:val="00832F13"/>
    <w:rsid w:val="00833800"/>
    <w:rsid w:val="00833A43"/>
    <w:rsid w:val="00834655"/>
    <w:rsid w:val="00834901"/>
    <w:rsid w:val="00834BF7"/>
    <w:rsid w:val="00835051"/>
    <w:rsid w:val="0083543D"/>
    <w:rsid w:val="0083636F"/>
    <w:rsid w:val="00840553"/>
    <w:rsid w:val="00840D0B"/>
    <w:rsid w:val="00840D79"/>
    <w:rsid w:val="00842DB1"/>
    <w:rsid w:val="00843601"/>
    <w:rsid w:val="00843BB7"/>
    <w:rsid w:val="008448E1"/>
    <w:rsid w:val="00845DFD"/>
    <w:rsid w:val="00847E42"/>
    <w:rsid w:val="008501C8"/>
    <w:rsid w:val="00850D55"/>
    <w:rsid w:val="00851B15"/>
    <w:rsid w:val="008522F2"/>
    <w:rsid w:val="00854EF6"/>
    <w:rsid w:val="008622B0"/>
    <w:rsid w:val="008632C6"/>
    <w:rsid w:val="008639FC"/>
    <w:rsid w:val="008646BE"/>
    <w:rsid w:val="00864D94"/>
    <w:rsid w:val="0086557A"/>
    <w:rsid w:val="00866787"/>
    <w:rsid w:val="00866A23"/>
    <w:rsid w:val="008673D1"/>
    <w:rsid w:val="00867469"/>
    <w:rsid w:val="00870312"/>
    <w:rsid w:val="0087250E"/>
    <w:rsid w:val="00872AE3"/>
    <w:rsid w:val="008734F8"/>
    <w:rsid w:val="00874193"/>
    <w:rsid w:val="008758A3"/>
    <w:rsid w:val="00876248"/>
    <w:rsid w:val="00876A54"/>
    <w:rsid w:val="00877864"/>
    <w:rsid w:val="008808A3"/>
    <w:rsid w:val="00880ADD"/>
    <w:rsid w:val="008814C6"/>
    <w:rsid w:val="008815CC"/>
    <w:rsid w:val="00882402"/>
    <w:rsid w:val="008825BA"/>
    <w:rsid w:val="008831A8"/>
    <w:rsid w:val="00884DAC"/>
    <w:rsid w:val="00886A8B"/>
    <w:rsid w:val="008872BF"/>
    <w:rsid w:val="0088745B"/>
    <w:rsid w:val="008900F6"/>
    <w:rsid w:val="008903CC"/>
    <w:rsid w:val="008910C3"/>
    <w:rsid w:val="0089152A"/>
    <w:rsid w:val="008918B2"/>
    <w:rsid w:val="00891B3F"/>
    <w:rsid w:val="00891E99"/>
    <w:rsid w:val="00891F9E"/>
    <w:rsid w:val="00892332"/>
    <w:rsid w:val="0089265C"/>
    <w:rsid w:val="008937CF"/>
    <w:rsid w:val="00897272"/>
    <w:rsid w:val="008A022D"/>
    <w:rsid w:val="008A0BF5"/>
    <w:rsid w:val="008A4CB9"/>
    <w:rsid w:val="008A5059"/>
    <w:rsid w:val="008A5690"/>
    <w:rsid w:val="008A6E3F"/>
    <w:rsid w:val="008A7D87"/>
    <w:rsid w:val="008B08F6"/>
    <w:rsid w:val="008B0944"/>
    <w:rsid w:val="008B2C4D"/>
    <w:rsid w:val="008B4789"/>
    <w:rsid w:val="008B4B8E"/>
    <w:rsid w:val="008B7D6E"/>
    <w:rsid w:val="008C0347"/>
    <w:rsid w:val="008C0DA6"/>
    <w:rsid w:val="008C0F00"/>
    <w:rsid w:val="008C13FF"/>
    <w:rsid w:val="008C1973"/>
    <w:rsid w:val="008C2E8C"/>
    <w:rsid w:val="008C4344"/>
    <w:rsid w:val="008C47A2"/>
    <w:rsid w:val="008C5F8D"/>
    <w:rsid w:val="008C68D7"/>
    <w:rsid w:val="008C70E9"/>
    <w:rsid w:val="008C7366"/>
    <w:rsid w:val="008C7F94"/>
    <w:rsid w:val="008D07C9"/>
    <w:rsid w:val="008D087F"/>
    <w:rsid w:val="008D0AE0"/>
    <w:rsid w:val="008D1545"/>
    <w:rsid w:val="008D1F5F"/>
    <w:rsid w:val="008D276B"/>
    <w:rsid w:val="008D31FB"/>
    <w:rsid w:val="008D389D"/>
    <w:rsid w:val="008D4D35"/>
    <w:rsid w:val="008D6D36"/>
    <w:rsid w:val="008D762F"/>
    <w:rsid w:val="008D78DE"/>
    <w:rsid w:val="008D7967"/>
    <w:rsid w:val="008D7A75"/>
    <w:rsid w:val="008E3F33"/>
    <w:rsid w:val="008E4863"/>
    <w:rsid w:val="008E5BFB"/>
    <w:rsid w:val="008F0E1B"/>
    <w:rsid w:val="008F1BF6"/>
    <w:rsid w:val="008F1F9B"/>
    <w:rsid w:val="008F293E"/>
    <w:rsid w:val="008F29B6"/>
    <w:rsid w:val="008F2B21"/>
    <w:rsid w:val="008F3967"/>
    <w:rsid w:val="008F47E9"/>
    <w:rsid w:val="008F615D"/>
    <w:rsid w:val="008F692B"/>
    <w:rsid w:val="009000B5"/>
    <w:rsid w:val="00900120"/>
    <w:rsid w:val="009002D5"/>
    <w:rsid w:val="0090083F"/>
    <w:rsid w:val="00901F8A"/>
    <w:rsid w:val="00902808"/>
    <w:rsid w:val="00903323"/>
    <w:rsid w:val="00904554"/>
    <w:rsid w:val="0090468B"/>
    <w:rsid w:val="00904D37"/>
    <w:rsid w:val="00905032"/>
    <w:rsid w:val="0090577E"/>
    <w:rsid w:val="00905880"/>
    <w:rsid w:val="00905D4E"/>
    <w:rsid w:val="00906159"/>
    <w:rsid w:val="00907602"/>
    <w:rsid w:val="00907A8F"/>
    <w:rsid w:val="00912864"/>
    <w:rsid w:val="00912D3E"/>
    <w:rsid w:val="009135B2"/>
    <w:rsid w:val="0091517B"/>
    <w:rsid w:val="00916428"/>
    <w:rsid w:val="00916F7C"/>
    <w:rsid w:val="00917BEC"/>
    <w:rsid w:val="009202AD"/>
    <w:rsid w:val="009218ED"/>
    <w:rsid w:val="00922040"/>
    <w:rsid w:val="00922491"/>
    <w:rsid w:val="00922B43"/>
    <w:rsid w:val="009236C6"/>
    <w:rsid w:val="009243E0"/>
    <w:rsid w:val="00924488"/>
    <w:rsid w:val="0092526B"/>
    <w:rsid w:val="009252DB"/>
    <w:rsid w:val="00925315"/>
    <w:rsid w:val="0092540E"/>
    <w:rsid w:val="009256F7"/>
    <w:rsid w:val="00926FE9"/>
    <w:rsid w:val="00927B6D"/>
    <w:rsid w:val="00930211"/>
    <w:rsid w:val="0093096F"/>
    <w:rsid w:val="00931B30"/>
    <w:rsid w:val="00932499"/>
    <w:rsid w:val="00934241"/>
    <w:rsid w:val="00935B91"/>
    <w:rsid w:val="00936F92"/>
    <w:rsid w:val="0094005B"/>
    <w:rsid w:val="00941D16"/>
    <w:rsid w:val="00941FA9"/>
    <w:rsid w:val="009420FD"/>
    <w:rsid w:val="00942289"/>
    <w:rsid w:val="0094317D"/>
    <w:rsid w:val="009435EB"/>
    <w:rsid w:val="0094548B"/>
    <w:rsid w:val="00945587"/>
    <w:rsid w:val="00945BE3"/>
    <w:rsid w:val="00947E57"/>
    <w:rsid w:val="00950CE0"/>
    <w:rsid w:val="009515E9"/>
    <w:rsid w:val="00952EAA"/>
    <w:rsid w:val="009538F8"/>
    <w:rsid w:val="00953E9B"/>
    <w:rsid w:val="00953EA4"/>
    <w:rsid w:val="0095558B"/>
    <w:rsid w:val="00961A05"/>
    <w:rsid w:val="00962DA1"/>
    <w:rsid w:val="00962F12"/>
    <w:rsid w:val="00963100"/>
    <w:rsid w:val="009644A6"/>
    <w:rsid w:val="009649D6"/>
    <w:rsid w:val="00964A53"/>
    <w:rsid w:val="00965B70"/>
    <w:rsid w:val="00965BE3"/>
    <w:rsid w:val="00965FFE"/>
    <w:rsid w:val="00967239"/>
    <w:rsid w:val="0096735D"/>
    <w:rsid w:val="00970EAA"/>
    <w:rsid w:val="00971010"/>
    <w:rsid w:val="00972E00"/>
    <w:rsid w:val="0097334C"/>
    <w:rsid w:val="00974C1F"/>
    <w:rsid w:val="00976AD4"/>
    <w:rsid w:val="00980BA0"/>
    <w:rsid w:val="00981237"/>
    <w:rsid w:val="00981DA1"/>
    <w:rsid w:val="00982F81"/>
    <w:rsid w:val="009834BA"/>
    <w:rsid w:val="00986CE4"/>
    <w:rsid w:val="009873EB"/>
    <w:rsid w:val="009876F1"/>
    <w:rsid w:val="00991C89"/>
    <w:rsid w:val="00992088"/>
    <w:rsid w:val="0099504A"/>
    <w:rsid w:val="00995438"/>
    <w:rsid w:val="00996542"/>
    <w:rsid w:val="00996D8B"/>
    <w:rsid w:val="009972D8"/>
    <w:rsid w:val="0099771B"/>
    <w:rsid w:val="009A05D4"/>
    <w:rsid w:val="009A0A49"/>
    <w:rsid w:val="009A138D"/>
    <w:rsid w:val="009A2EB7"/>
    <w:rsid w:val="009A4141"/>
    <w:rsid w:val="009A4B82"/>
    <w:rsid w:val="009A4BE2"/>
    <w:rsid w:val="009A52E3"/>
    <w:rsid w:val="009A7C4A"/>
    <w:rsid w:val="009B037A"/>
    <w:rsid w:val="009B0445"/>
    <w:rsid w:val="009B42B6"/>
    <w:rsid w:val="009B47BB"/>
    <w:rsid w:val="009B5692"/>
    <w:rsid w:val="009B595B"/>
    <w:rsid w:val="009B63DF"/>
    <w:rsid w:val="009B678C"/>
    <w:rsid w:val="009B6FE6"/>
    <w:rsid w:val="009B7408"/>
    <w:rsid w:val="009C1403"/>
    <w:rsid w:val="009C178E"/>
    <w:rsid w:val="009C1F4B"/>
    <w:rsid w:val="009C20BE"/>
    <w:rsid w:val="009C2832"/>
    <w:rsid w:val="009C2EEB"/>
    <w:rsid w:val="009C2F1E"/>
    <w:rsid w:val="009C5C36"/>
    <w:rsid w:val="009C653E"/>
    <w:rsid w:val="009C6C05"/>
    <w:rsid w:val="009D1C12"/>
    <w:rsid w:val="009D263A"/>
    <w:rsid w:val="009D4F56"/>
    <w:rsid w:val="009D5298"/>
    <w:rsid w:val="009D5480"/>
    <w:rsid w:val="009D6106"/>
    <w:rsid w:val="009D70F1"/>
    <w:rsid w:val="009E004F"/>
    <w:rsid w:val="009E1A2A"/>
    <w:rsid w:val="009E1F94"/>
    <w:rsid w:val="009E2940"/>
    <w:rsid w:val="009E3897"/>
    <w:rsid w:val="009E39D5"/>
    <w:rsid w:val="009E3B92"/>
    <w:rsid w:val="009E5B1E"/>
    <w:rsid w:val="009E6694"/>
    <w:rsid w:val="009F04A7"/>
    <w:rsid w:val="009F1A58"/>
    <w:rsid w:val="009F1F77"/>
    <w:rsid w:val="009F3221"/>
    <w:rsid w:val="009F3AFE"/>
    <w:rsid w:val="009F4BB5"/>
    <w:rsid w:val="009F5F13"/>
    <w:rsid w:val="009F6034"/>
    <w:rsid w:val="009F694E"/>
    <w:rsid w:val="009F729F"/>
    <w:rsid w:val="00A00448"/>
    <w:rsid w:val="00A006DF"/>
    <w:rsid w:val="00A00A01"/>
    <w:rsid w:val="00A01922"/>
    <w:rsid w:val="00A02C13"/>
    <w:rsid w:val="00A02DB0"/>
    <w:rsid w:val="00A0435D"/>
    <w:rsid w:val="00A056AE"/>
    <w:rsid w:val="00A0654F"/>
    <w:rsid w:val="00A0665C"/>
    <w:rsid w:val="00A07B15"/>
    <w:rsid w:val="00A122A9"/>
    <w:rsid w:val="00A123D6"/>
    <w:rsid w:val="00A133C4"/>
    <w:rsid w:val="00A15280"/>
    <w:rsid w:val="00A15477"/>
    <w:rsid w:val="00A15884"/>
    <w:rsid w:val="00A16728"/>
    <w:rsid w:val="00A16E08"/>
    <w:rsid w:val="00A20491"/>
    <w:rsid w:val="00A207DF"/>
    <w:rsid w:val="00A209BE"/>
    <w:rsid w:val="00A211F6"/>
    <w:rsid w:val="00A216F8"/>
    <w:rsid w:val="00A21D10"/>
    <w:rsid w:val="00A2309C"/>
    <w:rsid w:val="00A233DC"/>
    <w:rsid w:val="00A234FC"/>
    <w:rsid w:val="00A239D9"/>
    <w:rsid w:val="00A23B53"/>
    <w:rsid w:val="00A23D9C"/>
    <w:rsid w:val="00A24896"/>
    <w:rsid w:val="00A24DEA"/>
    <w:rsid w:val="00A269E4"/>
    <w:rsid w:val="00A26B1C"/>
    <w:rsid w:val="00A31361"/>
    <w:rsid w:val="00A31636"/>
    <w:rsid w:val="00A3504F"/>
    <w:rsid w:val="00A3702E"/>
    <w:rsid w:val="00A410D1"/>
    <w:rsid w:val="00A41726"/>
    <w:rsid w:val="00A419B7"/>
    <w:rsid w:val="00A426BB"/>
    <w:rsid w:val="00A4293C"/>
    <w:rsid w:val="00A43098"/>
    <w:rsid w:val="00A43DAA"/>
    <w:rsid w:val="00A4709A"/>
    <w:rsid w:val="00A47B53"/>
    <w:rsid w:val="00A50649"/>
    <w:rsid w:val="00A50A2D"/>
    <w:rsid w:val="00A51728"/>
    <w:rsid w:val="00A517E2"/>
    <w:rsid w:val="00A51BB0"/>
    <w:rsid w:val="00A51DB7"/>
    <w:rsid w:val="00A51EC5"/>
    <w:rsid w:val="00A528C0"/>
    <w:rsid w:val="00A52E33"/>
    <w:rsid w:val="00A5453B"/>
    <w:rsid w:val="00A557D7"/>
    <w:rsid w:val="00A56CF9"/>
    <w:rsid w:val="00A57DD6"/>
    <w:rsid w:val="00A600AB"/>
    <w:rsid w:val="00A638BA"/>
    <w:rsid w:val="00A659CB"/>
    <w:rsid w:val="00A66753"/>
    <w:rsid w:val="00A6688E"/>
    <w:rsid w:val="00A66DE8"/>
    <w:rsid w:val="00A67C1B"/>
    <w:rsid w:val="00A70F01"/>
    <w:rsid w:val="00A7264E"/>
    <w:rsid w:val="00A73D46"/>
    <w:rsid w:val="00A73EC5"/>
    <w:rsid w:val="00A742E6"/>
    <w:rsid w:val="00A7524D"/>
    <w:rsid w:val="00A7637D"/>
    <w:rsid w:val="00A7770C"/>
    <w:rsid w:val="00A80638"/>
    <w:rsid w:val="00A80B72"/>
    <w:rsid w:val="00A80EC4"/>
    <w:rsid w:val="00A8170C"/>
    <w:rsid w:val="00A82455"/>
    <w:rsid w:val="00A83BAD"/>
    <w:rsid w:val="00A84979"/>
    <w:rsid w:val="00A86973"/>
    <w:rsid w:val="00A91169"/>
    <w:rsid w:val="00A92B57"/>
    <w:rsid w:val="00A92E19"/>
    <w:rsid w:val="00A93CC4"/>
    <w:rsid w:val="00A940C6"/>
    <w:rsid w:val="00A94726"/>
    <w:rsid w:val="00A95FC9"/>
    <w:rsid w:val="00AA1172"/>
    <w:rsid w:val="00AA1A37"/>
    <w:rsid w:val="00AA1C2E"/>
    <w:rsid w:val="00AA3E5E"/>
    <w:rsid w:val="00AA4DC6"/>
    <w:rsid w:val="00AA5838"/>
    <w:rsid w:val="00AA58DE"/>
    <w:rsid w:val="00AA5DE4"/>
    <w:rsid w:val="00AB1479"/>
    <w:rsid w:val="00AB1C93"/>
    <w:rsid w:val="00AB260F"/>
    <w:rsid w:val="00AB50E7"/>
    <w:rsid w:val="00AB5C44"/>
    <w:rsid w:val="00AB5FBB"/>
    <w:rsid w:val="00AB5FE3"/>
    <w:rsid w:val="00AB6557"/>
    <w:rsid w:val="00AB71A5"/>
    <w:rsid w:val="00AC07E9"/>
    <w:rsid w:val="00AC11AF"/>
    <w:rsid w:val="00AC18E6"/>
    <w:rsid w:val="00AC26F8"/>
    <w:rsid w:val="00AC27DB"/>
    <w:rsid w:val="00AC351E"/>
    <w:rsid w:val="00AC37D2"/>
    <w:rsid w:val="00AC4E8B"/>
    <w:rsid w:val="00AC53D5"/>
    <w:rsid w:val="00AC540E"/>
    <w:rsid w:val="00AC793A"/>
    <w:rsid w:val="00AC7A28"/>
    <w:rsid w:val="00AD1502"/>
    <w:rsid w:val="00AD1E1D"/>
    <w:rsid w:val="00AD2423"/>
    <w:rsid w:val="00AD3984"/>
    <w:rsid w:val="00AD62D0"/>
    <w:rsid w:val="00AD68E7"/>
    <w:rsid w:val="00AD6A9D"/>
    <w:rsid w:val="00AE0824"/>
    <w:rsid w:val="00AE0AB6"/>
    <w:rsid w:val="00AE1521"/>
    <w:rsid w:val="00AE1CB2"/>
    <w:rsid w:val="00AE2401"/>
    <w:rsid w:val="00AE24E4"/>
    <w:rsid w:val="00AE32A2"/>
    <w:rsid w:val="00AE32DF"/>
    <w:rsid w:val="00AE3ECA"/>
    <w:rsid w:val="00AE4611"/>
    <w:rsid w:val="00AE5852"/>
    <w:rsid w:val="00AE598C"/>
    <w:rsid w:val="00AE639C"/>
    <w:rsid w:val="00AE64BE"/>
    <w:rsid w:val="00AE7003"/>
    <w:rsid w:val="00AE780B"/>
    <w:rsid w:val="00AE7A14"/>
    <w:rsid w:val="00AE7C8A"/>
    <w:rsid w:val="00AE7D14"/>
    <w:rsid w:val="00AF044F"/>
    <w:rsid w:val="00AF08D5"/>
    <w:rsid w:val="00AF133D"/>
    <w:rsid w:val="00AF1A27"/>
    <w:rsid w:val="00AF2354"/>
    <w:rsid w:val="00AF2D92"/>
    <w:rsid w:val="00AF35FF"/>
    <w:rsid w:val="00AF3ACB"/>
    <w:rsid w:val="00AF41AB"/>
    <w:rsid w:val="00AF4E81"/>
    <w:rsid w:val="00AF5AE2"/>
    <w:rsid w:val="00AF5DCF"/>
    <w:rsid w:val="00AF5F69"/>
    <w:rsid w:val="00AF62C4"/>
    <w:rsid w:val="00AF7A89"/>
    <w:rsid w:val="00B00265"/>
    <w:rsid w:val="00B01231"/>
    <w:rsid w:val="00B01640"/>
    <w:rsid w:val="00B0173B"/>
    <w:rsid w:val="00B02035"/>
    <w:rsid w:val="00B026AB"/>
    <w:rsid w:val="00B0288F"/>
    <w:rsid w:val="00B032E4"/>
    <w:rsid w:val="00B03343"/>
    <w:rsid w:val="00B03A48"/>
    <w:rsid w:val="00B04F94"/>
    <w:rsid w:val="00B0557E"/>
    <w:rsid w:val="00B076A3"/>
    <w:rsid w:val="00B103D7"/>
    <w:rsid w:val="00B103EA"/>
    <w:rsid w:val="00B10814"/>
    <w:rsid w:val="00B11048"/>
    <w:rsid w:val="00B11544"/>
    <w:rsid w:val="00B1408A"/>
    <w:rsid w:val="00B1526C"/>
    <w:rsid w:val="00B155F3"/>
    <w:rsid w:val="00B1580B"/>
    <w:rsid w:val="00B1661F"/>
    <w:rsid w:val="00B16A6A"/>
    <w:rsid w:val="00B16DC8"/>
    <w:rsid w:val="00B17211"/>
    <w:rsid w:val="00B2064C"/>
    <w:rsid w:val="00B20B98"/>
    <w:rsid w:val="00B22C0D"/>
    <w:rsid w:val="00B2364C"/>
    <w:rsid w:val="00B248D1"/>
    <w:rsid w:val="00B25446"/>
    <w:rsid w:val="00B26869"/>
    <w:rsid w:val="00B26D59"/>
    <w:rsid w:val="00B32C04"/>
    <w:rsid w:val="00B34187"/>
    <w:rsid w:val="00B34B11"/>
    <w:rsid w:val="00B35220"/>
    <w:rsid w:val="00B356CA"/>
    <w:rsid w:val="00B3655A"/>
    <w:rsid w:val="00B36B13"/>
    <w:rsid w:val="00B3733E"/>
    <w:rsid w:val="00B3770C"/>
    <w:rsid w:val="00B408EE"/>
    <w:rsid w:val="00B42B79"/>
    <w:rsid w:val="00B43125"/>
    <w:rsid w:val="00B43E79"/>
    <w:rsid w:val="00B4614D"/>
    <w:rsid w:val="00B47D84"/>
    <w:rsid w:val="00B5041D"/>
    <w:rsid w:val="00B50553"/>
    <w:rsid w:val="00B5296E"/>
    <w:rsid w:val="00B530E9"/>
    <w:rsid w:val="00B5479C"/>
    <w:rsid w:val="00B54F3C"/>
    <w:rsid w:val="00B5507F"/>
    <w:rsid w:val="00B56F8D"/>
    <w:rsid w:val="00B576BF"/>
    <w:rsid w:val="00B579FE"/>
    <w:rsid w:val="00B57B31"/>
    <w:rsid w:val="00B57EDD"/>
    <w:rsid w:val="00B61835"/>
    <w:rsid w:val="00B62C78"/>
    <w:rsid w:val="00B643C0"/>
    <w:rsid w:val="00B6631F"/>
    <w:rsid w:val="00B66BA1"/>
    <w:rsid w:val="00B70142"/>
    <w:rsid w:val="00B709C1"/>
    <w:rsid w:val="00B722CC"/>
    <w:rsid w:val="00B72E21"/>
    <w:rsid w:val="00B7492E"/>
    <w:rsid w:val="00B74FA8"/>
    <w:rsid w:val="00B765A0"/>
    <w:rsid w:val="00B76B13"/>
    <w:rsid w:val="00B77349"/>
    <w:rsid w:val="00B77356"/>
    <w:rsid w:val="00B778A3"/>
    <w:rsid w:val="00B80D54"/>
    <w:rsid w:val="00B83317"/>
    <w:rsid w:val="00B85620"/>
    <w:rsid w:val="00B8732A"/>
    <w:rsid w:val="00B900D6"/>
    <w:rsid w:val="00B908AC"/>
    <w:rsid w:val="00B91491"/>
    <w:rsid w:val="00B91F1B"/>
    <w:rsid w:val="00B92CC3"/>
    <w:rsid w:val="00B930F5"/>
    <w:rsid w:val="00B944ED"/>
    <w:rsid w:val="00B95D66"/>
    <w:rsid w:val="00B9611B"/>
    <w:rsid w:val="00B96475"/>
    <w:rsid w:val="00BA1943"/>
    <w:rsid w:val="00BA1E92"/>
    <w:rsid w:val="00BA2927"/>
    <w:rsid w:val="00BA3A03"/>
    <w:rsid w:val="00BA429D"/>
    <w:rsid w:val="00BA58FD"/>
    <w:rsid w:val="00BA7507"/>
    <w:rsid w:val="00BB02B6"/>
    <w:rsid w:val="00BB0A66"/>
    <w:rsid w:val="00BB3EAE"/>
    <w:rsid w:val="00BB4347"/>
    <w:rsid w:val="00BB496C"/>
    <w:rsid w:val="00BB54B3"/>
    <w:rsid w:val="00BB5A68"/>
    <w:rsid w:val="00BB5FFC"/>
    <w:rsid w:val="00BB6126"/>
    <w:rsid w:val="00BB627E"/>
    <w:rsid w:val="00BB65D9"/>
    <w:rsid w:val="00BB79D4"/>
    <w:rsid w:val="00BC0F09"/>
    <w:rsid w:val="00BC1601"/>
    <w:rsid w:val="00BC1685"/>
    <w:rsid w:val="00BC19F8"/>
    <w:rsid w:val="00BC457D"/>
    <w:rsid w:val="00BC52B9"/>
    <w:rsid w:val="00BC565C"/>
    <w:rsid w:val="00BC5A1E"/>
    <w:rsid w:val="00BC5E5F"/>
    <w:rsid w:val="00BD0A89"/>
    <w:rsid w:val="00BD1951"/>
    <w:rsid w:val="00BD1CD4"/>
    <w:rsid w:val="00BD46BE"/>
    <w:rsid w:val="00BD4BE7"/>
    <w:rsid w:val="00BD5382"/>
    <w:rsid w:val="00BD5DFA"/>
    <w:rsid w:val="00BD663C"/>
    <w:rsid w:val="00BD6975"/>
    <w:rsid w:val="00BD7371"/>
    <w:rsid w:val="00BE1DD5"/>
    <w:rsid w:val="00BE210F"/>
    <w:rsid w:val="00BE2D29"/>
    <w:rsid w:val="00BE3430"/>
    <w:rsid w:val="00BE4DB4"/>
    <w:rsid w:val="00BE53D2"/>
    <w:rsid w:val="00BE7137"/>
    <w:rsid w:val="00BF15E7"/>
    <w:rsid w:val="00BF1B2E"/>
    <w:rsid w:val="00BF536A"/>
    <w:rsid w:val="00BF55F1"/>
    <w:rsid w:val="00BF5EC3"/>
    <w:rsid w:val="00BF6AC5"/>
    <w:rsid w:val="00BF7A10"/>
    <w:rsid w:val="00C00B10"/>
    <w:rsid w:val="00C058EA"/>
    <w:rsid w:val="00C0649A"/>
    <w:rsid w:val="00C06898"/>
    <w:rsid w:val="00C0791A"/>
    <w:rsid w:val="00C07BB9"/>
    <w:rsid w:val="00C07D61"/>
    <w:rsid w:val="00C07E13"/>
    <w:rsid w:val="00C1040B"/>
    <w:rsid w:val="00C111F1"/>
    <w:rsid w:val="00C138E9"/>
    <w:rsid w:val="00C13E5A"/>
    <w:rsid w:val="00C14108"/>
    <w:rsid w:val="00C17184"/>
    <w:rsid w:val="00C200CC"/>
    <w:rsid w:val="00C2058A"/>
    <w:rsid w:val="00C21888"/>
    <w:rsid w:val="00C22676"/>
    <w:rsid w:val="00C22BF7"/>
    <w:rsid w:val="00C26656"/>
    <w:rsid w:val="00C27271"/>
    <w:rsid w:val="00C2734F"/>
    <w:rsid w:val="00C306E6"/>
    <w:rsid w:val="00C31066"/>
    <w:rsid w:val="00C3185C"/>
    <w:rsid w:val="00C32210"/>
    <w:rsid w:val="00C331D8"/>
    <w:rsid w:val="00C336B5"/>
    <w:rsid w:val="00C336CF"/>
    <w:rsid w:val="00C350B9"/>
    <w:rsid w:val="00C35DCB"/>
    <w:rsid w:val="00C36CC5"/>
    <w:rsid w:val="00C40984"/>
    <w:rsid w:val="00C4226B"/>
    <w:rsid w:val="00C434A6"/>
    <w:rsid w:val="00C43955"/>
    <w:rsid w:val="00C43C98"/>
    <w:rsid w:val="00C44850"/>
    <w:rsid w:val="00C449AC"/>
    <w:rsid w:val="00C44E79"/>
    <w:rsid w:val="00C44F74"/>
    <w:rsid w:val="00C46E75"/>
    <w:rsid w:val="00C4780E"/>
    <w:rsid w:val="00C47BB4"/>
    <w:rsid w:val="00C47D62"/>
    <w:rsid w:val="00C51371"/>
    <w:rsid w:val="00C524B0"/>
    <w:rsid w:val="00C53355"/>
    <w:rsid w:val="00C533BD"/>
    <w:rsid w:val="00C536D5"/>
    <w:rsid w:val="00C5384F"/>
    <w:rsid w:val="00C53A9D"/>
    <w:rsid w:val="00C53B5F"/>
    <w:rsid w:val="00C565DC"/>
    <w:rsid w:val="00C57130"/>
    <w:rsid w:val="00C57E93"/>
    <w:rsid w:val="00C62D13"/>
    <w:rsid w:val="00C62FE1"/>
    <w:rsid w:val="00C63721"/>
    <w:rsid w:val="00C6386D"/>
    <w:rsid w:val="00C641D0"/>
    <w:rsid w:val="00C64870"/>
    <w:rsid w:val="00C668E7"/>
    <w:rsid w:val="00C66B1B"/>
    <w:rsid w:val="00C71167"/>
    <w:rsid w:val="00C72086"/>
    <w:rsid w:val="00C72F77"/>
    <w:rsid w:val="00C731EA"/>
    <w:rsid w:val="00C73994"/>
    <w:rsid w:val="00C73A38"/>
    <w:rsid w:val="00C75368"/>
    <w:rsid w:val="00C75D00"/>
    <w:rsid w:val="00C76F3D"/>
    <w:rsid w:val="00C77EFA"/>
    <w:rsid w:val="00C8090C"/>
    <w:rsid w:val="00C80F50"/>
    <w:rsid w:val="00C82443"/>
    <w:rsid w:val="00C82BE4"/>
    <w:rsid w:val="00C839B8"/>
    <w:rsid w:val="00C84509"/>
    <w:rsid w:val="00C86789"/>
    <w:rsid w:val="00C86C48"/>
    <w:rsid w:val="00C87916"/>
    <w:rsid w:val="00C87F31"/>
    <w:rsid w:val="00C906ED"/>
    <w:rsid w:val="00C91005"/>
    <w:rsid w:val="00C92733"/>
    <w:rsid w:val="00C92854"/>
    <w:rsid w:val="00C9296B"/>
    <w:rsid w:val="00C94068"/>
    <w:rsid w:val="00C9627F"/>
    <w:rsid w:val="00C9660D"/>
    <w:rsid w:val="00CA216C"/>
    <w:rsid w:val="00CA2959"/>
    <w:rsid w:val="00CA2BEB"/>
    <w:rsid w:val="00CA2CD4"/>
    <w:rsid w:val="00CA38B4"/>
    <w:rsid w:val="00CA39B6"/>
    <w:rsid w:val="00CA5D9B"/>
    <w:rsid w:val="00CA65BD"/>
    <w:rsid w:val="00CA68EE"/>
    <w:rsid w:val="00CB1751"/>
    <w:rsid w:val="00CB29FE"/>
    <w:rsid w:val="00CB2C16"/>
    <w:rsid w:val="00CB4CD3"/>
    <w:rsid w:val="00CB7208"/>
    <w:rsid w:val="00CB7DC7"/>
    <w:rsid w:val="00CC030D"/>
    <w:rsid w:val="00CC0CFF"/>
    <w:rsid w:val="00CC3DBD"/>
    <w:rsid w:val="00CC437E"/>
    <w:rsid w:val="00CC48E5"/>
    <w:rsid w:val="00CC4EA0"/>
    <w:rsid w:val="00CC7137"/>
    <w:rsid w:val="00CC7555"/>
    <w:rsid w:val="00CC7CF9"/>
    <w:rsid w:val="00CD020F"/>
    <w:rsid w:val="00CD0431"/>
    <w:rsid w:val="00CD0E31"/>
    <w:rsid w:val="00CD302F"/>
    <w:rsid w:val="00CD39E8"/>
    <w:rsid w:val="00CD4945"/>
    <w:rsid w:val="00CD495E"/>
    <w:rsid w:val="00CD4DF2"/>
    <w:rsid w:val="00CD6815"/>
    <w:rsid w:val="00CD6CCF"/>
    <w:rsid w:val="00CD77CA"/>
    <w:rsid w:val="00CD7B1A"/>
    <w:rsid w:val="00CD7E74"/>
    <w:rsid w:val="00CE101A"/>
    <w:rsid w:val="00CE1780"/>
    <w:rsid w:val="00CE1D0A"/>
    <w:rsid w:val="00CE2541"/>
    <w:rsid w:val="00CE27C4"/>
    <w:rsid w:val="00CE2F55"/>
    <w:rsid w:val="00CE3D47"/>
    <w:rsid w:val="00CE4BAF"/>
    <w:rsid w:val="00CE5D99"/>
    <w:rsid w:val="00CE5F89"/>
    <w:rsid w:val="00CE73D3"/>
    <w:rsid w:val="00CF0301"/>
    <w:rsid w:val="00CF08BC"/>
    <w:rsid w:val="00CF0CB5"/>
    <w:rsid w:val="00CF2982"/>
    <w:rsid w:val="00CF53D8"/>
    <w:rsid w:val="00CF5A27"/>
    <w:rsid w:val="00CF6363"/>
    <w:rsid w:val="00CF7317"/>
    <w:rsid w:val="00CF7B67"/>
    <w:rsid w:val="00D0027C"/>
    <w:rsid w:val="00D01C42"/>
    <w:rsid w:val="00D01E33"/>
    <w:rsid w:val="00D02BC4"/>
    <w:rsid w:val="00D033AF"/>
    <w:rsid w:val="00D03543"/>
    <w:rsid w:val="00D053FA"/>
    <w:rsid w:val="00D0570B"/>
    <w:rsid w:val="00D05A05"/>
    <w:rsid w:val="00D113DE"/>
    <w:rsid w:val="00D11EF5"/>
    <w:rsid w:val="00D13024"/>
    <w:rsid w:val="00D1448F"/>
    <w:rsid w:val="00D17034"/>
    <w:rsid w:val="00D17ED6"/>
    <w:rsid w:val="00D17F20"/>
    <w:rsid w:val="00D21213"/>
    <w:rsid w:val="00D22BDA"/>
    <w:rsid w:val="00D22E18"/>
    <w:rsid w:val="00D24384"/>
    <w:rsid w:val="00D2498D"/>
    <w:rsid w:val="00D24AA1"/>
    <w:rsid w:val="00D253F6"/>
    <w:rsid w:val="00D258F2"/>
    <w:rsid w:val="00D26227"/>
    <w:rsid w:val="00D263C6"/>
    <w:rsid w:val="00D26A35"/>
    <w:rsid w:val="00D27221"/>
    <w:rsid w:val="00D35465"/>
    <w:rsid w:val="00D35BAB"/>
    <w:rsid w:val="00D3712E"/>
    <w:rsid w:val="00D379CA"/>
    <w:rsid w:val="00D40066"/>
    <w:rsid w:val="00D4011E"/>
    <w:rsid w:val="00D40F66"/>
    <w:rsid w:val="00D41D69"/>
    <w:rsid w:val="00D42823"/>
    <w:rsid w:val="00D44873"/>
    <w:rsid w:val="00D4502C"/>
    <w:rsid w:val="00D454C9"/>
    <w:rsid w:val="00D5011E"/>
    <w:rsid w:val="00D51F1E"/>
    <w:rsid w:val="00D524B9"/>
    <w:rsid w:val="00D5303B"/>
    <w:rsid w:val="00D53786"/>
    <w:rsid w:val="00D53E84"/>
    <w:rsid w:val="00D5450D"/>
    <w:rsid w:val="00D552F2"/>
    <w:rsid w:val="00D55784"/>
    <w:rsid w:val="00D60DBF"/>
    <w:rsid w:val="00D60DC2"/>
    <w:rsid w:val="00D60E16"/>
    <w:rsid w:val="00D615B5"/>
    <w:rsid w:val="00D618F0"/>
    <w:rsid w:val="00D61D04"/>
    <w:rsid w:val="00D62CEF"/>
    <w:rsid w:val="00D63FA6"/>
    <w:rsid w:val="00D65228"/>
    <w:rsid w:val="00D6532B"/>
    <w:rsid w:val="00D6622E"/>
    <w:rsid w:val="00D669F4"/>
    <w:rsid w:val="00D70BC9"/>
    <w:rsid w:val="00D70E99"/>
    <w:rsid w:val="00D722F4"/>
    <w:rsid w:val="00D7394D"/>
    <w:rsid w:val="00D740EB"/>
    <w:rsid w:val="00D7541D"/>
    <w:rsid w:val="00D75A50"/>
    <w:rsid w:val="00D76CF9"/>
    <w:rsid w:val="00D77423"/>
    <w:rsid w:val="00D7784C"/>
    <w:rsid w:val="00D77DC2"/>
    <w:rsid w:val="00D77F83"/>
    <w:rsid w:val="00D801D1"/>
    <w:rsid w:val="00D821FB"/>
    <w:rsid w:val="00D8265B"/>
    <w:rsid w:val="00D844DC"/>
    <w:rsid w:val="00D849E2"/>
    <w:rsid w:val="00D863B8"/>
    <w:rsid w:val="00D870CB"/>
    <w:rsid w:val="00D87809"/>
    <w:rsid w:val="00D87DEA"/>
    <w:rsid w:val="00D92465"/>
    <w:rsid w:val="00D9329C"/>
    <w:rsid w:val="00D9346C"/>
    <w:rsid w:val="00D94C58"/>
    <w:rsid w:val="00D951CB"/>
    <w:rsid w:val="00D95B22"/>
    <w:rsid w:val="00D96C31"/>
    <w:rsid w:val="00DA0B8B"/>
    <w:rsid w:val="00DA151A"/>
    <w:rsid w:val="00DA1D0F"/>
    <w:rsid w:val="00DA29D9"/>
    <w:rsid w:val="00DA39E6"/>
    <w:rsid w:val="00DA5791"/>
    <w:rsid w:val="00DA62B5"/>
    <w:rsid w:val="00DA6932"/>
    <w:rsid w:val="00DA7DB3"/>
    <w:rsid w:val="00DB11E9"/>
    <w:rsid w:val="00DB1CC4"/>
    <w:rsid w:val="00DB209D"/>
    <w:rsid w:val="00DB3D3B"/>
    <w:rsid w:val="00DB493B"/>
    <w:rsid w:val="00DB61E6"/>
    <w:rsid w:val="00DB6B56"/>
    <w:rsid w:val="00DC0D90"/>
    <w:rsid w:val="00DC2784"/>
    <w:rsid w:val="00DC32CF"/>
    <w:rsid w:val="00DC3302"/>
    <w:rsid w:val="00DC3F60"/>
    <w:rsid w:val="00DC74AF"/>
    <w:rsid w:val="00DD07B3"/>
    <w:rsid w:val="00DD3EF9"/>
    <w:rsid w:val="00DD43F3"/>
    <w:rsid w:val="00DD4551"/>
    <w:rsid w:val="00DD48F6"/>
    <w:rsid w:val="00DD491D"/>
    <w:rsid w:val="00DD6AF9"/>
    <w:rsid w:val="00DD71F2"/>
    <w:rsid w:val="00DD77DF"/>
    <w:rsid w:val="00DD78D5"/>
    <w:rsid w:val="00DE0239"/>
    <w:rsid w:val="00DE1858"/>
    <w:rsid w:val="00DE1C14"/>
    <w:rsid w:val="00DE2728"/>
    <w:rsid w:val="00DE272F"/>
    <w:rsid w:val="00DE367B"/>
    <w:rsid w:val="00DE37C1"/>
    <w:rsid w:val="00DE4023"/>
    <w:rsid w:val="00DE42E9"/>
    <w:rsid w:val="00DE4D2D"/>
    <w:rsid w:val="00DE4F2D"/>
    <w:rsid w:val="00DE51B9"/>
    <w:rsid w:val="00DE5332"/>
    <w:rsid w:val="00DE612A"/>
    <w:rsid w:val="00DE64A6"/>
    <w:rsid w:val="00DE6B2B"/>
    <w:rsid w:val="00DE6E05"/>
    <w:rsid w:val="00DE7510"/>
    <w:rsid w:val="00DF0098"/>
    <w:rsid w:val="00DF02D2"/>
    <w:rsid w:val="00DF1BAF"/>
    <w:rsid w:val="00DF3560"/>
    <w:rsid w:val="00DF3C7C"/>
    <w:rsid w:val="00DF443F"/>
    <w:rsid w:val="00DF4F63"/>
    <w:rsid w:val="00DF5B2F"/>
    <w:rsid w:val="00DF619E"/>
    <w:rsid w:val="00DF65C6"/>
    <w:rsid w:val="00DF6F91"/>
    <w:rsid w:val="00DF73A7"/>
    <w:rsid w:val="00DF7919"/>
    <w:rsid w:val="00E0011C"/>
    <w:rsid w:val="00E013CB"/>
    <w:rsid w:val="00E01B9E"/>
    <w:rsid w:val="00E02BAD"/>
    <w:rsid w:val="00E03023"/>
    <w:rsid w:val="00E031F3"/>
    <w:rsid w:val="00E03F74"/>
    <w:rsid w:val="00E04519"/>
    <w:rsid w:val="00E04E63"/>
    <w:rsid w:val="00E05629"/>
    <w:rsid w:val="00E05FA2"/>
    <w:rsid w:val="00E063DF"/>
    <w:rsid w:val="00E0671E"/>
    <w:rsid w:val="00E072EA"/>
    <w:rsid w:val="00E10E02"/>
    <w:rsid w:val="00E11181"/>
    <w:rsid w:val="00E1129B"/>
    <w:rsid w:val="00E1299E"/>
    <w:rsid w:val="00E14583"/>
    <w:rsid w:val="00E1474F"/>
    <w:rsid w:val="00E158C9"/>
    <w:rsid w:val="00E1613B"/>
    <w:rsid w:val="00E16CC7"/>
    <w:rsid w:val="00E20DCD"/>
    <w:rsid w:val="00E24568"/>
    <w:rsid w:val="00E25216"/>
    <w:rsid w:val="00E25387"/>
    <w:rsid w:val="00E271C7"/>
    <w:rsid w:val="00E30447"/>
    <w:rsid w:val="00E3249F"/>
    <w:rsid w:val="00E32786"/>
    <w:rsid w:val="00E32EED"/>
    <w:rsid w:val="00E33C52"/>
    <w:rsid w:val="00E33C78"/>
    <w:rsid w:val="00E341CB"/>
    <w:rsid w:val="00E349FA"/>
    <w:rsid w:val="00E35932"/>
    <w:rsid w:val="00E35EC2"/>
    <w:rsid w:val="00E3732E"/>
    <w:rsid w:val="00E406BD"/>
    <w:rsid w:val="00E4082A"/>
    <w:rsid w:val="00E4197B"/>
    <w:rsid w:val="00E4286F"/>
    <w:rsid w:val="00E434F8"/>
    <w:rsid w:val="00E4466D"/>
    <w:rsid w:val="00E462C3"/>
    <w:rsid w:val="00E47DD2"/>
    <w:rsid w:val="00E50433"/>
    <w:rsid w:val="00E51030"/>
    <w:rsid w:val="00E5105F"/>
    <w:rsid w:val="00E5371E"/>
    <w:rsid w:val="00E53BE5"/>
    <w:rsid w:val="00E5414B"/>
    <w:rsid w:val="00E57D8E"/>
    <w:rsid w:val="00E60331"/>
    <w:rsid w:val="00E61C2A"/>
    <w:rsid w:val="00E6275B"/>
    <w:rsid w:val="00E62D47"/>
    <w:rsid w:val="00E63806"/>
    <w:rsid w:val="00E652B9"/>
    <w:rsid w:val="00E65C21"/>
    <w:rsid w:val="00E65C77"/>
    <w:rsid w:val="00E70033"/>
    <w:rsid w:val="00E7020C"/>
    <w:rsid w:val="00E7292F"/>
    <w:rsid w:val="00E733ED"/>
    <w:rsid w:val="00E737AF"/>
    <w:rsid w:val="00E74712"/>
    <w:rsid w:val="00E75F69"/>
    <w:rsid w:val="00E763B9"/>
    <w:rsid w:val="00E76DD0"/>
    <w:rsid w:val="00E82B63"/>
    <w:rsid w:val="00E82BB7"/>
    <w:rsid w:val="00E8310F"/>
    <w:rsid w:val="00E8433B"/>
    <w:rsid w:val="00E85922"/>
    <w:rsid w:val="00E85C80"/>
    <w:rsid w:val="00E8657E"/>
    <w:rsid w:val="00E875A0"/>
    <w:rsid w:val="00E87F1E"/>
    <w:rsid w:val="00E911B6"/>
    <w:rsid w:val="00E913A8"/>
    <w:rsid w:val="00E9416E"/>
    <w:rsid w:val="00E94590"/>
    <w:rsid w:val="00E947C1"/>
    <w:rsid w:val="00E95879"/>
    <w:rsid w:val="00E96620"/>
    <w:rsid w:val="00E9692F"/>
    <w:rsid w:val="00E9738F"/>
    <w:rsid w:val="00E97E41"/>
    <w:rsid w:val="00EA02B8"/>
    <w:rsid w:val="00EA254E"/>
    <w:rsid w:val="00EA279F"/>
    <w:rsid w:val="00EA30DD"/>
    <w:rsid w:val="00EA44A7"/>
    <w:rsid w:val="00EA78FB"/>
    <w:rsid w:val="00EB1546"/>
    <w:rsid w:val="00EB18E5"/>
    <w:rsid w:val="00EB1CA2"/>
    <w:rsid w:val="00EB2150"/>
    <w:rsid w:val="00EB2531"/>
    <w:rsid w:val="00EB65AC"/>
    <w:rsid w:val="00EB69E6"/>
    <w:rsid w:val="00EC05A2"/>
    <w:rsid w:val="00EC1552"/>
    <w:rsid w:val="00EC56B0"/>
    <w:rsid w:val="00EC5FEB"/>
    <w:rsid w:val="00EC6378"/>
    <w:rsid w:val="00ED04AA"/>
    <w:rsid w:val="00ED0845"/>
    <w:rsid w:val="00ED17CD"/>
    <w:rsid w:val="00ED1CCB"/>
    <w:rsid w:val="00ED20A0"/>
    <w:rsid w:val="00ED2867"/>
    <w:rsid w:val="00ED3183"/>
    <w:rsid w:val="00ED3B5F"/>
    <w:rsid w:val="00ED3F08"/>
    <w:rsid w:val="00ED5231"/>
    <w:rsid w:val="00ED69E7"/>
    <w:rsid w:val="00ED7793"/>
    <w:rsid w:val="00EE22C2"/>
    <w:rsid w:val="00EE40A1"/>
    <w:rsid w:val="00EE5787"/>
    <w:rsid w:val="00EE57E8"/>
    <w:rsid w:val="00EE5EA9"/>
    <w:rsid w:val="00EE7E82"/>
    <w:rsid w:val="00EF004B"/>
    <w:rsid w:val="00EF04F1"/>
    <w:rsid w:val="00EF0505"/>
    <w:rsid w:val="00EF10EF"/>
    <w:rsid w:val="00EF1A1F"/>
    <w:rsid w:val="00EF1B01"/>
    <w:rsid w:val="00EF229D"/>
    <w:rsid w:val="00EF271D"/>
    <w:rsid w:val="00EF3E0E"/>
    <w:rsid w:val="00EF48A2"/>
    <w:rsid w:val="00EF4A00"/>
    <w:rsid w:val="00EF6493"/>
    <w:rsid w:val="00EF6B8E"/>
    <w:rsid w:val="00EF7BD1"/>
    <w:rsid w:val="00F00F98"/>
    <w:rsid w:val="00F01401"/>
    <w:rsid w:val="00F02CB3"/>
    <w:rsid w:val="00F03850"/>
    <w:rsid w:val="00F047F3"/>
    <w:rsid w:val="00F06929"/>
    <w:rsid w:val="00F06C13"/>
    <w:rsid w:val="00F06FD5"/>
    <w:rsid w:val="00F104AA"/>
    <w:rsid w:val="00F11E2E"/>
    <w:rsid w:val="00F11E52"/>
    <w:rsid w:val="00F11F38"/>
    <w:rsid w:val="00F12C1F"/>
    <w:rsid w:val="00F12D30"/>
    <w:rsid w:val="00F13DE3"/>
    <w:rsid w:val="00F146E6"/>
    <w:rsid w:val="00F15185"/>
    <w:rsid w:val="00F1682A"/>
    <w:rsid w:val="00F170EB"/>
    <w:rsid w:val="00F17427"/>
    <w:rsid w:val="00F20100"/>
    <w:rsid w:val="00F21632"/>
    <w:rsid w:val="00F220B3"/>
    <w:rsid w:val="00F2249A"/>
    <w:rsid w:val="00F22C55"/>
    <w:rsid w:val="00F234B9"/>
    <w:rsid w:val="00F23629"/>
    <w:rsid w:val="00F2455E"/>
    <w:rsid w:val="00F245DD"/>
    <w:rsid w:val="00F247BF"/>
    <w:rsid w:val="00F24C3A"/>
    <w:rsid w:val="00F24F76"/>
    <w:rsid w:val="00F250C4"/>
    <w:rsid w:val="00F25549"/>
    <w:rsid w:val="00F26013"/>
    <w:rsid w:val="00F26AD5"/>
    <w:rsid w:val="00F26BAB"/>
    <w:rsid w:val="00F301EE"/>
    <w:rsid w:val="00F316A9"/>
    <w:rsid w:val="00F31D83"/>
    <w:rsid w:val="00F32342"/>
    <w:rsid w:val="00F32997"/>
    <w:rsid w:val="00F35200"/>
    <w:rsid w:val="00F35998"/>
    <w:rsid w:val="00F364C8"/>
    <w:rsid w:val="00F36811"/>
    <w:rsid w:val="00F36845"/>
    <w:rsid w:val="00F375D4"/>
    <w:rsid w:val="00F37B24"/>
    <w:rsid w:val="00F438FB"/>
    <w:rsid w:val="00F4437F"/>
    <w:rsid w:val="00F4569A"/>
    <w:rsid w:val="00F461C0"/>
    <w:rsid w:val="00F477EB"/>
    <w:rsid w:val="00F50571"/>
    <w:rsid w:val="00F507ED"/>
    <w:rsid w:val="00F50804"/>
    <w:rsid w:val="00F50826"/>
    <w:rsid w:val="00F516B0"/>
    <w:rsid w:val="00F52E37"/>
    <w:rsid w:val="00F56235"/>
    <w:rsid w:val="00F56628"/>
    <w:rsid w:val="00F60B23"/>
    <w:rsid w:val="00F60D9D"/>
    <w:rsid w:val="00F61484"/>
    <w:rsid w:val="00F626A9"/>
    <w:rsid w:val="00F637DA"/>
    <w:rsid w:val="00F6438A"/>
    <w:rsid w:val="00F644FD"/>
    <w:rsid w:val="00F64E26"/>
    <w:rsid w:val="00F6623E"/>
    <w:rsid w:val="00F66446"/>
    <w:rsid w:val="00F6666B"/>
    <w:rsid w:val="00F67AD3"/>
    <w:rsid w:val="00F7013D"/>
    <w:rsid w:val="00F7018C"/>
    <w:rsid w:val="00F70726"/>
    <w:rsid w:val="00F71576"/>
    <w:rsid w:val="00F71B09"/>
    <w:rsid w:val="00F721FB"/>
    <w:rsid w:val="00F73193"/>
    <w:rsid w:val="00F73332"/>
    <w:rsid w:val="00F74A7B"/>
    <w:rsid w:val="00F754AB"/>
    <w:rsid w:val="00F75527"/>
    <w:rsid w:val="00F75BE7"/>
    <w:rsid w:val="00F76542"/>
    <w:rsid w:val="00F80C95"/>
    <w:rsid w:val="00F80ED2"/>
    <w:rsid w:val="00F828AA"/>
    <w:rsid w:val="00F82BD6"/>
    <w:rsid w:val="00F83187"/>
    <w:rsid w:val="00F83591"/>
    <w:rsid w:val="00F84DE1"/>
    <w:rsid w:val="00F850F8"/>
    <w:rsid w:val="00F85637"/>
    <w:rsid w:val="00F86707"/>
    <w:rsid w:val="00F877B6"/>
    <w:rsid w:val="00F902F0"/>
    <w:rsid w:val="00F903E1"/>
    <w:rsid w:val="00F9155D"/>
    <w:rsid w:val="00F9215D"/>
    <w:rsid w:val="00F9261C"/>
    <w:rsid w:val="00F92FF5"/>
    <w:rsid w:val="00F93C35"/>
    <w:rsid w:val="00F942CE"/>
    <w:rsid w:val="00F9547C"/>
    <w:rsid w:val="00F958B6"/>
    <w:rsid w:val="00F966A4"/>
    <w:rsid w:val="00F96A12"/>
    <w:rsid w:val="00F96A3B"/>
    <w:rsid w:val="00F96B40"/>
    <w:rsid w:val="00F973B5"/>
    <w:rsid w:val="00F97424"/>
    <w:rsid w:val="00FA044E"/>
    <w:rsid w:val="00FA087D"/>
    <w:rsid w:val="00FA1394"/>
    <w:rsid w:val="00FA139B"/>
    <w:rsid w:val="00FA1CB1"/>
    <w:rsid w:val="00FA3FE9"/>
    <w:rsid w:val="00FA44E8"/>
    <w:rsid w:val="00FA50EC"/>
    <w:rsid w:val="00FA5737"/>
    <w:rsid w:val="00FA5771"/>
    <w:rsid w:val="00FA6253"/>
    <w:rsid w:val="00FA6901"/>
    <w:rsid w:val="00FA69E8"/>
    <w:rsid w:val="00FA7AB5"/>
    <w:rsid w:val="00FA7E75"/>
    <w:rsid w:val="00FA7ECD"/>
    <w:rsid w:val="00FB0010"/>
    <w:rsid w:val="00FB062B"/>
    <w:rsid w:val="00FB1168"/>
    <w:rsid w:val="00FB2ACC"/>
    <w:rsid w:val="00FB3136"/>
    <w:rsid w:val="00FB3F7C"/>
    <w:rsid w:val="00FB5D2D"/>
    <w:rsid w:val="00FB6BC7"/>
    <w:rsid w:val="00FC0711"/>
    <w:rsid w:val="00FC0D14"/>
    <w:rsid w:val="00FC0F16"/>
    <w:rsid w:val="00FC1198"/>
    <w:rsid w:val="00FC1271"/>
    <w:rsid w:val="00FC1C2C"/>
    <w:rsid w:val="00FC25AE"/>
    <w:rsid w:val="00FC34BE"/>
    <w:rsid w:val="00FC365B"/>
    <w:rsid w:val="00FC57C0"/>
    <w:rsid w:val="00FC628E"/>
    <w:rsid w:val="00FC696D"/>
    <w:rsid w:val="00FC6D05"/>
    <w:rsid w:val="00FC6E21"/>
    <w:rsid w:val="00FC6E9E"/>
    <w:rsid w:val="00FD130F"/>
    <w:rsid w:val="00FD2D8F"/>
    <w:rsid w:val="00FD32A5"/>
    <w:rsid w:val="00FD4878"/>
    <w:rsid w:val="00FD4DB0"/>
    <w:rsid w:val="00FD58CC"/>
    <w:rsid w:val="00FD5E17"/>
    <w:rsid w:val="00FD79DE"/>
    <w:rsid w:val="00FE0476"/>
    <w:rsid w:val="00FE0C70"/>
    <w:rsid w:val="00FE177D"/>
    <w:rsid w:val="00FE3B24"/>
    <w:rsid w:val="00FE4074"/>
    <w:rsid w:val="00FE50EA"/>
    <w:rsid w:val="00FE7248"/>
    <w:rsid w:val="00FF0C4E"/>
    <w:rsid w:val="00FF1C5A"/>
    <w:rsid w:val="00FF1E68"/>
    <w:rsid w:val="00FF260E"/>
    <w:rsid w:val="00FF4B8B"/>
    <w:rsid w:val="00FF6037"/>
    <w:rsid w:val="00FF671E"/>
    <w:rsid w:val="00FF68B6"/>
    <w:rsid w:val="00FF7073"/>
    <w:rsid w:val="00FF7B4E"/>
    <w:rsid w:val="01903583"/>
    <w:rsid w:val="02A4147A"/>
    <w:rsid w:val="03A9D18B"/>
    <w:rsid w:val="05DE6181"/>
    <w:rsid w:val="066BA332"/>
    <w:rsid w:val="095841EB"/>
    <w:rsid w:val="09EC3B39"/>
    <w:rsid w:val="09F97063"/>
    <w:rsid w:val="0A1C8751"/>
    <w:rsid w:val="0A263342"/>
    <w:rsid w:val="0C1E1E15"/>
    <w:rsid w:val="0D235AF0"/>
    <w:rsid w:val="121F9507"/>
    <w:rsid w:val="1228EDD6"/>
    <w:rsid w:val="18BB7439"/>
    <w:rsid w:val="1A6EC271"/>
    <w:rsid w:val="1B015587"/>
    <w:rsid w:val="1C8DEAED"/>
    <w:rsid w:val="1E065F6D"/>
    <w:rsid w:val="1E85AEB9"/>
    <w:rsid w:val="1EF64809"/>
    <w:rsid w:val="1F28B8C6"/>
    <w:rsid w:val="212FC926"/>
    <w:rsid w:val="21C01BD5"/>
    <w:rsid w:val="227BFD22"/>
    <w:rsid w:val="22AA0CB3"/>
    <w:rsid w:val="2341F008"/>
    <w:rsid w:val="2550465D"/>
    <w:rsid w:val="262AEEEB"/>
    <w:rsid w:val="2B1D98B3"/>
    <w:rsid w:val="2DF6DEFD"/>
    <w:rsid w:val="305FFDF1"/>
    <w:rsid w:val="31DE4A5C"/>
    <w:rsid w:val="3271A306"/>
    <w:rsid w:val="328A1F37"/>
    <w:rsid w:val="35AD7C19"/>
    <w:rsid w:val="375C719B"/>
    <w:rsid w:val="377BCDE2"/>
    <w:rsid w:val="3799F420"/>
    <w:rsid w:val="37CC8266"/>
    <w:rsid w:val="37E8E4AB"/>
    <w:rsid w:val="381A2C2B"/>
    <w:rsid w:val="3C4BC4C4"/>
    <w:rsid w:val="3ED3BCDC"/>
    <w:rsid w:val="41EFB731"/>
    <w:rsid w:val="475BD8D4"/>
    <w:rsid w:val="479F96F1"/>
    <w:rsid w:val="4B13D07B"/>
    <w:rsid w:val="4DD4CE4C"/>
    <w:rsid w:val="4EA5B00D"/>
    <w:rsid w:val="56E9EC8D"/>
    <w:rsid w:val="57DB9E3E"/>
    <w:rsid w:val="598DAE42"/>
    <w:rsid w:val="5D9186BE"/>
    <w:rsid w:val="60BF2A2C"/>
    <w:rsid w:val="617BC6CD"/>
    <w:rsid w:val="61A658A6"/>
    <w:rsid w:val="62B2A24F"/>
    <w:rsid w:val="6412298F"/>
    <w:rsid w:val="649AC59E"/>
    <w:rsid w:val="669A225F"/>
    <w:rsid w:val="6750B633"/>
    <w:rsid w:val="694F8C40"/>
    <w:rsid w:val="6AA98D25"/>
    <w:rsid w:val="6F46C4CB"/>
    <w:rsid w:val="734D30FF"/>
    <w:rsid w:val="738FFC41"/>
    <w:rsid w:val="73988D14"/>
    <w:rsid w:val="7742F102"/>
    <w:rsid w:val="7B397C70"/>
    <w:rsid w:val="7C91FF01"/>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
    <o:shapelayout v:ext="edit">
      <o:idmap v:ext="edit" data="2"/>
    </o:shapelayout>
  </w:shapeDefaults>
  <w:decimalSymbol w:val="."/>
  <w:listSeparator w:val=","/>
  <w14:docId w14:val="5D89460E"/>
  <w14:defaultImageDpi w14:val="96"/>
  <w15:docId w15:val="{2E15C0E5-2A88-4930-AD1E-BAE1E1FBF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A122A9"/>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uiPriority w:val="1"/>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963100"/>
    <w:rPr>
      <w:rFonts w:cs="Times New Roman"/>
      <w:color w:val="0563C1"/>
      <w:u w:val="single"/>
    </w:rPr>
  </w:style>
  <w:style w:type="character" w:customStyle="1" w:styleId="CommentSubjectChar">
    <w:name w:val="Comment Subject Char"/>
    <w:basedOn w:val="CommentTextChar"/>
    <w:link w:val="CommentSubject"/>
    <w:uiPriority w:val="99"/>
    <w:semiHidden/>
    <w:rsid w:val="00963100"/>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63100"/>
    <w:rPr>
      <w:rFonts w:eastAsia="Times New Roman"/>
      <w:b/>
      <w:bCs/>
    </w:rPr>
  </w:style>
  <w:style w:type="paragraph" w:styleId="BalloonText">
    <w:name w:val="Balloon Text"/>
    <w:basedOn w:val="Normal"/>
    <w:link w:val="BalloonTextChar"/>
    <w:uiPriority w:val="99"/>
    <w:semiHidden/>
    <w:unhideWhenUsed/>
    <w:rsid w:val="00963100"/>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963100"/>
    <w:rPr>
      <w:rFonts w:ascii="Segoe UI" w:eastAsia="Times New Roman" w:hAnsi="Segoe UI" w:cs="Segoe UI"/>
      <w:sz w:val="18"/>
      <w:szCs w:val="18"/>
      <w:lang w:val="en-US"/>
    </w:rPr>
  </w:style>
  <w:style w:type="character" w:styleId="UnresolvedMention">
    <w:name w:val="Unresolved Mention"/>
    <w:basedOn w:val="DefaultParagraphFont"/>
    <w:uiPriority w:val="99"/>
    <w:semiHidden/>
    <w:unhideWhenUsed/>
    <w:rsid w:val="00843BB7"/>
    <w:rPr>
      <w:color w:val="605E5C"/>
      <w:shd w:val="clear" w:color="auto" w:fill="E1DFDD"/>
    </w:rPr>
  </w:style>
  <w:style w:type="character" w:styleId="FollowedHyperlink">
    <w:name w:val="FollowedHyperlink"/>
    <w:basedOn w:val="DefaultParagraphFont"/>
    <w:uiPriority w:val="99"/>
    <w:semiHidden/>
    <w:unhideWhenUsed/>
    <w:rsid w:val="007352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9.xml"/><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eader" Target="header34.xml"/><Relationship Id="rId68" Type="http://schemas.openxmlformats.org/officeDocument/2006/relationships/header" Target="header36.xml"/><Relationship Id="rId84" Type="http://schemas.openxmlformats.org/officeDocument/2006/relationships/oleObject" Target="embeddings/oleObject15.bin"/><Relationship Id="rId89" Type="http://schemas.openxmlformats.org/officeDocument/2006/relationships/image" Target="media/image20.png"/><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14.xml"/><Relationship Id="rId107" Type="http://schemas.openxmlformats.org/officeDocument/2006/relationships/hyperlink" Target="https://www.neso.energy/document/190191/download" TargetMode="External"/><Relationship Id="rId11" Type="http://schemas.openxmlformats.org/officeDocument/2006/relationships/header" Target="header1.xml"/><Relationship Id="rId24" Type="http://schemas.openxmlformats.org/officeDocument/2006/relationships/image" Target="media/image1.jpeg"/><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image" Target="media/image5.wmf"/><Relationship Id="rId58" Type="http://schemas.openxmlformats.org/officeDocument/2006/relationships/oleObject" Target="embeddings/oleObject5.bin"/><Relationship Id="rId66" Type="http://schemas.openxmlformats.org/officeDocument/2006/relationships/oleObject" Target="embeddings/oleObject8.bin"/><Relationship Id="rId74" Type="http://schemas.openxmlformats.org/officeDocument/2006/relationships/image" Target="media/image14.wmf"/><Relationship Id="rId79" Type="http://schemas.openxmlformats.org/officeDocument/2006/relationships/oleObject" Target="embeddings/oleObject12.bin"/><Relationship Id="rId87" Type="http://schemas.openxmlformats.org/officeDocument/2006/relationships/header" Target="header38.xml"/><Relationship Id="rId102" Type="http://schemas.openxmlformats.org/officeDocument/2006/relationships/image" Target="media/image24.emf"/><Relationship Id="rId110" Type="http://schemas.microsoft.com/office/2011/relationships/people" Target="people.xml"/><Relationship Id="rId5" Type="http://schemas.openxmlformats.org/officeDocument/2006/relationships/numbering" Target="numbering.xml"/><Relationship Id="rId61" Type="http://schemas.openxmlformats.org/officeDocument/2006/relationships/image" Target="media/image9.wmf"/><Relationship Id="rId82" Type="http://schemas.openxmlformats.org/officeDocument/2006/relationships/image" Target="media/image18.wmf"/><Relationship Id="rId90" Type="http://schemas.openxmlformats.org/officeDocument/2006/relationships/image" Target="media/image21.png"/><Relationship Id="rId95" Type="http://schemas.openxmlformats.org/officeDocument/2006/relationships/header" Target="header42.xml"/><Relationship Id="rId19" Type="http://schemas.openxmlformats.org/officeDocument/2006/relationships/header" Target="header7.xml"/><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oleObject" Target="embeddings/oleObject4.bin"/><Relationship Id="rId64" Type="http://schemas.openxmlformats.org/officeDocument/2006/relationships/header" Target="header35.xml"/><Relationship Id="rId69" Type="http://schemas.openxmlformats.org/officeDocument/2006/relationships/image" Target="media/image12.png"/><Relationship Id="rId77" Type="http://schemas.openxmlformats.org/officeDocument/2006/relationships/oleObject" Target="embeddings/oleObject11.bin"/><Relationship Id="rId100" Type="http://schemas.openxmlformats.org/officeDocument/2006/relationships/footer" Target="footer4.xml"/><Relationship Id="rId105" Type="http://schemas.openxmlformats.org/officeDocument/2006/relationships/image" Target="media/image25.emf"/><Relationship Id="rId8" Type="http://schemas.openxmlformats.org/officeDocument/2006/relationships/webSettings" Target="webSettings.xml"/><Relationship Id="rId51" Type="http://schemas.openxmlformats.org/officeDocument/2006/relationships/image" Target="media/image4.wmf"/><Relationship Id="rId72" Type="http://schemas.openxmlformats.org/officeDocument/2006/relationships/image" Target="media/image13.wmf"/><Relationship Id="rId80" Type="http://schemas.openxmlformats.org/officeDocument/2006/relationships/image" Target="media/image17.wmf"/><Relationship Id="rId85" Type="http://schemas.openxmlformats.org/officeDocument/2006/relationships/image" Target="media/image19.wmf"/><Relationship Id="rId93" Type="http://schemas.openxmlformats.org/officeDocument/2006/relationships/header" Target="header40.xml"/><Relationship Id="rId98" Type="http://schemas.openxmlformats.org/officeDocument/2006/relationships/header" Target="header4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10.jpeg"/><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image" Target="media/image8.wmf"/><Relationship Id="rId67" Type="http://schemas.openxmlformats.org/officeDocument/2006/relationships/image" Target="media/image11.png"/><Relationship Id="rId103" Type="http://schemas.openxmlformats.org/officeDocument/2006/relationships/package" Target="embeddings/Microsoft_Visio_Drawing.vsdx"/><Relationship Id="rId108" Type="http://schemas.openxmlformats.org/officeDocument/2006/relationships/header" Target="header46.xml"/><Relationship Id="rId20" Type="http://schemas.openxmlformats.org/officeDocument/2006/relationships/header" Target="header8.xml"/><Relationship Id="rId41" Type="http://schemas.openxmlformats.org/officeDocument/2006/relationships/header" Target="header26.xml"/><Relationship Id="rId54" Type="http://schemas.openxmlformats.org/officeDocument/2006/relationships/oleObject" Target="embeddings/oleObject3.bin"/><Relationship Id="rId62" Type="http://schemas.openxmlformats.org/officeDocument/2006/relationships/oleObject" Target="embeddings/oleObject7.bin"/><Relationship Id="rId70" Type="http://schemas.openxmlformats.org/officeDocument/2006/relationships/image" Target="media/image120.png"/><Relationship Id="rId75" Type="http://schemas.openxmlformats.org/officeDocument/2006/relationships/oleObject" Target="embeddings/oleObject10.bin"/><Relationship Id="rId83" Type="http://schemas.openxmlformats.org/officeDocument/2006/relationships/oleObject" Target="embeddings/oleObject14.bin"/><Relationship Id="rId88" Type="http://schemas.openxmlformats.org/officeDocument/2006/relationships/header" Target="header39.xml"/><Relationship Id="rId91" Type="http://schemas.openxmlformats.org/officeDocument/2006/relationships/image" Target="media/image22.png"/><Relationship Id="rId96" Type="http://schemas.openxmlformats.org/officeDocument/2006/relationships/header" Target="header43.xm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image" Target="media/image2.emf"/><Relationship Id="rId36" Type="http://schemas.openxmlformats.org/officeDocument/2006/relationships/header" Target="header21.xml"/><Relationship Id="rId49" Type="http://schemas.openxmlformats.org/officeDocument/2006/relationships/image" Target="media/image3.wmf"/><Relationship Id="rId57" Type="http://schemas.openxmlformats.org/officeDocument/2006/relationships/image" Target="media/image7.wmf"/><Relationship Id="rId106" Type="http://schemas.openxmlformats.org/officeDocument/2006/relationships/package" Target="embeddings/Microsoft_Visio_Drawing1.vsdx"/><Relationship Id="rId10" Type="http://schemas.openxmlformats.org/officeDocument/2006/relationships/endnotes" Target="endnotes.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oleObject" Target="embeddings/oleObject2.bin"/><Relationship Id="rId60" Type="http://schemas.openxmlformats.org/officeDocument/2006/relationships/oleObject" Target="embeddings/oleObject6.bin"/><Relationship Id="rId65" Type="http://schemas.openxmlformats.org/officeDocument/2006/relationships/image" Target="media/image10.wmf"/><Relationship Id="rId73" Type="http://schemas.openxmlformats.org/officeDocument/2006/relationships/oleObject" Target="embeddings/oleObject9.bin"/><Relationship Id="rId78" Type="http://schemas.openxmlformats.org/officeDocument/2006/relationships/image" Target="media/image16.wmf"/><Relationship Id="rId81" Type="http://schemas.openxmlformats.org/officeDocument/2006/relationships/oleObject" Target="embeddings/oleObject13.bin"/><Relationship Id="rId86" Type="http://schemas.openxmlformats.org/officeDocument/2006/relationships/oleObject" Target="embeddings/oleObject16.bin"/><Relationship Id="rId94" Type="http://schemas.openxmlformats.org/officeDocument/2006/relationships/header" Target="header41.xml"/><Relationship Id="rId99" Type="http://schemas.openxmlformats.org/officeDocument/2006/relationships/footer" Target="footer3.xml"/><Relationship Id="rId10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39" Type="http://schemas.openxmlformats.org/officeDocument/2006/relationships/header" Target="header24.xml"/><Relationship Id="rId109" Type="http://schemas.openxmlformats.org/officeDocument/2006/relationships/fontTable" Target="fontTable.xml"/><Relationship Id="rId34" Type="http://schemas.openxmlformats.org/officeDocument/2006/relationships/header" Target="header19.xml"/><Relationship Id="rId50" Type="http://schemas.openxmlformats.org/officeDocument/2006/relationships/oleObject" Target="embeddings/oleObject1.bin"/><Relationship Id="rId55" Type="http://schemas.openxmlformats.org/officeDocument/2006/relationships/image" Target="media/image6.wmf"/><Relationship Id="rId76" Type="http://schemas.openxmlformats.org/officeDocument/2006/relationships/image" Target="media/image15.wmf"/><Relationship Id="rId97" Type="http://schemas.openxmlformats.org/officeDocument/2006/relationships/header" Target="header44.xml"/><Relationship Id="rId104" Type="http://schemas.openxmlformats.org/officeDocument/2006/relationships/footer" Target="footer6.xml"/><Relationship Id="rId7" Type="http://schemas.openxmlformats.org/officeDocument/2006/relationships/settings" Target="settings.xml"/><Relationship Id="rId71" Type="http://schemas.openxmlformats.org/officeDocument/2006/relationships/header" Target="header37.xml"/><Relationship Id="rId92"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500FD3ADCA1D45B092F0EF358A1DB8" ma:contentTypeVersion="2" ma:contentTypeDescription="Create a new document." ma:contentTypeScope="" ma:versionID="97a335b8ceb32f647d711d24d0a3abcc">
  <xsd:schema xmlns:xsd="http://www.w3.org/2001/XMLSchema" xmlns:xs="http://www.w3.org/2001/XMLSchema" xmlns:p="http://schemas.microsoft.com/office/2006/metadata/properties" xmlns:ns2="fb4c92b7-14ff-49cd-972e-7afaa2d9e482" xmlns:ns3="97b6fe81-1556-4112-94ca-31043ca39b71" targetNamespace="http://schemas.microsoft.com/office/2006/metadata/properties" ma:root="true" ma:fieldsID="7c354098f7ae1b1b1e4518608f874141" ns2:_="" ns3:_="">
    <xsd:import namespace="fb4c92b7-14ff-49cd-972e-7afaa2d9e482"/>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2.xml><?xml version="1.0" encoding="utf-8"?>
<ds:datastoreItem xmlns:ds="http://schemas.openxmlformats.org/officeDocument/2006/customXml" ds:itemID="{660A04B9-49C9-4C56-BEEF-6D78BA6009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customXml/itemProps4.xml><?xml version="1.0" encoding="utf-8"?>
<ds:datastoreItem xmlns:ds="http://schemas.openxmlformats.org/officeDocument/2006/customXml" ds:itemID="{91D0B1A3-2121-419A-A103-AA2BE3667D8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b4c92b7-14ff-49cd-972e-7afaa2d9e482"/>
    <ds:schemaRef ds:uri="http://purl.org/dc/terms/"/>
    <ds:schemaRef ds:uri="97b6fe81-1556-4112-94ca-31043ca39b71"/>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37</TotalTime>
  <Pages>135</Pages>
  <Words>38036</Words>
  <Characters>205393</Characters>
  <Application>Microsoft Office Word</Application>
  <DocSecurity>8</DocSecurity>
  <Lines>5134</Lines>
  <Paragraphs>2318</Paragraphs>
  <ScaleCrop>false</ScaleCrop>
  <Company/>
  <LinksUpToDate>false</LinksUpToDate>
  <CharactersWithSpaces>241111</CharactersWithSpaces>
  <SharedDoc>false</SharedDoc>
  <HLinks>
    <vt:vector size="6" baseType="variant">
      <vt:variant>
        <vt:i4>1835034</vt:i4>
      </vt:variant>
      <vt:variant>
        <vt:i4>54</vt:i4>
      </vt:variant>
      <vt:variant>
        <vt:i4>0</vt:i4>
      </vt:variant>
      <vt:variant>
        <vt:i4>5</vt:i4>
      </vt:variant>
      <vt:variant>
        <vt:lpwstr>https://www.neso.energy/document/190191/download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NETS SQSS</dc:title>
  <dc:subject/>
  <dc:creator>GataAura (ESO), Rashpal</dc:creator>
  <cp:keywords/>
  <dc:description/>
  <cp:lastModifiedBy>Claire Goult</cp:lastModifiedBy>
  <cp:revision>14</cp:revision>
  <cp:lastPrinted>2025-04-09T03:47:00Z</cp:lastPrinted>
  <dcterms:created xsi:type="dcterms:W3CDTF">2025-10-22T14:41:00Z</dcterms:created>
  <dcterms:modified xsi:type="dcterms:W3CDTF">2025-11-20T13:53:00Z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0x0101002A500FD3ADCA1D45B092F0EF358A1DB8</vt:lpwstr>
  </property>
  <property fmtid="{D5CDD505-2E9C-101B-9397-08002B2CF9AE}" pid="3" name="MediaServiceImageTags">
    <vt:lpwstr/>
  </property>
  <property fmtid="{D5CDD505-2E9C-101B-9397-08002B2CF9AE}" pid="4" name="Order">
    <vt:r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a4200942-dd40-4530-96b6-ebe359e8009d_Enabled">
    <vt:lpwstr>true</vt:lpwstr>
  </property>
  <property fmtid="{D5CDD505-2E9C-101B-9397-08002B2CF9AE}" pid="12" name="MSIP_Label_a4200942-dd40-4530-96b6-ebe359e8009d_SetDate">
    <vt:lpwstr>2025-07-03T10:19:01Z</vt:lpwstr>
  </property>
  <property fmtid="{D5CDD505-2E9C-101B-9397-08002B2CF9AE}" pid="13" name="MSIP_Label_a4200942-dd40-4530-96b6-ebe359e8009d_Method">
    <vt:lpwstr>Privileged</vt:lpwstr>
  </property>
  <property fmtid="{D5CDD505-2E9C-101B-9397-08002B2CF9AE}" pid="14" name="MSIP_Label_a4200942-dd40-4530-96b6-ebe359e8009d_Name">
    <vt:lpwstr>a4200942-dd40-4530-96b6-ebe359e8009d</vt:lpwstr>
  </property>
  <property fmtid="{D5CDD505-2E9C-101B-9397-08002B2CF9AE}" pid="15" name="MSIP_Label_a4200942-dd40-4530-96b6-ebe359e8009d_SiteId">
    <vt:lpwstr>953b0f83-1ce6-45c3-82c9-1d847e372339</vt:lpwstr>
  </property>
  <property fmtid="{D5CDD505-2E9C-101B-9397-08002B2CF9AE}" pid="16" name="MSIP_Label_a4200942-dd40-4530-96b6-ebe359e8009d_ActionId">
    <vt:lpwstr>565824e4-cee6-411d-a29a-237f857dd9d2</vt:lpwstr>
  </property>
  <property fmtid="{D5CDD505-2E9C-101B-9397-08002B2CF9AE}" pid="17" name="MSIP_Label_a4200942-dd40-4530-96b6-ebe359e8009d_ContentBits">
    <vt:lpwstr>0</vt:lpwstr>
  </property>
  <property fmtid="{D5CDD505-2E9C-101B-9397-08002B2CF9AE}" pid="18" name="MSIP_Label_a4200942-dd40-4530-96b6-ebe359e8009d_Tag">
    <vt:lpwstr>10, 0, 1, 1</vt:lpwstr>
  </property>
  <property fmtid="{D5CDD505-2E9C-101B-9397-08002B2CF9AE}" pid="19" name="GrammarlyDocumentId">
    <vt:lpwstr>dc9924d5277d9160b9edb93332467a55392c4c9499357c0ce41d07d80cd61e04</vt:lpwstr>
  </property>
  <property fmtid="{D5CDD505-2E9C-101B-9397-08002B2CF9AE}" pid="20" name="docLang">
    <vt:lpwstr>en</vt:lpwstr>
  </property>
</Properties>
</file>